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3F586" w14:textId="7FDB1D6E" w:rsidR="004144EB" w:rsidRDefault="00A5263C" w:rsidP="00A5263C">
      <w:pPr>
        <w:jc w:val="right"/>
        <w:rPr>
          <w:b/>
          <w:noProof/>
          <w:szCs w:val="24"/>
        </w:rPr>
      </w:pPr>
      <w:bookmarkStart w:id="0" w:name="_Hlk88662223"/>
      <w:r>
        <w:rPr>
          <w:b/>
          <w:noProof/>
          <w:szCs w:val="24"/>
        </w:rPr>
        <w:t>Lisa 4</w:t>
      </w:r>
    </w:p>
    <w:tbl>
      <w:tblPr>
        <w:tblStyle w:val="TableGrid"/>
        <w:tblW w:w="0" w:type="auto"/>
        <w:tblInd w:w="-5" w:type="dxa"/>
        <w:tblLook w:val="04A0" w:firstRow="1" w:lastRow="0" w:firstColumn="1" w:lastColumn="0" w:noHBand="0" w:noVBand="1"/>
      </w:tblPr>
      <w:tblGrid>
        <w:gridCol w:w="3740"/>
        <w:gridCol w:w="5893"/>
      </w:tblGrid>
      <w:tr w:rsidR="004144EB" w14:paraId="1560E38C" w14:textId="77777777" w:rsidTr="00755EBC">
        <w:tc>
          <w:tcPr>
            <w:tcW w:w="3740" w:type="dxa"/>
          </w:tcPr>
          <w:p w14:paraId="56DEC63B" w14:textId="77777777" w:rsidR="004144EB" w:rsidRDefault="000E6EF4">
            <w:pPr>
              <w:rPr>
                <w:rFonts w:eastAsia="Times New Roman"/>
                <w:b/>
                <w:iCs/>
                <w:noProof/>
                <w:sz w:val="20"/>
              </w:rPr>
            </w:pPr>
            <w:r>
              <w:rPr>
                <w:rFonts w:eastAsia="Times New Roman"/>
                <w:b/>
                <w:iCs/>
                <w:noProof/>
                <w:sz w:val="20"/>
              </w:rPr>
              <w:t>CCI number</w:t>
            </w:r>
          </w:p>
        </w:tc>
        <w:tc>
          <w:tcPr>
            <w:tcW w:w="5893" w:type="dxa"/>
          </w:tcPr>
          <w:p w14:paraId="2B3F886D" w14:textId="77777777" w:rsidR="004F5747" w:rsidRPr="004F5747" w:rsidRDefault="004F5747" w:rsidP="004F5747">
            <w:pPr>
              <w:autoSpaceDE w:val="0"/>
              <w:autoSpaceDN w:val="0"/>
              <w:adjustRightInd w:val="0"/>
              <w:spacing w:before="0" w:after="0"/>
              <w:jc w:val="left"/>
              <w:rPr>
                <w:rFonts w:eastAsiaTheme="minorHAnsi"/>
                <w:color w:val="000000"/>
                <w:szCs w:val="24"/>
                <w:lang w:val="et-EE" w:eastAsia="en-US"/>
              </w:rPr>
            </w:pPr>
          </w:p>
          <w:p w14:paraId="3B67BA3F" w14:textId="322EDF15" w:rsidR="004144EB" w:rsidRDefault="004F5747">
            <w:pPr>
              <w:rPr>
                <w:rFonts w:eastAsia="Times New Roman"/>
                <w:iCs/>
                <w:noProof/>
                <w:sz w:val="20"/>
              </w:rPr>
            </w:pPr>
            <w:r>
              <w:rPr>
                <w:rFonts w:eastAsia="Times New Roman"/>
                <w:iCs/>
                <w:noProof/>
                <w:sz w:val="20"/>
              </w:rPr>
              <w:t>2021EE65BVPR001</w:t>
            </w:r>
          </w:p>
        </w:tc>
      </w:tr>
      <w:tr w:rsidR="004144EB" w14:paraId="3EF15DAF" w14:textId="77777777" w:rsidTr="00755EBC">
        <w:trPr>
          <w:trHeight w:val="287"/>
        </w:trPr>
        <w:tc>
          <w:tcPr>
            <w:tcW w:w="3740" w:type="dxa"/>
          </w:tcPr>
          <w:p w14:paraId="41063179" w14:textId="5B264C5D" w:rsidR="004144EB" w:rsidRDefault="00E1709C">
            <w:pPr>
              <w:rPr>
                <w:rFonts w:eastAsia="Times New Roman"/>
                <w:b/>
                <w:iCs/>
                <w:noProof/>
                <w:sz w:val="20"/>
              </w:rPr>
            </w:pPr>
            <w:r>
              <w:rPr>
                <w:rFonts w:eastAsia="Times New Roman"/>
                <w:b/>
                <w:iCs/>
                <w:noProof/>
                <w:sz w:val="20"/>
              </w:rPr>
              <w:t>Nimetus inglise keeles</w:t>
            </w:r>
          </w:p>
        </w:tc>
        <w:tc>
          <w:tcPr>
            <w:tcW w:w="5893" w:type="dxa"/>
          </w:tcPr>
          <w:p w14:paraId="25A4D0F7" w14:textId="4F00928F" w:rsidR="004144EB" w:rsidRPr="00EE6FC8" w:rsidRDefault="00EE6FC8">
            <w:pPr>
              <w:rPr>
                <w:rFonts w:eastAsia="Times New Roman"/>
                <w:b/>
                <w:iCs/>
                <w:noProof/>
                <w:sz w:val="20"/>
              </w:rPr>
            </w:pPr>
            <w:r w:rsidRPr="00EE6FC8">
              <w:rPr>
                <w:rFonts w:eastAsia="Times New Roman"/>
                <w:b/>
                <w:iCs/>
                <w:noProof/>
                <w:sz w:val="20"/>
              </w:rPr>
              <w:t>BMVI programme for Estonia</w:t>
            </w:r>
          </w:p>
        </w:tc>
      </w:tr>
      <w:tr w:rsidR="004144EB" w14:paraId="1AA20478" w14:textId="77777777" w:rsidTr="00755EBC">
        <w:trPr>
          <w:trHeight w:val="287"/>
        </w:trPr>
        <w:tc>
          <w:tcPr>
            <w:tcW w:w="3740" w:type="dxa"/>
          </w:tcPr>
          <w:p w14:paraId="4CA3E721" w14:textId="32C7B6E2" w:rsidR="004144EB" w:rsidRDefault="00E1709C">
            <w:pPr>
              <w:rPr>
                <w:rFonts w:eastAsia="Times New Roman"/>
                <w:b/>
                <w:iCs/>
                <w:noProof/>
                <w:sz w:val="20"/>
              </w:rPr>
            </w:pPr>
            <w:r>
              <w:rPr>
                <w:rFonts w:eastAsia="Times New Roman"/>
                <w:b/>
                <w:iCs/>
                <w:noProof/>
                <w:sz w:val="20"/>
              </w:rPr>
              <w:t>Nimetus liikmesriigi keeles</w:t>
            </w:r>
          </w:p>
        </w:tc>
        <w:tc>
          <w:tcPr>
            <w:tcW w:w="5893" w:type="dxa"/>
          </w:tcPr>
          <w:p w14:paraId="46E6ADB0" w14:textId="0A3024A7" w:rsidR="004144EB" w:rsidRDefault="00D74069">
            <w:pPr>
              <w:rPr>
                <w:rFonts w:eastAsia="Times New Roman"/>
                <w:iCs/>
                <w:noProof/>
                <w:sz w:val="20"/>
              </w:rPr>
            </w:pPr>
            <w:r>
              <w:rPr>
                <w:rFonts w:eastAsia="Times New Roman"/>
                <w:iCs/>
                <w:noProof/>
                <w:sz w:val="20"/>
              </w:rPr>
              <w:t>Piirihalduse ja viisapoliitika rahastu rakenduskava</w:t>
            </w:r>
          </w:p>
        </w:tc>
      </w:tr>
      <w:tr w:rsidR="004144EB" w14:paraId="52183AC2" w14:textId="77777777" w:rsidTr="00755EBC">
        <w:tc>
          <w:tcPr>
            <w:tcW w:w="3740" w:type="dxa"/>
          </w:tcPr>
          <w:p w14:paraId="549226AA" w14:textId="3C8724FD" w:rsidR="004144EB" w:rsidRDefault="000E6EF4">
            <w:pPr>
              <w:rPr>
                <w:rFonts w:eastAsia="Times New Roman"/>
                <w:b/>
                <w:iCs/>
                <w:noProof/>
                <w:sz w:val="20"/>
              </w:rPr>
            </w:pPr>
            <w:r>
              <w:rPr>
                <w:rFonts w:eastAsia="Times New Roman"/>
                <w:b/>
                <w:iCs/>
                <w:noProof/>
                <w:sz w:val="20"/>
              </w:rPr>
              <w:t>Versi</w:t>
            </w:r>
            <w:r w:rsidR="00E1709C">
              <w:rPr>
                <w:rFonts w:eastAsia="Times New Roman"/>
                <w:b/>
                <w:iCs/>
                <w:noProof/>
                <w:sz w:val="20"/>
              </w:rPr>
              <w:t>oon</w:t>
            </w:r>
          </w:p>
        </w:tc>
        <w:tc>
          <w:tcPr>
            <w:tcW w:w="5893" w:type="dxa"/>
          </w:tcPr>
          <w:p w14:paraId="05E23502" w14:textId="7F1D39E5" w:rsidR="004144EB" w:rsidRDefault="008953B1">
            <w:pPr>
              <w:rPr>
                <w:rFonts w:eastAsia="Times New Roman"/>
                <w:iCs/>
                <w:noProof/>
                <w:sz w:val="20"/>
              </w:rPr>
            </w:pPr>
            <w:r>
              <w:rPr>
                <w:rFonts w:eastAsia="Times New Roman"/>
                <w:iCs/>
                <w:noProof/>
                <w:sz w:val="20"/>
              </w:rPr>
              <w:t xml:space="preserve"> </w:t>
            </w:r>
            <w:del w:id="1" w:author="Aivi Kuivonen" w:date="2025-07-07T11:15:00Z">
              <w:r w:rsidDel="00D12837">
                <w:rPr>
                  <w:rFonts w:eastAsia="Times New Roman"/>
                  <w:iCs/>
                  <w:noProof/>
                  <w:sz w:val="20"/>
                </w:rPr>
                <w:delText>4.0</w:delText>
              </w:r>
            </w:del>
            <w:ins w:id="2" w:author="Aivi Kuivonen" w:date="2025-07-07T11:15:00Z">
              <w:r w:rsidR="00D12837">
                <w:rPr>
                  <w:rFonts w:eastAsia="Times New Roman"/>
                  <w:iCs/>
                  <w:noProof/>
                  <w:sz w:val="20"/>
                </w:rPr>
                <w:t xml:space="preserve"> 5.0</w:t>
              </w:r>
            </w:ins>
          </w:p>
        </w:tc>
      </w:tr>
      <w:tr w:rsidR="004144EB" w14:paraId="75D0302D" w14:textId="77777777" w:rsidTr="00755EBC">
        <w:tc>
          <w:tcPr>
            <w:tcW w:w="3740" w:type="dxa"/>
          </w:tcPr>
          <w:p w14:paraId="069304B0" w14:textId="4179D30D" w:rsidR="004144EB" w:rsidRDefault="00E1709C">
            <w:pPr>
              <w:rPr>
                <w:rFonts w:eastAsia="Times New Roman"/>
                <w:b/>
                <w:iCs/>
                <w:noProof/>
                <w:sz w:val="20"/>
              </w:rPr>
            </w:pPr>
            <w:r>
              <w:rPr>
                <w:rFonts w:eastAsia="Times New Roman"/>
                <w:b/>
                <w:iCs/>
                <w:noProof/>
                <w:sz w:val="20"/>
              </w:rPr>
              <w:t>Esimene aasta</w:t>
            </w:r>
          </w:p>
        </w:tc>
        <w:tc>
          <w:tcPr>
            <w:tcW w:w="5893" w:type="dxa"/>
          </w:tcPr>
          <w:p w14:paraId="5127901B" w14:textId="3D43576A" w:rsidR="004144EB" w:rsidRDefault="00EE6FC8">
            <w:pPr>
              <w:rPr>
                <w:rFonts w:eastAsia="Times New Roman"/>
                <w:iCs/>
                <w:noProof/>
                <w:sz w:val="20"/>
              </w:rPr>
            </w:pPr>
            <w:r>
              <w:rPr>
                <w:rFonts w:eastAsia="Times New Roman"/>
                <w:iCs/>
                <w:noProof/>
                <w:sz w:val="20"/>
              </w:rPr>
              <w:t>2021</w:t>
            </w:r>
          </w:p>
        </w:tc>
      </w:tr>
      <w:tr w:rsidR="004144EB" w14:paraId="5C39F8E9" w14:textId="77777777" w:rsidTr="00755EBC">
        <w:tc>
          <w:tcPr>
            <w:tcW w:w="3740" w:type="dxa"/>
          </w:tcPr>
          <w:p w14:paraId="4ED51C6B" w14:textId="28917FB8" w:rsidR="004144EB" w:rsidRDefault="00E1709C">
            <w:pPr>
              <w:rPr>
                <w:rFonts w:eastAsia="Times New Roman"/>
                <w:b/>
                <w:iCs/>
                <w:noProof/>
                <w:sz w:val="20"/>
              </w:rPr>
            </w:pPr>
            <w:r>
              <w:rPr>
                <w:rFonts w:eastAsia="Times New Roman"/>
                <w:b/>
                <w:iCs/>
                <w:noProof/>
                <w:sz w:val="20"/>
              </w:rPr>
              <w:t>Viimane aasta</w:t>
            </w:r>
          </w:p>
        </w:tc>
        <w:tc>
          <w:tcPr>
            <w:tcW w:w="5893" w:type="dxa"/>
          </w:tcPr>
          <w:p w14:paraId="60B00844" w14:textId="26D32B76" w:rsidR="004144EB" w:rsidRDefault="00EE6FC8">
            <w:pPr>
              <w:rPr>
                <w:rFonts w:eastAsia="Times New Roman"/>
                <w:iCs/>
                <w:noProof/>
                <w:sz w:val="20"/>
              </w:rPr>
            </w:pPr>
            <w:r>
              <w:rPr>
                <w:rFonts w:eastAsia="Times New Roman"/>
                <w:iCs/>
                <w:noProof/>
                <w:sz w:val="20"/>
              </w:rPr>
              <w:t>2027</w:t>
            </w:r>
          </w:p>
        </w:tc>
      </w:tr>
      <w:tr w:rsidR="004144EB" w14:paraId="6DB3318C" w14:textId="77777777" w:rsidTr="00755EBC">
        <w:tc>
          <w:tcPr>
            <w:tcW w:w="3740" w:type="dxa"/>
          </w:tcPr>
          <w:p w14:paraId="370EE52D" w14:textId="33BE5241" w:rsidR="004144EB" w:rsidRDefault="00E1709C">
            <w:pPr>
              <w:rPr>
                <w:rFonts w:eastAsia="Times New Roman"/>
                <w:b/>
                <w:iCs/>
                <w:noProof/>
                <w:sz w:val="20"/>
              </w:rPr>
            </w:pPr>
            <w:r>
              <w:rPr>
                <w:rFonts w:eastAsia="Times New Roman"/>
                <w:b/>
                <w:iCs/>
                <w:noProof/>
                <w:sz w:val="20"/>
              </w:rPr>
              <w:t>Rahastamiskõlblik alates</w:t>
            </w:r>
          </w:p>
        </w:tc>
        <w:tc>
          <w:tcPr>
            <w:tcW w:w="5893" w:type="dxa"/>
          </w:tcPr>
          <w:p w14:paraId="517AC3B7" w14:textId="385055D2" w:rsidR="004144EB" w:rsidRDefault="004A79AD">
            <w:pPr>
              <w:rPr>
                <w:rFonts w:eastAsia="Times New Roman"/>
                <w:iCs/>
                <w:noProof/>
                <w:sz w:val="20"/>
              </w:rPr>
            </w:pPr>
            <w:r>
              <w:rPr>
                <w:rFonts w:eastAsia="Times New Roman"/>
                <w:iCs/>
                <w:noProof/>
                <w:sz w:val="20"/>
              </w:rPr>
              <w:t>01.01.2021</w:t>
            </w:r>
          </w:p>
        </w:tc>
      </w:tr>
      <w:tr w:rsidR="004144EB" w14:paraId="66A774F2" w14:textId="77777777" w:rsidTr="00755EBC">
        <w:tc>
          <w:tcPr>
            <w:tcW w:w="3740" w:type="dxa"/>
          </w:tcPr>
          <w:p w14:paraId="0E80C18C" w14:textId="1897A45A" w:rsidR="004144EB" w:rsidRDefault="00E1709C">
            <w:pPr>
              <w:rPr>
                <w:rFonts w:eastAsia="Times New Roman"/>
                <w:b/>
                <w:iCs/>
                <w:noProof/>
                <w:sz w:val="20"/>
              </w:rPr>
            </w:pPr>
            <w:r>
              <w:rPr>
                <w:rFonts w:eastAsia="Times New Roman"/>
                <w:b/>
                <w:iCs/>
                <w:noProof/>
                <w:sz w:val="20"/>
              </w:rPr>
              <w:t>Rahastamiskõlblik kuni</w:t>
            </w:r>
          </w:p>
        </w:tc>
        <w:tc>
          <w:tcPr>
            <w:tcW w:w="5893" w:type="dxa"/>
          </w:tcPr>
          <w:p w14:paraId="7C8DCABB" w14:textId="0AF456B8" w:rsidR="004144EB" w:rsidRDefault="004A79AD">
            <w:pPr>
              <w:rPr>
                <w:rFonts w:eastAsia="Times New Roman"/>
                <w:iCs/>
                <w:noProof/>
                <w:sz w:val="20"/>
              </w:rPr>
            </w:pPr>
            <w:r>
              <w:rPr>
                <w:rFonts w:eastAsia="Times New Roman"/>
                <w:iCs/>
                <w:noProof/>
                <w:sz w:val="20"/>
              </w:rPr>
              <w:t>31.12.2029</w:t>
            </w:r>
          </w:p>
        </w:tc>
      </w:tr>
      <w:tr w:rsidR="004144EB" w14:paraId="2A2D02BD" w14:textId="77777777" w:rsidTr="00755EBC">
        <w:tc>
          <w:tcPr>
            <w:tcW w:w="3740" w:type="dxa"/>
          </w:tcPr>
          <w:p w14:paraId="413E626C" w14:textId="35325542" w:rsidR="004144EB" w:rsidRDefault="00E1709C">
            <w:pPr>
              <w:rPr>
                <w:rFonts w:eastAsia="Times New Roman"/>
                <w:b/>
                <w:iCs/>
                <w:noProof/>
                <w:sz w:val="20"/>
              </w:rPr>
            </w:pPr>
            <w:r>
              <w:rPr>
                <w:rFonts w:eastAsia="Times New Roman"/>
                <w:b/>
                <w:iCs/>
                <w:noProof/>
                <w:sz w:val="20"/>
              </w:rPr>
              <w:t>Komisjoni otsuse number</w:t>
            </w:r>
          </w:p>
        </w:tc>
        <w:tc>
          <w:tcPr>
            <w:tcW w:w="5893" w:type="dxa"/>
          </w:tcPr>
          <w:p w14:paraId="1152A267" w14:textId="3A8BB41A" w:rsidR="004144EB" w:rsidRDefault="004144EB">
            <w:pPr>
              <w:rPr>
                <w:rFonts w:eastAsia="Times New Roman"/>
                <w:iCs/>
                <w:noProof/>
                <w:sz w:val="20"/>
              </w:rPr>
            </w:pPr>
          </w:p>
        </w:tc>
      </w:tr>
      <w:tr w:rsidR="004144EB" w14:paraId="7CA083E3" w14:textId="77777777" w:rsidTr="00755EBC">
        <w:tc>
          <w:tcPr>
            <w:tcW w:w="3740" w:type="dxa"/>
          </w:tcPr>
          <w:p w14:paraId="1BCEE4C7" w14:textId="43A980FF" w:rsidR="004144EB" w:rsidRDefault="00E1709C">
            <w:pPr>
              <w:rPr>
                <w:rFonts w:eastAsia="Times New Roman"/>
                <w:b/>
                <w:iCs/>
                <w:noProof/>
                <w:sz w:val="20"/>
              </w:rPr>
            </w:pPr>
            <w:r>
              <w:rPr>
                <w:rFonts w:eastAsia="Times New Roman"/>
                <w:b/>
                <w:iCs/>
                <w:noProof/>
                <w:sz w:val="20"/>
              </w:rPr>
              <w:t>Komisjoni otsuse kuupäev</w:t>
            </w:r>
          </w:p>
        </w:tc>
        <w:tc>
          <w:tcPr>
            <w:tcW w:w="5893" w:type="dxa"/>
          </w:tcPr>
          <w:p w14:paraId="6B2B7125" w14:textId="1C890F0E" w:rsidR="004144EB" w:rsidRDefault="004144EB">
            <w:pPr>
              <w:rPr>
                <w:rFonts w:eastAsia="Times New Roman"/>
                <w:b/>
                <w:iCs/>
                <w:noProof/>
                <w:sz w:val="20"/>
              </w:rPr>
            </w:pPr>
          </w:p>
        </w:tc>
      </w:tr>
      <w:tr w:rsidR="004144EB" w14:paraId="138D0A50" w14:textId="77777777" w:rsidTr="00755EBC">
        <w:tc>
          <w:tcPr>
            <w:tcW w:w="3740" w:type="dxa"/>
          </w:tcPr>
          <w:p w14:paraId="34F08796" w14:textId="0C5EACE1" w:rsidR="004144EB" w:rsidRDefault="00E1709C">
            <w:pPr>
              <w:rPr>
                <w:rFonts w:eastAsia="Times New Roman"/>
                <w:b/>
                <w:iCs/>
                <w:noProof/>
                <w:sz w:val="20"/>
              </w:rPr>
            </w:pPr>
            <w:r>
              <w:rPr>
                <w:rFonts w:eastAsia="Times New Roman"/>
                <w:b/>
                <w:iCs/>
                <w:noProof/>
                <w:sz w:val="20"/>
              </w:rPr>
              <w:t>Liikmesriigi muutmisotsuse number</w:t>
            </w:r>
          </w:p>
        </w:tc>
        <w:tc>
          <w:tcPr>
            <w:tcW w:w="5893" w:type="dxa"/>
          </w:tcPr>
          <w:p w14:paraId="0A8E6388" w14:textId="3EB45807" w:rsidR="004144EB" w:rsidRDefault="00FC59C7">
            <w:pPr>
              <w:rPr>
                <w:rFonts w:eastAsia="Times New Roman"/>
                <w:b/>
                <w:iCs/>
                <w:noProof/>
                <w:sz w:val="20"/>
              </w:rPr>
            </w:pPr>
            <w:r>
              <w:rPr>
                <w:rFonts w:eastAsia="Times New Roman"/>
                <w:b/>
                <w:iCs/>
                <w:noProof/>
                <w:sz w:val="20"/>
              </w:rPr>
              <w:t>-</w:t>
            </w:r>
          </w:p>
        </w:tc>
      </w:tr>
      <w:tr w:rsidR="004144EB" w14:paraId="073A72C3" w14:textId="77777777" w:rsidTr="00755EBC">
        <w:tc>
          <w:tcPr>
            <w:tcW w:w="3740" w:type="dxa"/>
          </w:tcPr>
          <w:p w14:paraId="24D1517E" w14:textId="271AE604" w:rsidR="004144EB" w:rsidRDefault="00E1709C" w:rsidP="00E1709C">
            <w:pPr>
              <w:jc w:val="left"/>
              <w:rPr>
                <w:rFonts w:eastAsia="Times New Roman"/>
                <w:b/>
                <w:iCs/>
                <w:noProof/>
                <w:sz w:val="20"/>
              </w:rPr>
            </w:pPr>
            <w:r>
              <w:rPr>
                <w:rFonts w:eastAsia="Times New Roman"/>
                <w:b/>
                <w:iCs/>
                <w:noProof/>
                <w:sz w:val="20"/>
              </w:rPr>
              <w:t>Liikmesriigi muutmisotsuse jõustumise kuupäev</w:t>
            </w:r>
          </w:p>
        </w:tc>
        <w:tc>
          <w:tcPr>
            <w:tcW w:w="5893" w:type="dxa"/>
          </w:tcPr>
          <w:p w14:paraId="0D300B9E" w14:textId="27A1EA99" w:rsidR="004144EB" w:rsidRDefault="00FC59C7">
            <w:pPr>
              <w:rPr>
                <w:rFonts w:eastAsia="Times New Roman"/>
                <w:b/>
                <w:iCs/>
                <w:noProof/>
                <w:sz w:val="20"/>
              </w:rPr>
            </w:pPr>
            <w:r>
              <w:rPr>
                <w:rFonts w:eastAsia="Times New Roman"/>
                <w:b/>
                <w:iCs/>
                <w:noProof/>
                <w:sz w:val="20"/>
              </w:rPr>
              <w:t>-</w:t>
            </w:r>
          </w:p>
        </w:tc>
      </w:tr>
      <w:tr w:rsidR="00E1709C" w14:paraId="6B0E386B" w14:textId="77777777" w:rsidTr="00755EBC">
        <w:tc>
          <w:tcPr>
            <w:tcW w:w="3740" w:type="dxa"/>
          </w:tcPr>
          <w:p w14:paraId="0FE6B46F" w14:textId="18F286BF" w:rsidR="00E1709C" w:rsidRPr="00E1709C" w:rsidRDefault="00E1709C" w:rsidP="00E1709C">
            <w:pPr>
              <w:jc w:val="left"/>
              <w:rPr>
                <w:rFonts w:eastAsia="Times New Roman"/>
                <w:b/>
                <w:bCs/>
                <w:iCs/>
                <w:noProof/>
                <w:sz w:val="20"/>
              </w:rPr>
            </w:pPr>
            <w:proofErr w:type="spellStart"/>
            <w:r w:rsidRPr="00E1709C">
              <w:rPr>
                <w:b/>
                <w:bCs/>
                <w:sz w:val="20"/>
              </w:rPr>
              <w:t>Mitteoluline</w:t>
            </w:r>
            <w:proofErr w:type="spellEnd"/>
            <w:r w:rsidRPr="00E1709C">
              <w:rPr>
                <w:b/>
                <w:bCs/>
                <w:sz w:val="20"/>
              </w:rPr>
              <w:t xml:space="preserve"> </w:t>
            </w:r>
            <w:proofErr w:type="spellStart"/>
            <w:r w:rsidRPr="00E1709C">
              <w:rPr>
                <w:b/>
                <w:bCs/>
                <w:sz w:val="20"/>
              </w:rPr>
              <w:t>ümberpaigutamine</w:t>
            </w:r>
            <w:proofErr w:type="spellEnd"/>
            <w:r w:rsidRPr="00E1709C">
              <w:rPr>
                <w:b/>
                <w:bCs/>
                <w:sz w:val="20"/>
              </w:rPr>
              <w:t xml:space="preserve"> (</w:t>
            </w:r>
            <w:proofErr w:type="spellStart"/>
            <w:r w:rsidRPr="00E1709C">
              <w:rPr>
                <w:b/>
                <w:bCs/>
                <w:sz w:val="20"/>
              </w:rPr>
              <w:t>ühissätete</w:t>
            </w:r>
            <w:proofErr w:type="spellEnd"/>
            <w:r w:rsidRPr="00E1709C">
              <w:rPr>
                <w:b/>
                <w:bCs/>
                <w:sz w:val="20"/>
              </w:rPr>
              <w:t xml:space="preserve"> </w:t>
            </w:r>
            <w:proofErr w:type="spellStart"/>
            <w:r w:rsidRPr="00E1709C">
              <w:rPr>
                <w:b/>
                <w:bCs/>
                <w:sz w:val="20"/>
              </w:rPr>
              <w:t>määruse</w:t>
            </w:r>
            <w:proofErr w:type="spellEnd"/>
            <w:r w:rsidRPr="00E1709C">
              <w:rPr>
                <w:b/>
                <w:bCs/>
                <w:sz w:val="20"/>
              </w:rPr>
              <w:t xml:space="preserve"> </w:t>
            </w:r>
            <w:proofErr w:type="spellStart"/>
            <w:r w:rsidRPr="00E1709C">
              <w:rPr>
                <w:b/>
                <w:bCs/>
                <w:sz w:val="20"/>
              </w:rPr>
              <w:t>artikli</w:t>
            </w:r>
            <w:proofErr w:type="spellEnd"/>
            <w:r w:rsidRPr="00E1709C">
              <w:rPr>
                <w:b/>
                <w:bCs/>
                <w:sz w:val="20"/>
              </w:rPr>
              <w:t xml:space="preserve"> 24 </w:t>
            </w:r>
            <w:proofErr w:type="spellStart"/>
            <w:r w:rsidRPr="00E1709C">
              <w:rPr>
                <w:b/>
                <w:bCs/>
                <w:sz w:val="20"/>
              </w:rPr>
              <w:t>lõige</w:t>
            </w:r>
            <w:proofErr w:type="spellEnd"/>
            <w:r w:rsidRPr="00E1709C">
              <w:rPr>
                <w:b/>
                <w:bCs/>
                <w:sz w:val="20"/>
              </w:rPr>
              <w:t xml:space="preserve"> 5)</w:t>
            </w:r>
          </w:p>
        </w:tc>
        <w:tc>
          <w:tcPr>
            <w:tcW w:w="5893" w:type="dxa"/>
          </w:tcPr>
          <w:p w14:paraId="20A4BDB3" w14:textId="51135C1C" w:rsidR="00E1709C" w:rsidRDefault="008953B1">
            <w:pPr>
              <w:rPr>
                <w:rFonts w:eastAsia="Times New Roman"/>
                <w:b/>
                <w:iCs/>
                <w:noProof/>
                <w:sz w:val="20"/>
              </w:rPr>
            </w:pPr>
            <w:r>
              <w:rPr>
                <w:rFonts w:eastAsia="Times New Roman"/>
                <w:b/>
                <w:iCs/>
                <w:noProof/>
                <w:sz w:val="20"/>
              </w:rPr>
              <w:t xml:space="preserve"> ei</w:t>
            </w:r>
          </w:p>
        </w:tc>
      </w:tr>
    </w:tbl>
    <w:p w14:paraId="68514574" w14:textId="538C0043" w:rsidR="004144EB" w:rsidRDefault="006E4A6B" w:rsidP="006E4A6B">
      <w:pPr>
        <w:tabs>
          <w:tab w:val="left" w:pos="6724"/>
        </w:tabs>
        <w:rPr>
          <w:rFonts w:eastAsia="Times New Roman"/>
          <w:b/>
          <w:iCs/>
          <w:noProof/>
          <w:szCs w:val="24"/>
        </w:rPr>
      </w:pPr>
      <w:r>
        <w:rPr>
          <w:rFonts w:eastAsia="Times New Roman"/>
          <w:b/>
          <w:iCs/>
          <w:noProof/>
          <w:szCs w:val="24"/>
        </w:rPr>
        <w:tab/>
      </w:r>
    </w:p>
    <w:p w14:paraId="10E27033" w14:textId="7DB875AB" w:rsidR="004144EB" w:rsidRPr="00E1709C" w:rsidRDefault="00E1709C" w:rsidP="00D57467">
      <w:pPr>
        <w:numPr>
          <w:ilvl w:val="0"/>
          <w:numId w:val="32"/>
        </w:numPr>
        <w:spacing w:before="240" w:after="240"/>
        <w:rPr>
          <w:rFonts w:eastAsia="Times New Roman"/>
          <w:b/>
          <w:bCs/>
          <w:iCs/>
          <w:noProof/>
          <w:szCs w:val="24"/>
        </w:rPr>
      </w:pPr>
      <w:proofErr w:type="spellStart"/>
      <w:r w:rsidRPr="00E1709C">
        <w:rPr>
          <w:b/>
          <w:bCs/>
        </w:rPr>
        <w:t>Programmi</w:t>
      </w:r>
      <w:proofErr w:type="spellEnd"/>
      <w:r w:rsidRPr="00E1709C">
        <w:rPr>
          <w:b/>
          <w:bCs/>
        </w:rPr>
        <w:t xml:space="preserve"> </w:t>
      </w:r>
      <w:proofErr w:type="spellStart"/>
      <w:r w:rsidRPr="00E1709C">
        <w:rPr>
          <w:b/>
          <w:bCs/>
        </w:rPr>
        <w:t>strateegia</w:t>
      </w:r>
      <w:proofErr w:type="spellEnd"/>
      <w:r w:rsidRPr="00E1709C">
        <w:rPr>
          <w:b/>
          <w:bCs/>
        </w:rPr>
        <w:t xml:space="preserve">: </w:t>
      </w:r>
      <w:proofErr w:type="spellStart"/>
      <w:r w:rsidRPr="00E1709C">
        <w:rPr>
          <w:b/>
          <w:bCs/>
        </w:rPr>
        <w:t>peamised</w:t>
      </w:r>
      <w:proofErr w:type="spellEnd"/>
      <w:r w:rsidRPr="00E1709C">
        <w:rPr>
          <w:b/>
          <w:bCs/>
        </w:rPr>
        <w:t xml:space="preserve"> </w:t>
      </w:r>
      <w:proofErr w:type="spellStart"/>
      <w:r w:rsidR="00D74069">
        <w:rPr>
          <w:b/>
          <w:bCs/>
        </w:rPr>
        <w:t>katsumu</w:t>
      </w:r>
      <w:r w:rsidR="00AA50D9">
        <w:rPr>
          <w:b/>
          <w:bCs/>
        </w:rPr>
        <w:t>sed</w:t>
      </w:r>
      <w:proofErr w:type="spellEnd"/>
      <w:r w:rsidR="00AA50D9">
        <w:rPr>
          <w:b/>
          <w:bCs/>
        </w:rPr>
        <w:t xml:space="preserve"> </w:t>
      </w:r>
      <w:r w:rsidRPr="00E1709C">
        <w:rPr>
          <w:b/>
          <w:bCs/>
        </w:rPr>
        <w:t xml:space="preserve">ja </w:t>
      </w:r>
      <w:proofErr w:type="spellStart"/>
      <w:r w:rsidRPr="00E1709C">
        <w:rPr>
          <w:b/>
          <w:bCs/>
        </w:rPr>
        <w:t>poliitilised</w:t>
      </w:r>
      <w:proofErr w:type="spellEnd"/>
      <w:r w:rsidRPr="00E1709C">
        <w:rPr>
          <w:b/>
          <w:bCs/>
        </w:rPr>
        <w:t xml:space="preserve"> </w:t>
      </w:r>
      <w:proofErr w:type="spellStart"/>
      <w:r w:rsidRPr="00E1709C">
        <w:rPr>
          <w:b/>
          <w:bCs/>
        </w:rPr>
        <w:t>lahendused</w:t>
      </w:r>
      <w:proofErr w:type="spellEnd"/>
    </w:p>
    <w:p w14:paraId="59F70E12" w14:textId="1AEF5B3D" w:rsidR="004144EB" w:rsidRPr="006E4A6B" w:rsidRDefault="00E1709C" w:rsidP="00E1709C">
      <w:pPr>
        <w:rPr>
          <w:rFonts w:eastAsia="Times New Roman"/>
          <w:i/>
          <w:iCs/>
          <w:noProof/>
          <w:color w:val="808080" w:themeColor="background1" w:themeShade="80"/>
          <w:sz w:val="18"/>
          <w:szCs w:val="18"/>
        </w:rPr>
      </w:pPr>
      <w:r w:rsidRPr="006E4A6B">
        <w:rPr>
          <w:rFonts w:eastAsia="Times New Roman"/>
          <w:i/>
          <w:iCs/>
          <w:noProof/>
          <w:color w:val="808080" w:themeColor="background1" w:themeShade="80"/>
          <w:sz w:val="18"/>
          <w:szCs w:val="18"/>
        </w:rPr>
        <w:t xml:space="preserve">Viide: </w:t>
      </w:r>
      <w:r w:rsidR="00396F08">
        <w:rPr>
          <w:rFonts w:eastAsia="Times New Roman"/>
          <w:i/>
          <w:iCs/>
          <w:noProof/>
          <w:color w:val="808080" w:themeColor="background1" w:themeShade="80"/>
          <w:sz w:val="18"/>
          <w:szCs w:val="18"/>
        </w:rPr>
        <w:t>m</w:t>
      </w:r>
      <w:r w:rsidRPr="006E4A6B">
        <w:rPr>
          <w:rFonts w:eastAsia="Times New Roman"/>
          <w:i/>
          <w:iCs/>
          <w:noProof/>
          <w:color w:val="808080" w:themeColor="background1" w:themeShade="80"/>
          <w:sz w:val="18"/>
          <w:szCs w:val="18"/>
        </w:rPr>
        <w:t>ääruse (EL) 2021/1060 (ühissätete määrus) artikli 22 lõike 3 punkti a alapunktid iii, iv, v ja ix</w:t>
      </w:r>
    </w:p>
    <w:tbl>
      <w:tblPr>
        <w:tblStyle w:val="TableGrid"/>
        <w:tblW w:w="0" w:type="auto"/>
        <w:tblLook w:val="04A0" w:firstRow="1" w:lastRow="0" w:firstColumn="1" w:lastColumn="0" w:noHBand="0" w:noVBand="1"/>
      </w:tblPr>
      <w:tblGrid>
        <w:gridCol w:w="9628"/>
      </w:tblGrid>
      <w:tr w:rsidR="004144EB" w14:paraId="3BB913CE" w14:textId="77777777" w:rsidTr="00D41388">
        <w:tc>
          <w:tcPr>
            <w:tcW w:w="9628" w:type="dxa"/>
          </w:tcPr>
          <w:p w14:paraId="75E3B58F" w14:textId="3F6BFC39" w:rsidR="003B200B" w:rsidRPr="00D41388" w:rsidRDefault="00E1709C" w:rsidP="00E977A0">
            <w:pPr>
              <w:spacing w:line="276" w:lineRule="auto"/>
              <w:rPr>
                <w:rFonts w:eastAsia="Times New Roman"/>
                <w:i/>
                <w:iCs/>
                <w:noProof/>
              </w:rPr>
            </w:pPr>
            <w:r w:rsidRPr="006E4A6B">
              <w:rPr>
                <w:i/>
                <w:iCs/>
                <w:color w:val="808080" w:themeColor="background1" w:themeShade="80"/>
              </w:rPr>
              <w:t xml:space="preserve">Selles </w:t>
            </w:r>
            <w:proofErr w:type="spellStart"/>
            <w:r w:rsidRPr="006E4A6B">
              <w:rPr>
                <w:i/>
                <w:iCs/>
                <w:color w:val="808080" w:themeColor="background1" w:themeShade="80"/>
              </w:rPr>
              <w:t>osas</w:t>
            </w:r>
            <w:proofErr w:type="spellEnd"/>
            <w:r w:rsidRPr="006E4A6B">
              <w:rPr>
                <w:i/>
                <w:iCs/>
                <w:color w:val="808080" w:themeColor="background1" w:themeShade="80"/>
              </w:rPr>
              <w:t xml:space="preserve"> </w:t>
            </w:r>
            <w:proofErr w:type="spellStart"/>
            <w:r w:rsidRPr="006E4A6B">
              <w:rPr>
                <w:i/>
                <w:iCs/>
                <w:color w:val="808080" w:themeColor="background1" w:themeShade="80"/>
              </w:rPr>
              <w:t>selgitatakse</w:t>
            </w:r>
            <w:proofErr w:type="spellEnd"/>
            <w:r w:rsidRPr="006E4A6B">
              <w:rPr>
                <w:i/>
                <w:iCs/>
                <w:color w:val="808080" w:themeColor="background1" w:themeShade="80"/>
              </w:rPr>
              <w:t xml:space="preserve">, </w:t>
            </w:r>
            <w:proofErr w:type="spellStart"/>
            <w:r w:rsidRPr="006E4A6B">
              <w:rPr>
                <w:i/>
                <w:iCs/>
                <w:color w:val="808080" w:themeColor="background1" w:themeShade="80"/>
              </w:rPr>
              <w:t>kuidas</w:t>
            </w:r>
            <w:proofErr w:type="spellEnd"/>
            <w:r w:rsidRPr="006E4A6B">
              <w:rPr>
                <w:i/>
                <w:iCs/>
                <w:color w:val="808080" w:themeColor="background1" w:themeShade="80"/>
              </w:rPr>
              <w:t xml:space="preserve"> </w:t>
            </w:r>
            <w:proofErr w:type="spellStart"/>
            <w:r w:rsidRPr="006E4A6B">
              <w:rPr>
                <w:i/>
                <w:iCs/>
                <w:color w:val="808080" w:themeColor="background1" w:themeShade="80"/>
              </w:rPr>
              <w:t>programm</w:t>
            </w:r>
            <w:proofErr w:type="spellEnd"/>
            <w:r w:rsidRPr="006E4A6B">
              <w:rPr>
                <w:i/>
                <w:iCs/>
                <w:color w:val="808080" w:themeColor="background1" w:themeShade="80"/>
              </w:rPr>
              <w:t xml:space="preserve"> </w:t>
            </w:r>
            <w:proofErr w:type="spellStart"/>
            <w:r w:rsidRPr="006E4A6B">
              <w:rPr>
                <w:i/>
                <w:iCs/>
                <w:color w:val="808080" w:themeColor="background1" w:themeShade="80"/>
              </w:rPr>
              <w:t>aitab</w:t>
            </w:r>
            <w:proofErr w:type="spellEnd"/>
            <w:r w:rsidRPr="006E4A6B">
              <w:rPr>
                <w:i/>
                <w:iCs/>
                <w:color w:val="808080" w:themeColor="background1" w:themeShade="80"/>
              </w:rPr>
              <w:t xml:space="preserve"> </w:t>
            </w:r>
            <w:proofErr w:type="spellStart"/>
            <w:r w:rsidRPr="006E4A6B">
              <w:rPr>
                <w:i/>
                <w:iCs/>
                <w:color w:val="808080" w:themeColor="background1" w:themeShade="80"/>
              </w:rPr>
              <w:t>lahendada</w:t>
            </w:r>
            <w:proofErr w:type="spellEnd"/>
            <w:r w:rsidRPr="006E4A6B">
              <w:rPr>
                <w:i/>
                <w:iCs/>
                <w:color w:val="808080" w:themeColor="background1" w:themeShade="80"/>
              </w:rPr>
              <w:t xml:space="preserve"> </w:t>
            </w:r>
            <w:proofErr w:type="spellStart"/>
            <w:r w:rsidRPr="006E4A6B">
              <w:rPr>
                <w:i/>
                <w:iCs/>
                <w:color w:val="808080" w:themeColor="background1" w:themeShade="80"/>
              </w:rPr>
              <w:t>riigi</w:t>
            </w:r>
            <w:proofErr w:type="spellEnd"/>
            <w:r w:rsidRPr="006E4A6B">
              <w:rPr>
                <w:i/>
                <w:iCs/>
                <w:color w:val="808080" w:themeColor="background1" w:themeShade="80"/>
              </w:rPr>
              <w:t xml:space="preserve"> </w:t>
            </w:r>
            <w:proofErr w:type="spellStart"/>
            <w:r w:rsidRPr="006E4A6B">
              <w:rPr>
                <w:i/>
                <w:iCs/>
                <w:color w:val="808080" w:themeColor="background1" w:themeShade="80"/>
              </w:rPr>
              <w:t>tasandil</w:t>
            </w:r>
            <w:proofErr w:type="spellEnd"/>
            <w:r w:rsidRPr="006E4A6B">
              <w:rPr>
                <w:i/>
                <w:iCs/>
                <w:color w:val="808080" w:themeColor="background1" w:themeShade="80"/>
              </w:rPr>
              <w:t xml:space="preserve"> </w:t>
            </w:r>
            <w:proofErr w:type="spellStart"/>
            <w:r w:rsidRPr="006E4A6B">
              <w:rPr>
                <w:i/>
                <w:iCs/>
                <w:color w:val="808080" w:themeColor="background1" w:themeShade="80"/>
              </w:rPr>
              <w:t>kindlaks</w:t>
            </w:r>
            <w:proofErr w:type="spellEnd"/>
            <w:r w:rsidRPr="006E4A6B">
              <w:rPr>
                <w:i/>
                <w:iCs/>
                <w:color w:val="808080" w:themeColor="background1" w:themeShade="80"/>
              </w:rPr>
              <w:t xml:space="preserve"> </w:t>
            </w:r>
            <w:proofErr w:type="spellStart"/>
            <w:r w:rsidRPr="006E4A6B">
              <w:rPr>
                <w:i/>
                <w:iCs/>
                <w:color w:val="808080" w:themeColor="background1" w:themeShade="80"/>
              </w:rPr>
              <w:t>tehtud</w:t>
            </w:r>
            <w:proofErr w:type="spellEnd"/>
            <w:r w:rsidRPr="006E4A6B">
              <w:rPr>
                <w:i/>
                <w:iCs/>
                <w:color w:val="808080" w:themeColor="background1" w:themeShade="80"/>
              </w:rPr>
              <w:t xml:space="preserve"> </w:t>
            </w:r>
            <w:proofErr w:type="spellStart"/>
            <w:r w:rsidRPr="006E4A6B">
              <w:rPr>
                <w:i/>
                <w:iCs/>
                <w:color w:val="808080" w:themeColor="background1" w:themeShade="80"/>
              </w:rPr>
              <w:t>peamisi</w:t>
            </w:r>
            <w:proofErr w:type="spellEnd"/>
            <w:r w:rsidRPr="006E4A6B">
              <w:rPr>
                <w:i/>
                <w:iCs/>
                <w:color w:val="808080" w:themeColor="background1" w:themeShade="80"/>
              </w:rPr>
              <w:t xml:space="preserve"> </w:t>
            </w:r>
            <w:proofErr w:type="spellStart"/>
            <w:r w:rsidR="00D74069">
              <w:rPr>
                <w:i/>
                <w:iCs/>
                <w:color w:val="808080" w:themeColor="background1" w:themeShade="80"/>
              </w:rPr>
              <w:t>katsumusi</w:t>
            </w:r>
            <w:proofErr w:type="spellEnd"/>
            <w:r w:rsidRPr="006E4A6B">
              <w:rPr>
                <w:i/>
                <w:iCs/>
                <w:color w:val="808080" w:themeColor="background1" w:themeShade="80"/>
              </w:rPr>
              <w:t xml:space="preserve">, </w:t>
            </w:r>
            <w:proofErr w:type="spellStart"/>
            <w:r w:rsidRPr="006E4A6B">
              <w:rPr>
                <w:i/>
                <w:iCs/>
                <w:color w:val="808080" w:themeColor="background1" w:themeShade="80"/>
              </w:rPr>
              <w:t>tuginedes</w:t>
            </w:r>
            <w:proofErr w:type="spellEnd"/>
            <w:r w:rsidRPr="006E4A6B">
              <w:rPr>
                <w:i/>
                <w:iCs/>
                <w:color w:val="808080" w:themeColor="background1" w:themeShade="80"/>
              </w:rPr>
              <w:t xml:space="preserve"> </w:t>
            </w:r>
            <w:proofErr w:type="spellStart"/>
            <w:r w:rsidRPr="006E4A6B">
              <w:rPr>
                <w:i/>
                <w:iCs/>
                <w:color w:val="808080" w:themeColor="background1" w:themeShade="80"/>
              </w:rPr>
              <w:t>kohalike</w:t>
            </w:r>
            <w:proofErr w:type="spellEnd"/>
            <w:r w:rsidRPr="006E4A6B">
              <w:rPr>
                <w:i/>
                <w:iCs/>
                <w:color w:val="808080" w:themeColor="background1" w:themeShade="80"/>
              </w:rPr>
              <w:t xml:space="preserve">, </w:t>
            </w:r>
            <w:proofErr w:type="spellStart"/>
            <w:r w:rsidRPr="006E4A6B">
              <w:rPr>
                <w:i/>
                <w:iCs/>
                <w:color w:val="808080" w:themeColor="background1" w:themeShade="80"/>
              </w:rPr>
              <w:t>piirkondlike</w:t>
            </w:r>
            <w:proofErr w:type="spellEnd"/>
            <w:r w:rsidRPr="006E4A6B">
              <w:rPr>
                <w:i/>
                <w:iCs/>
                <w:color w:val="808080" w:themeColor="background1" w:themeShade="80"/>
              </w:rPr>
              <w:t xml:space="preserve"> ja </w:t>
            </w:r>
            <w:proofErr w:type="spellStart"/>
            <w:r w:rsidRPr="006E4A6B">
              <w:rPr>
                <w:i/>
                <w:iCs/>
                <w:color w:val="808080" w:themeColor="background1" w:themeShade="80"/>
              </w:rPr>
              <w:t>riiklike</w:t>
            </w:r>
            <w:proofErr w:type="spellEnd"/>
            <w:r w:rsidRPr="006E4A6B">
              <w:rPr>
                <w:i/>
                <w:iCs/>
                <w:color w:val="808080" w:themeColor="background1" w:themeShade="80"/>
              </w:rPr>
              <w:t xml:space="preserve"> </w:t>
            </w:r>
            <w:proofErr w:type="spellStart"/>
            <w:r w:rsidRPr="006E4A6B">
              <w:rPr>
                <w:i/>
                <w:iCs/>
                <w:color w:val="808080" w:themeColor="background1" w:themeShade="80"/>
              </w:rPr>
              <w:t>vajaduste</w:t>
            </w:r>
            <w:proofErr w:type="spellEnd"/>
            <w:r w:rsidRPr="006E4A6B">
              <w:rPr>
                <w:i/>
                <w:iCs/>
                <w:color w:val="808080" w:themeColor="background1" w:themeShade="80"/>
              </w:rPr>
              <w:t xml:space="preserve"> </w:t>
            </w:r>
            <w:proofErr w:type="spellStart"/>
            <w:r w:rsidRPr="006E4A6B">
              <w:rPr>
                <w:i/>
                <w:iCs/>
                <w:color w:val="808080" w:themeColor="background1" w:themeShade="80"/>
              </w:rPr>
              <w:t>hindamisele</w:t>
            </w:r>
            <w:proofErr w:type="spellEnd"/>
            <w:r w:rsidRPr="006E4A6B">
              <w:rPr>
                <w:i/>
                <w:iCs/>
                <w:color w:val="808080" w:themeColor="background1" w:themeShade="80"/>
              </w:rPr>
              <w:t xml:space="preserve"> ja/</w:t>
            </w:r>
            <w:proofErr w:type="spellStart"/>
            <w:r w:rsidRPr="006E4A6B">
              <w:rPr>
                <w:i/>
                <w:iCs/>
                <w:color w:val="808080" w:themeColor="background1" w:themeShade="80"/>
              </w:rPr>
              <w:t>või</w:t>
            </w:r>
            <w:proofErr w:type="spellEnd"/>
            <w:r w:rsidRPr="006E4A6B">
              <w:rPr>
                <w:i/>
                <w:iCs/>
                <w:color w:val="808080" w:themeColor="background1" w:themeShade="80"/>
              </w:rPr>
              <w:t xml:space="preserve"> </w:t>
            </w:r>
            <w:proofErr w:type="spellStart"/>
            <w:r w:rsidRPr="006E4A6B">
              <w:rPr>
                <w:i/>
                <w:iCs/>
                <w:color w:val="808080" w:themeColor="background1" w:themeShade="80"/>
              </w:rPr>
              <w:t>strateegiatele</w:t>
            </w:r>
            <w:proofErr w:type="spellEnd"/>
            <w:r w:rsidRPr="006E4A6B">
              <w:rPr>
                <w:i/>
                <w:iCs/>
                <w:color w:val="808080" w:themeColor="background1" w:themeShade="80"/>
              </w:rPr>
              <w:t xml:space="preserve">. </w:t>
            </w:r>
            <w:proofErr w:type="spellStart"/>
            <w:r w:rsidRPr="006E4A6B">
              <w:rPr>
                <w:i/>
                <w:iCs/>
                <w:color w:val="808080" w:themeColor="background1" w:themeShade="80"/>
              </w:rPr>
              <w:t>Antakse</w:t>
            </w:r>
            <w:proofErr w:type="spellEnd"/>
            <w:r w:rsidRPr="006E4A6B">
              <w:rPr>
                <w:i/>
                <w:iCs/>
                <w:color w:val="808080" w:themeColor="background1" w:themeShade="80"/>
              </w:rPr>
              <w:t xml:space="preserve"> </w:t>
            </w:r>
            <w:proofErr w:type="spellStart"/>
            <w:r w:rsidRPr="006E4A6B">
              <w:rPr>
                <w:i/>
                <w:iCs/>
                <w:color w:val="808080" w:themeColor="background1" w:themeShade="80"/>
              </w:rPr>
              <w:t>ülevaade</w:t>
            </w:r>
            <w:proofErr w:type="spellEnd"/>
            <w:r w:rsidRPr="006E4A6B">
              <w:rPr>
                <w:i/>
                <w:iCs/>
                <w:color w:val="808080" w:themeColor="background1" w:themeShade="80"/>
              </w:rPr>
              <w:t xml:space="preserve"> </w:t>
            </w:r>
            <w:proofErr w:type="spellStart"/>
            <w:r w:rsidRPr="006E4A6B">
              <w:rPr>
                <w:i/>
                <w:iCs/>
                <w:color w:val="808080" w:themeColor="background1" w:themeShade="80"/>
              </w:rPr>
              <w:t>asjaomase</w:t>
            </w:r>
            <w:proofErr w:type="spellEnd"/>
            <w:r w:rsidRPr="006E4A6B">
              <w:rPr>
                <w:i/>
                <w:iCs/>
                <w:color w:val="808080" w:themeColor="background1" w:themeShade="80"/>
              </w:rPr>
              <w:t xml:space="preserve"> </w:t>
            </w:r>
            <w:proofErr w:type="spellStart"/>
            <w:r w:rsidRPr="006E4A6B">
              <w:rPr>
                <w:i/>
                <w:iCs/>
                <w:color w:val="808080" w:themeColor="background1" w:themeShade="80"/>
              </w:rPr>
              <w:t>liidu</w:t>
            </w:r>
            <w:proofErr w:type="spellEnd"/>
            <w:r w:rsidRPr="006E4A6B">
              <w:rPr>
                <w:i/>
                <w:iCs/>
                <w:color w:val="808080" w:themeColor="background1" w:themeShade="80"/>
              </w:rPr>
              <w:t xml:space="preserve"> </w:t>
            </w:r>
            <w:proofErr w:type="spellStart"/>
            <w:r w:rsidRPr="006E4A6B">
              <w:rPr>
                <w:i/>
                <w:iCs/>
                <w:color w:val="808080" w:themeColor="background1" w:themeShade="80"/>
              </w:rPr>
              <w:t>õigustiku</w:t>
            </w:r>
            <w:proofErr w:type="spellEnd"/>
            <w:r w:rsidRPr="006E4A6B">
              <w:rPr>
                <w:i/>
                <w:iCs/>
                <w:color w:val="808080" w:themeColor="background1" w:themeShade="80"/>
              </w:rPr>
              <w:t xml:space="preserve"> </w:t>
            </w:r>
            <w:proofErr w:type="spellStart"/>
            <w:r w:rsidRPr="006E4A6B">
              <w:rPr>
                <w:i/>
                <w:iCs/>
                <w:color w:val="808080" w:themeColor="background1" w:themeShade="80"/>
              </w:rPr>
              <w:t>rakendamise</w:t>
            </w:r>
            <w:proofErr w:type="spellEnd"/>
            <w:r w:rsidRPr="006E4A6B">
              <w:rPr>
                <w:i/>
                <w:iCs/>
                <w:color w:val="808080" w:themeColor="background1" w:themeShade="80"/>
              </w:rPr>
              <w:t xml:space="preserve"> </w:t>
            </w:r>
            <w:proofErr w:type="spellStart"/>
            <w:r w:rsidRPr="006E4A6B">
              <w:rPr>
                <w:i/>
                <w:iCs/>
                <w:color w:val="808080" w:themeColor="background1" w:themeShade="80"/>
              </w:rPr>
              <w:t>seisust</w:t>
            </w:r>
            <w:proofErr w:type="spellEnd"/>
            <w:r w:rsidRPr="006E4A6B">
              <w:rPr>
                <w:i/>
                <w:iCs/>
                <w:color w:val="808080" w:themeColor="background1" w:themeShade="80"/>
              </w:rPr>
              <w:t xml:space="preserve"> </w:t>
            </w:r>
            <w:proofErr w:type="spellStart"/>
            <w:r w:rsidRPr="006E4A6B">
              <w:rPr>
                <w:i/>
                <w:iCs/>
                <w:color w:val="808080" w:themeColor="background1" w:themeShade="80"/>
              </w:rPr>
              <w:t>ning</w:t>
            </w:r>
            <w:proofErr w:type="spellEnd"/>
            <w:r w:rsidRPr="006E4A6B">
              <w:rPr>
                <w:i/>
                <w:iCs/>
                <w:color w:val="808080" w:themeColor="background1" w:themeShade="80"/>
              </w:rPr>
              <w:t xml:space="preserve"> </w:t>
            </w:r>
            <w:proofErr w:type="spellStart"/>
            <w:r w:rsidRPr="006E4A6B">
              <w:rPr>
                <w:i/>
                <w:iCs/>
                <w:color w:val="808080" w:themeColor="background1" w:themeShade="80"/>
              </w:rPr>
              <w:t>liidu</w:t>
            </w:r>
            <w:proofErr w:type="spellEnd"/>
            <w:r w:rsidRPr="006E4A6B">
              <w:rPr>
                <w:i/>
                <w:iCs/>
                <w:color w:val="808080" w:themeColor="background1" w:themeShade="80"/>
              </w:rPr>
              <w:t xml:space="preserve"> </w:t>
            </w:r>
            <w:proofErr w:type="spellStart"/>
            <w:r w:rsidRPr="006E4A6B">
              <w:rPr>
                <w:i/>
                <w:iCs/>
                <w:color w:val="808080" w:themeColor="background1" w:themeShade="80"/>
              </w:rPr>
              <w:t>tegevuskavadega</w:t>
            </w:r>
            <w:proofErr w:type="spellEnd"/>
            <w:r w:rsidRPr="006E4A6B">
              <w:rPr>
                <w:i/>
                <w:iCs/>
                <w:color w:val="808080" w:themeColor="background1" w:themeShade="80"/>
              </w:rPr>
              <w:t xml:space="preserve"> </w:t>
            </w:r>
            <w:proofErr w:type="spellStart"/>
            <w:r w:rsidRPr="006E4A6B">
              <w:rPr>
                <w:i/>
                <w:iCs/>
                <w:color w:val="808080" w:themeColor="background1" w:themeShade="80"/>
              </w:rPr>
              <w:t>saavutatud</w:t>
            </w:r>
            <w:proofErr w:type="spellEnd"/>
            <w:r w:rsidRPr="006E4A6B">
              <w:rPr>
                <w:i/>
                <w:iCs/>
                <w:color w:val="808080" w:themeColor="background1" w:themeShade="80"/>
              </w:rPr>
              <w:t xml:space="preserve"> </w:t>
            </w:r>
            <w:proofErr w:type="spellStart"/>
            <w:r w:rsidRPr="006E4A6B">
              <w:rPr>
                <w:i/>
                <w:iCs/>
                <w:color w:val="808080" w:themeColor="background1" w:themeShade="80"/>
              </w:rPr>
              <w:t>edusammudest</w:t>
            </w:r>
            <w:proofErr w:type="spellEnd"/>
            <w:r w:rsidRPr="006E4A6B">
              <w:rPr>
                <w:i/>
                <w:iCs/>
                <w:color w:val="808080" w:themeColor="background1" w:themeShade="80"/>
              </w:rPr>
              <w:t xml:space="preserve"> </w:t>
            </w:r>
            <w:proofErr w:type="spellStart"/>
            <w:r w:rsidRPr="006E4A6B">
              <w:rPr>
                <w:i/>
                <w:iCs/>
                <w:color w:val="808080" w:themeColor="background1" w:themeShade="80"/>
              </w:rPr>
              <w:t>ning</w:t>
            </w:r>
            <w:proofErr w:type="spellEnd"/>
            <w:r w:rsidRPr="006E4A6B">
              <w:rPr>
                <w:i/>
                <w:iCs/>
                <w:color w:val="808080" w:themeColor="background1" w:themeShade="80"/>
              </w:rPr>
              <w:t xml:space="preserve"> </w:t>
            </w:r>
            <w:proofErr w:type="spellStart"/>
            <w:r w:rsidRPr="006E4A6B">
              <w:rPr>
                <w:i/>
                <w:iCs/>
                <w:color w:val="808080" w:themeColor="background1" w:themeShade="80"/>
              </w:rPr>
              <w:t>kirjeldatakse</w:t>
            </w:r>
            <w:proofErr w:type="spellEnd"/>
            <w:r w:rsidRPr="006E4A6B">
              <w:rPr>
                <w:i/>
                <w:iCs/>
                <w:color w:val="808080" w:themeColor="background1" w:themeShade="80"/>
              </w:rPr>
              <w:t xml:space="preserve">, </w:t>
            </w:r>
            <w:proofErr w:type="spellStart"/>
            <w:r w:rsidRPr="006E4A6B">
              <w:rPr>
                <w:i/>
                <w:iCs/>
                <w:color w:val="808080" w:themeColor="background1" w:themeShade="80"/>
              </w:rPr>
              <w:t>kuidas</w:t>
            </w:r>
            <w:proofErr w:type="spellEnd"/>
            <w:r w:rsidRPr="006E4A6B">
              <w:rPr>
                <w:i/>
                <w:iCs/>
                <w:color w:val="808080" w:themeColor="background1" w:themeShade="80"/>
              </w:rPr>
              <w:t xml:space="preserve"> </w:t>
            </w:r>
            <w:proofErr w:type="spellStart"/>
            <w:r w:rsidRPr="006E4A6B">
              <w:rPr>
                <w:i/>
                <w:iCs/>
                <w:color w:val="808080" w:themeColor="background1" w:themeShade="80"/>
              </w:rPr>
              <w:t>fondi</w:t>
            </w:r>
            <w:proofErr w:type="spellEnd"/>
            <w:r w:rsidRPr="006E4A6B">
              <w:rPr>
                <w:i/>
                <w:iCs/>
                <w:color w:val="808080" w:themeColor="background1" w:themeShade="80"/>
              </w:rPr>
              <w:t xml:space="preserve"> </w:t>
            </w:r>
            <w:proofErr w:type="spellStart"/>
            <w:r w:rsidRPr="006E4A6B">
              <w:rPr>
                <w:i/>
                <w:iCs/>
                <w:color w:val="808080" w:themeColor="background1" w:themeShade="80"/>
              </w:rPr>
              <w:t>kaudu</w:t>
            </w:r>
            <w:proofErr w:type="spellEnd"/>
            <w:r w:rsidRPr="006E4A6B">
              <w:rPr>
                <w:i/>
                <w:iCs/>
                <w:color w:val="808080" w:themeColor="background1" w:themeShade="80"/>
              </w:rPr>
              <w:t xml:space="preserve"> </w:t>
            </w:r>
            <w:proofErr w:type="spellStart"/>
            <w:r w:rsidRPr="006E4A6B">
              <w:rPr>
                <w:i/>
                <w:iCs/>
                <w:color w:val="808080" w:themeColor="background1" w:themeShade="80"/>
              </w:rPr>
              <w:t>toetatakse</w:t>
            </w:r>
            <w:proofErr w:type="spellEnd"/>
            <w:r w:rsidRPr="006E4A6B">
              <w:rPr>
                <w:i/>
                <w:iCs/>
                <w:color w:val="808080" w:themeColor="background1" w:themeShade="80"/>
              </w:rPr>
              <w:t xml:space="preserve"> </w:t>
            </w:r>
            <w:proofErr w:type="spellStart"/>
            <w:r w:rsidRPr="006E4A6B">
              <w:rPr>
                <w:i/>
                <w:iCs/>
                <w:color w:val="808080" w:themeColor="background1" w:themeShade="80"/>
              </w:rPr>
              <w:t>nende</w:t>
            </w:r>
            <w:proofErr w:type="spellEnd"/>
            <w:r w:rsidRPr="006E4A6B">
              <w:rPr>
                <w:i/>
                <w:iCs/>
                <w:color w:val="808080" w:themeColor="background1" w:themeShade="80"/>
              </w:rPr>
              <w:t xml:space="preserve"> </w:t>
            </w:r>
            <w:proofErr w:type="spellStart"/>
            <w:r w:rsidRPr="006E4A6B">
              <w:rPr>
                <w:i/>
                <w:iCs/>
                <w:color w:val="808080" w:themeColor="background1" w:themeShade="80"/>
              </w:rPr>
              <w:t>arendamist</w:t>
            </w:r>
            <w:proofErr w:type="spellEnd"/>
            <w:r w:rsidRPr="006E4A6B">
              <w:rPr>
                <w:i/>
                <w:iCs/>
                <w:color w:val="808080" w:themeColor="background1" w:themeShade="80"/>
              </w:rPr>
              <w:t xml:space="preserve"> </w:t>
            </w:r>
            <w:proofErr w:type="spellStart"/>
            <w:r w:rsidRPr="006E4A6B">
              <w:rPr>
                <w:i/>
                <w:iCs/>
                <w:color w:val="808080" w:themeColor="background1" w:themeShade="80"/>
              </w:rPr>
              <w:t>programmitöö</w:t>
            </w:r>
            <w:proofErr w:type="spellEnd"/>
            <w:r w:rsidRPr="006E4A6B">
              <w:rPr>
                <w:i/>
                <w:iCs/>
                <w:color w:val="808080" w:themeColor="background1" w:themeShade="80"/>
              </w:rPr>
              <w:t xml:space="preserve"> </w:t>
            </w:r>
            <w:proofErr w:type="spellStart"/>
            <w:r w:rsidRPr="006E4A6B">
              <w:rPr>
                <w:i/>
                <w:iCs/>
                <w:color w:val="808080" w:themeColor="background1" w:themeShade="80"/>
              </w:rPr>
              <w:t>perioodil</w:t>
            </w:r>
            <w:proofErr w:type="spellEnd"/>
            <w:r w:rsidRPr="006E4A6B">
              <w:rPr>
                <w:i/>
                <w:iCs/>
                <w:color w:val="808080" w:themeColor="background1" w:themeShade="80"/>
              </w:rPr>
              <w:t>.</w:t>
            </w:r>
          </w:p>
        </w:tc>
      </w:tr>
      <w:tr w:rsidR="00750D30" w:rsidRPr="000476E8" w14:paraId="07851923" w14:textId="77777777" w:rsidTr="00D41388">
        <w:tc>
          <w:tcPr>
            <w:tcW w:w="9628" w:type="dxa"/>
          </w:tcPr>
          <w:p w14:paraId="170BD0D7" w14:textId="05952ECE" w:rsidR="00241E74" w:rsidRDefault="00EE44EA" w:rsidP="00421E9D">
            <w:pPr>
              <w:spacing w:after="200"/>
              <w:rPr>
                <w:rFonts w:eastAsia="Times New Roman"/>
                <w:iCs/>
                <w:noProof/>
              </w:rPr>
            </w:pPr>
            <w:r>
              <w:rPr>
                <w:rFonts w:eastAsia="Times New Roman"/>
                <w:iCs/>
                <w:noProof/>
              </w:rPr>
              <w:t>V</w:t>
            </w:r>
            <w:r w:rsidRPr="00485BDE">
              <w:rPr>
                <w:rFonts w:eastAsia="Times New Roman"/>
                <w:iCs/>
                <w:noProof/>
              </w:rPr>
              <w:t xml:space="preserve">õrreldes </w:t>
            </w:r>
            <w:r w:rsidR="00713B36">
              <w:rPr>
                <w:rFonts w:eastAsia="Times New Roman"/>
                <w:iCs/>
                <w:noProof/>
              </w:rPr>
              <w:t>Euroopa Liidu (</w:t>
            </w:r>
            <w:r w:rsidR="008A7D16">
              <w:rPr>
                <w:rFonts w:eastAsia="Times New Roman"/>
                <w:iCs/>
                <w:noProof/>
              </w:rPr>
              <w:t xml:space="preserve">edaspidi ka </w:t>
            </w:r>
            <w:r w:rsidR="00713B36" w:rsidRPr="00421E9D">
              <w:rPr>
                <w:rFonts w:eastAsia="Times New Roman"/>
                <w:i/>
                <w:noProof/>
              </w:rPr>
              <w:t>EL</w:t>
            </w:r>
            <w:r w:rsidR="00713B36">
              <w:rPr>
                <w:rFonts w:eastAsia="Times New Roman"/>
                <w:iCs/>
                <w:noProof/>
              </w:rPr>
              <w:t xml:space="preserve">) </w:t>
            </w:r>
            <w:r w:rsidR="003D7622">
              <w:rPr>
                <w:rFonts w:eastAsia="Times New Roman"/>
                <w:iCs/>
                <w:noProof/>
              </w:rPr>
              <w:t>eelarve</w:t>
            </w:r>
            <w:r w:rsidR="00217F24" w:rsidRPr="00485BDE">
              <w:rPr>
                <w:rFonts w:eastAsia="Times New Roman"/>
                <w:iCs/>
                <w:noProof/>
              </w:rPr>
              <w:t xml:space="preserve">perioodi </w:t>
            </w:r>
            <w:r w:rsidRPr="00485BDE">
              <w:rPr>
                <w:rFonts w:eastAsia="Times New Roman"/>
                <w:iCs/>
                <w:noProof/>
              </w:rPr>
              <w:t xml:space="preserve">2014–2020 </w:t>
            </w:r>
            <w:r w:rsidR="00D74069">
              <w:rPr>
                <w:rFonts w:eastAsia="Times New Roman"/>
                <w:iCs/>
                <w:noProof/>
              </w:rPr>
              <w:t>kavandamise</w:t>
            </w:r>
            <w:r w:rsidR="00713B36">
              <w:rPr>
                <w:rFonts w:eastAsia="Times New Roman"/>
                <w:iCs/>
                <w:noProof/>
              </w:rPr>
              <w:t xml:space="preserve"> ajaga</w:t>
            </w:r>
            <w:r w:rsidR="00296C61">
              <w:rPr>
                <w:rFonts w:eastAsia="Times New Roman"/>
                <w:iCs/>
                <w:noProof/>
              </w:rPr>
              <w:t>,</w:t>
            </w:r>
            <w:r>
              <w:rPr>
                <w:rFonts w:eastAsia="Times New Roman"/>
                <w:iCs/>
                <w:noProof/>
              </w:rPr>
              <w:t xml:space="preserve"> on</w:t>
            </w:r>
            <w:r w:rsidRPr="00485BDE">
              <w:rPr>
                <w:rFonts w:eastAsia="Times New Roman"/>
                <w:iCs/>
                <w:noProof/>
              </w:rPr>
              <w:t xml:space="preserve"> </w:t>
            </w:r>
            <w:r w:rsidR="00485BDE" w:rsidRPr="00485BDE">
              <w:rPr>
                <w:rFonts w:eastAsia="Times New Roman"/>
                <w:iCs/>
                <w:noProof/>
              </w:rPr>
              <w:t>riiklikus strateegilises planeerimises</w:t>
            </w:r>
            <w:r>
              <w:rPr>
                <w:rFonts w:eastAsia="Times New Roman"/>
                <w:iCs/>
                <w:noProof/>
              </w:rPr>
              <w:t xml:space="preserve"> </w:t>
            </w:r>
            <w:r w:rsidR="00485BDE" w:rsidRPr="00485BDE">
              <w:rPr>
                <w:rFonts w:eastAsia="Times New Roman"/>
                <w:iCs/>
                <w:noProof/>
              </w:rPr>
              <w:t xml:space="preserve">toimunud oluline muutus. </w:t>
            </w:r>
            <w:r>
              <w:rPr>
                <w:rFonts w:eastAsia="Times New Roman"/>
                <w:iCs/>
                <w:noProof/>
              </w:rPr>
              <w:t>R</w:t>
            </w:r>
            <w:r w:rsidR="00485BDE" w:rsidRPr="00485BDE">
              <w:rPr>
                <w:rFonts w:eastAsia="Times New Roman"/>
                <w:iCs/>
                <w:noProof/>
              </w:rPr>
              <w:t>iiklike vajaduste ja nende rahastamise strateegiline planeerimine</w:t>
            </w:r>
            <w:r w:rsidR="003A2C98">
              <w:rPr>
                <w:rFonts w:eastAsia="Times New Roman"/>
                <w:iCs/>
                <w:noProof/>
              </w:rPr>
              <w:t xml:space="preserve"> </w:t>
            </w:r>
            <w:r>
              <w:rPr>
                <w:rFonts w:eastAsia="Times New Roman"/>
                <w:iCs/>
                <w:noProof/>
              </w:rPr>
              <w:t>toimub keskselt</w:t>
            </w:r>
            <w:r w:rsidR="00713B36">
              <w:rPr>
                <w:rFonts w:eastAsia="Times New Roman"/>
                <w:iCs/>
                <w:noProof/>
              </w:rPr>
              <w:t>.</w:t>
            </w:r>
            <w:r w:rsidR="00485BDE" w:rsidRPr="00485BDE">
              <w:rPr>
                <w:rFonts w:eastAsia="Times New Roman"/>
                <w:iCs/>
                <w:noProof/>
              </w:rPr>
              <w:t xml:space="preserve"> ELi vahendite kavandamiseks ei ole eraldi protsessi. </w:t>
            </w:r>
            <w:r>
              <w:rPr>
                <w:rFonts w:eastAsia="Times New Roman"/>
                <w:iCs/>
                <w:noProof/>
              </w:rPr>
              <w:t>Eelarve koosta</w:t>
            </w:r>
            <w:r w:rsidR="00D74069">
              <w:rPr>
                <w:rFonts w:eastAsia="Times New Roman"/>
                <w:iCs/>
                <w:noProof/>
              </w:rPr>
              <w:t>takse</w:t>
            </w:r>
            <w:r>
              <w:rPr>
                <w:rFonts w:eastAsia="Times New Roman"/>
                <w:iCs/>
                <w:noProof/>
              </w:rPr>
              <w:t xml:space="preserve"> allikaneutraal</w:t>
            </w:r>
            <w:r w:rsidR="00D74069">
              <w:rPr>
                <w:rFonts w:eastAsia="Times New Roman"/>
                <w:iCs/>
                <w:noProof/>
              </w:rPr>
              <w:t>selt</w:t>
            </w:r>
            <w:r>
              <w:rPr>
                <w:rFonts w:eastAsia="Times New Roman"/>
                <w:iCs/>
                <w:noProof/>
              </w:rPr>
              <w:t xml:space="preserve"> ja o</w:t>
            </w:r>
            <w:r w:rsidR="00485BDE" w:rsidRPr="00485BDE">
              <w:rPr>
                <w:rFonts w:eastAsia="Times New Roman"/>
                <w:iCs/>
                <w:noProof/>
              </w:rPr>
              <w:t>luliste strateegiliste eesmärkide k</w:t>
            </w:r>
            <w:r w:rsidR="00D74069">
              <w:rPr>
                <w:rFonts w:eastAsia="Times New Roman"/>
                <w:iCs/>
                <w:noProof/>
              </w:rPr>
              <w:t>indlakstegemisel</w:t>
            </w:r>
            <w:r w:rsidR="00485BDE" w:rsidRPr="00485BDE">
              <w:rPr>
                <w:rFonts w:eastAsia="Times New Roman"/>
                <w:iCs/>
                <w:noProof/>
              </w:rPr>
              <w:t xml:space="preserve"> ei </w:t>
            </w:r>
            <w:r>
              <w:rPr>
                <w:rFonts w:eastAsia="Times New Roman"/>
                <w:iCs/>
                <w:noProof/>
              </w:rPr>
              <w:t>määrata katteallikat</w:t>
            </w:r>
            <w:r w:rsidR="00485BDE" w:rsidRPr="00485BDE">
              <w:rPr>
                <w:rFonts w:eastAsia="Times New Roman"/>
                <w:iCs/>
                <w:noProof/>
              </w:rPr>
              <w:t>. Rahastamine otsustatakse iga-aastase eelarve koostamise käigus. Se</w:t>
            </w:r>
            <w:r>
              <w:rPr>
                <w:rFonts w:eastAsia="Times New Roman"/>
                <w:iCs/>
                <w:noProof/>
              </w:rPr>
              <w:t>lline</w:t>
            </w:r>
            <w:r w:rsidR="00485BDE" w:rsidRPr="00485BDE">
              <w:rPr>
                <w:rFonts w:eastAsia="Times New Roman"/>
                <w:iCs/>
                <w:noProof/>
              </w:rPr>
              <w:t xml:space="preserve"> põhimõtteline muu</w:t>
            </w:r>
            <w:r w:rsidR="00D74069">
              <w:rPr>
                <w:rFonts w:eastAsia="Times New Roman"/>
                <w:iCs/>
                <w:noProof/>
              </w:rPr>
              <w:t>da</w:t>
            </w:r>
            <w:r w:rsidR="00485BDE" w:rsidRPr="00485BDE">
              <w:rPr>
                <w:rFonts w:eastAsia="Times New Roman"/>
                <w:iCs/>
                <w:noProof/>
              </w:rPr>
              <w:t xml:space="preserve">tus on mõjutanud ka </w:t>
            </w:r>
            <w:r w:rsidR="00D74069">
              <w:rPr>
                <w:rFonts w:eastAsia="Times New Roman"/>
                <w:iCs/>
                <w:noProof/>
              </w:rPr>
              <w:t>p</w:t>
            </w:r>
            <w:r w:rsidR="00713B36">
              <w:rPr>
                <w:rFonts w:eastAsia="Times New Roman"/>
                <w:iCs/>
                <w:noProof/>
              </w:rPr>
              <w:t>iir</w:t>
            </w:r>
            <w:r w:rsidR="001E7AC4">
              <w:rPr>
                <w:rFonts w:eastAsia="Times New Roman"/>
                <w:iCs/>
                <w:noProof/>
              </w:rPr>
              <w:t>i</w:t>
            </w:r>
            <w:r w:rsidR="00713B36">
              <w:rPr>
                <w:rFonts w:eastAsia="Times New Roman"/>
                <w:iCs/>
                <w:noProof/>
              </w:rPr>
              <w:t>halduse ja viisapoliitika rahastu (</w:t>
            </w:r>
            <w:r w:rsidR="008A7D16">
              <w:rPr>
                <w:rFonts w:eastAsia="Times New Roman"/>
                <w:iCs/>
                <w:noProof/>
              </w:rPr>
              <w:t xml:space="preserve">edaspidi </w:t>
            </w:r>
            <w:r w:rsidR="00485BDE" w:rsidRPr="00421E9D">
              <w:rPr>
                <w:rFonts w:eastAsia="Times New Roman"/>
                <w:i/>
                <w:noProof/>
              </w:rPr>
              <w:t>BMVI</w:t>
            </w:r>
            <w:r w:rsidR="00713B36">
              <w:rPr>
                <w:rFonts w:eastAsia="Times New Roman"/>
                <w:iCs/>
                <w:noProof/>
              </w:rPr>
              <w:t>)</w:t>
            </w:r>
            <w:r w:rsidR="00485BDE" w:rsidRPr="00485BDE">
              <w:rPr>
                <w:rFonts w:eastAsia="Times New Roman"/>
                <w:iCs/>
                <w:noProof/>
              </w:rPr>
              <w:t xml:space="preserve"> </w:t>
            </w:r>
            <w:r w:rsidR="00713B36">
              <w:rPr>
                <w:rFonts w:eastAsia="Times New Roman"/>
                <w:iCs/>
                <w:noProof/>
              </w:rPr>
              <w:t xml:space="preserve">rakenduskava </w:t>
            </w:r>
            <w:r w:rsidR="00485BDE" w:rsidRPr="00485BDE">
              <w:rPr>
                <w:rFonts w:eastAsia="Times New Roman"/>
                <w:iCs/>
                <w:noProof/>
              </w:rPr>
              <w:t>koostamist ja struktuuri.</w:t>
            </w:r>
          </w:p>
          <w:p w14:paraId="5AF2C247" w14:textId="3E972BF1" w:rsidR="00485BDE" w:rsidRPr="00D74069" w:rsidRDefault="00713B36" w:rsidP="00421E9D">
            <w:pPr>
              <w:spacing w:after="200"/>
              <w:rPr>
                <w:rFonts w:eastAsia="Times New Roman"/>
                <w:iCs/>
                <w:noProof/>
                <w:lang w:val="et-EE"/>
              </w:rPr>
            </w:pPr>
            <w:r w:rsidRPr="00D74069">
              <w:rPr>
                <w:rFonts w:eastAsia="Times New Roman"/>
                <w:iCs/>
                <w:noProof/>
                <w:lang w:val="et-EE"/>
              </w:rPr>
              <w:t>Poliitikakujundajatele annab ühtse suuna p</w:t>
            </w:r>
            <w:r w:rsidR="00485BDE" w:rsidRPr="00D74069">
              <w:rPr>
                <w:rFonts w:eastAsia="Times New Roman"/>
                <w:iCs/>
                <w:noProof/>
                <w:lang w:val="et-EE"/>
              </w:rPr>
              <w:t xml:space="preserve">ikaajaline </w:t>
            </w:r>
            <w:r w:rsidRPr="00D74069">
              <w:rPr>
                <w:rFonts w:eastAsia="Times New Roman"/>
                <w:iCs/>
                <w:noProof/>
                <w:lang w:val="et-EE"/>
              </w:rPr>
              <w:t>riigi arengu</w:t>
            </w:r>
            <w:r w:rsidR="00485BDE" w:rsidRPr="00D74069">
              <w:rPr>
                <w:rFonts w:eastAsia="Times New Roman"/>
                <w:iCs/>
                <w:noProof/>
                <w:lang w:val="et-EE"/>
              </w:rPr>
              <w:t xml:space="preserve">strateegia </w:t>
            </w:r>
            <w:r w:rsidR="00D74069">
              <w:rPr>
                <w:rFonts w:eastAsia="Times New Roman"/>
                <w:iCs/>
                <w:noProof/>
                <w:lang w:val="et-EE"/>
              </w:rPr>
              <w:t>„</w:t>
            </w:r>
            <w:r w:rsidR="00485BDE" w:rsidRPr="00D74069">
              <w:rPr>
                <w:rFonts w:eastAsia="Times New Roman"/>
                <w:iCs/>
                <w:noProof/>
                <w:lang w:val="et-EE"/>
              </w:rPr>
              <w:t>Eesti 203</w:t>
            </w:r>
            <w:r w:rsidR="00D74069">
              <w:rPr>
                <w:rFonts w:eastAsia="Times New Roman"/>
                <w:iCs/>
                <w:noProof/>
                <w:lang w:val="et-EE"/>
              </w:rPr>
              <w:t>5“</w:t>
            </w:r>
            <w:r w:rsidR="00485BDE" w:rsidRPr="00D74069">
              <w:rPr>
                <w:rFonts w:eastAsia="Times New Roman"/>
                <w:iCs/>
                <w:noProof/>
                <w:lang w:val="et-EE"/>
              </w:rPr>
              <w:t xml:space="preserve">. </w:t>
            </w:r>
            <w:r w:rsidR="003A31A4" w:rsidRPr="00D74069">
              <w:rPr>
                <w:rFonts w:eastAsia="Times New Roman"/>
                <w:iCs/>
                <w:noProof/>
                <w:lang w:val="et-EE"/>
              </w:rPr>
              <w:t>Arengustrateegia eesmärgid</w:t>
            </w:r>
            <w:r w:rsidR="00485BDE" w:rsidRPr="00D74069">
              <w:rPr>
                <w:rFonts w:eastAsia="Times New Roman"/>
                <w:iCs/>
                <w:noProof/>
                <w:lang w:val="et-EE"/>
              </w:rPr>
              <w:t xml:space="preserve"> </w:t>
            </w:r>
            <w:r w:rsidR="00AA50D9" w:rsidRPr="00D74069">
              <w:rPr>
                <w:rFonts w:eastAsia="Times New Roman"/>
                <w:iCs/>
                <w:noProof/>
                <w:lang w:val="et-EE"/>
              </w:rPr>
              <w:t xml:space="preserve">aitavad </w:t>
            </w:r>
            <w:r w:rsidR="00485BDE" w:rsidRPr="00D74069">
              <w:rPr>
                <w:rFonts w:eastAsia="Times New Roman"/>
                <w:iCs/>
                <w:noProof/>
                <w:lang w:val="et-EE"/>
              </w:rPr>
              <w:t>taga</w:t>
            </w:r>
            <w:r w:rsidR="00AA50D9" w:rsidRPr="00D74069">
              <w:rPr>
                <w:rFonts w:eastAsia="Times New Roman"/>
                <w:iCs/>
                <w:noProof/>
                <w:lang w:val="et-EE"/>
              </w:rPr>
              <w:t>da,</w:t>
            </w:r>
            <w:r w:rsidR="00485BDE" w:rsidRPr="00D74069">
              <w:rPr>
                <w:rFonts w:eastAsia="Times New Roman"/>
                <w:iCs/>
                <w:noProof/>
                <w:lang w:val="et-EE"/>
              </w:rPr>
              <w:t xml:space="preserve"> et eestlased </w:t>
            </w:r>
            <w:r w:rsidR="003A2C98" w:rsidRPr="00D74069">
              <w:rPr>
                <w:rFonts w:eastAsia="Times New Roman"/>
                <w:iCs/>
                <w:noProof/>
                <w:lang w:val="et-EE"/>
              </w:rPr>
              <w:t xml:space="preserve">on </w:t>
            </w:r>
            <w:r w:rsidR="00485BDE" w:rsidRPr="00D74069">
              <w:rPr>
                <w:rFonts w:eastAsia="Times New Roman"/>
                <w:iCs/>
                <w:noProof/>
                <w:lang w:val="et-EE"/>
              </w:rPr>
              <w:t>targa</w:t>
            </w:r>
            <w:r w:rsidR="003A2C98" w:rsidRPr="00D74069">
              <w:rPr>
                <w:rFonts w:eastAsia="Times New Roman"/>
                <w:iCs/>
                <w:noProof/>
                <w:lang w:val="et-EE"/>
              </w:rPr>
              <w:t>d</w:t>
            </w:r>
            <w:r w:rsidR="00485BDE" w:rsidRPr="00D74069">
              <w:rPr>
                <w:rFonts w:eastAsia="Times New Roman"/>
                <w:iCs/>
                <w:noProof/>
                <w:lang w:val="et-EE"/>
              </w:rPr>
              <w:t>, aktiivse</w:t>
            </w:r>
            <w:r w:rsidR="003A2C98" w:rsidRPr="00D74069">
              <w:rPr>
                <w:rFonts w:eastAsia="Times New Roman"/>
                <w:iCs/>
                <w:noProof/>
                <w:lang w:val="et-EE"/>
              </w:rPr>
              <w:t>d</w:t>
            </w:r>
            <w:r w:rsidR="00485BDE" w:rsidRPr="00D74069">
              <w:rPr>
                <w:rFonts w:eastAsia="Times New Roman"/>
                <w:iCs/>
                <w:noProof/>
                <w:lang w:val="et-EE"/>
              </w:rPr>
              <w:t xml:space="preserve"> ja terve</w:t>
            </w:r>
            <w:r w:rsidR="003A2C98" w:rsidRPr="00D74069">
              <w:rPr>
                <w:rFonts w:eastAsia="Times New Roman"/>
                <w:iCs/>
                <w:noProof/>
                <w:lang w:val="et-EE"/>
              </w:rPr>
              <w:t>d</w:t>
            </w:r>
            <w:r w:rsidR="00485BDE" w:rsidRPr="00D74069">
              <w:rPr>
                <w:rFonts w:eastAsia="Times New Roman"/>
                <w:iCs/>
                <w:noProof/>
                <w:lang w:val="et-EE"/>
              </w:rPr>
              <w:t xml:space="preserve">, Eesti </w:t>
            </w:r>
            <w:r w:rsidR="00485BDE" w:rsidRPr="00D74069">
              <w:rPr>
                <w:rFonts w:eastAsia="Times New Roman"/>
                <w:iCs/>
                <w:noProof/>
                <w:lang w:val="et-EE"/>
              </w:rPr>
              <w:lastRenderedPageBreak/>
              <w:t>ühiskond hooliv, koostöövõimeli</w:t>
            </w:r>
            <w:r w:rsidR="003A2C98" w:rsidRPr="00D74069">
              <w:rPr>
                <w:rFonts w:eastAsia="Times New Roman"/>
                <w:iCs/>
                <w:noProof/>
                <w:lang w:val="et-EE"/>
              </w:rPr>
              <w:t>ne</w:t>
            </w:r>
            <w:r w:rsidR="00485BDE" w:rsidRPr="00D74069">
              <w:rPr>
                <w:rFonts w:eastAsia="Times New Roman"/>
                <w:iCs/>
                <w:noProof/>
                <w:lang w:val="et-EE"/>
              </w:rPr>
              <w:t xml:space="preserve"> ja avatu</w:t>
            </w:r>
            <w:r w:rsidR="003A2C98" w:rsidRPr="00D74069">
              <w:rPr>
                <w:rFonts w:eastAsia="Times New Roman"/>
                <w:iCs/>
                <w:noProof/>
                <w:lang w:val="et-EE"/>
              </w:rPr>
              <w:t>d</w:t>
            </w:r>
            <w:r w:rsidR="00485BDE" w:rsidRPr="00D74069">
              <w:rPr>
                <w:rFonts w:eastAsia="Times New Roman"/>
                <w:iCs/>
                <w:noProof/>
                <w:lang w:val="et-EE"/>
              </w:rPr>
              <w:t xml:space="preserve"> ning meie majandus tugev, uuenduslik ja vastutustundlik. Kõik riiklikud strateegiad ja tegevuskavad </w:t>
            </w:r>
            <w:r w:rsidR="003A31A4" w:rsidRPr="00D74069">
              <w:rPr>
                <w:rFonts w:eastAsia="Times New Roman"/>
                <w:iCs/>
                <w:noProof/>
                <w:lang w:val="et-EE"/>
              </w:rPr>
              <w:t>tuginevad</w:t>
            </w:r>
            <w:r w:rsidR="00485BDE" w:rsidRPr="00D74069">
              <w:rPr>
                <w:rFonts w:eastAsia="Times New Roman"/>
                <w:iCs/>
                <w:noProof/>
                <w:lang w:val="et-EE"/>
              </w:rPr>
              <w:t xml:space="preserve"> </w:t>
            </w:r>
            <w:r w:rsidR="00D74069">
              <w:rPr>
                <w:rFonts w:eastAsia="Times New Roman"/>
                <w:iCs/>
                <w:noProof/>
                <w:lang w:val="et-EE"/>
              </w:rPr>
              <w:t>„</w:t>
            </w:r>
            <w:r w:rsidR="00485BDE" w:rsidRPr="00D74069">
              <w:rPr>
                <w:rFonts w:eastAsia="Times New Roman"/>
                <w:iCs/>
                <w:noProof/>
                <w:lang w:val="et-EE"/>
              </w:rPr>
              <w:t>Eesti 2035</w:t>
            </w:r>
            <w:r w:rsidR="00D74069">
              <w:rPr>
                <w:rFonts w:eastAsia="Times New Roman"/>
                <w:iCs/>
                <w:noProof/>
                <w:lang w:val="et-EE"/>
              </w:rPr>
              <w:t>“</w:t>
            </w:r>
            <w:r w:rsidR="003A31A4" w:rsidRPr="00D74069">
              <w:rPr>
                <w:rFonts w:eastAsia="Times New Roman"/>
                <w:iCs/>
                <w:noProof/>
                <w:lang w:val="et-EE"/>
              </w:rPr>
              <w:t xml:space="preserve"> sihtidele</w:t>
            </w:r>
            <w:r w:rsidR="00485BDE" w:rsidRPr="00D74069">
              <w:rPr>
                <w:rFonts w:eastAsia="Times New Roman"/>
                <w:iCs/>
                <w:noProof/>
                <w:lang w:val="et-EE"/>
              </w:rPr>
              <w:t>.</w:t>
            </w:r>
          </w:p>
          <w:p w14:paraId="663EC23C" w14:textId="5A3D64E1" w:rsidR="00485BDE" w:rsidRPr="00485BDE" w:rsidRDefault="00485BDE" w:rsidP="00421E9D">
            <w:pPr>
              <w:spacing w:after="200"/>
              <w:rPr>
                <w:rFonts w:eastAsia="Times New Roman"/>
                <w:iCs/>
                <w:noProof/>
              </w:rPr>
            </w:pPr>
            <w:r w:rsidRPr="00485BDE">
              <w:rPr>
                <w:rFonts w:eastAsia="Times New Roman"/>
                <w:iCs/>
                <w:noProof/>
              </w:rPr>
              <w:t xml:space="preserve">Piirihalduse ja rände eesmärke hõlmav peamine riiklik strateegia on </w:t>
            </w:r>
            <w:r w:rsidR="00827239">
              <w:rPr>
                <w:rFonts w:eastAsia="Times New Roman"/>
                <w:iCs/>
                <w:noProof/>
              </w:rPr>
              <w:t>s</w:t>
            </w:r>
            <w:r w:rsidR="00C81450">
              <w:rPr>
                <w:rFonts w:eastAsia="Times New Roman"/>
                <w:iCs/>
                <w:noProof/>
              </w:rPr>
              <w:t xml:space="preserve">iseturvalisuse </w:t>
            </w:r>
            <w:r w:rsidRPr="00485BDE">
              <w:rPr>
                <w:rFonts w:eastAsia="Times New Roman"/>
                <w:iCs/>
                <w:noProof/>
              </w:rPr>
              <w:t>arengukava (</w:t>
            </w:r>
            <w:r w:rsidR="008A7D16">
              <w:rPr>
                <w:rFonts w:eastAsia="Times New Roman"/>
                <w:iCs/>
                <w:noProof/>
              </w:rPr>
              <w:t xml:space="preserve">edaspidi </w:t>
            </w:r>
            <w:r w:rsidR="00C81450" w:rsidRPr="00421E9D">
              <w:rPr>
                <w:rFonts w:eastAsia="Times New Roman"/>
                <w:i/>
                <w:noProof/>
              </w:rPr>
              <w:t>STAK</w:t>
            </w:r>
            <w:r w:rsidRPr="00485BDE">
              <w:rPr>
                <w:rFonts w:eastAsia="Times New Roman"/>
                <w:iCs/>
                <w:noProof/>
              </w:rPr>
              <w:t>)</w:t>
            </w:r>
            <w:r w:rsidR="00C81450">
              <w:rPr>
                <w:rFonts w:eastAsia="Times New Roman"/>
                <w:iCs/>
                <w:noProof/>
              </w:rPr>
              <w:t>, mis</w:t>
            </w:r>
            <w:r w:rsidRPr="00485BDE">
              <w:rPr>
                <w:rFonts w:eastAsia="Times New Roman"/>
                <w:iCs/>
                <w:noProof/>
              </w:rPr>
              <w:t xml:space="preserve"> on koostatud tihedas koostöös kõigi asjaomaste partnerite ja sidusrühmadega.</w:t>
            </w:r>
            <w:r w:rsidR="00C81450">
              <w:rPr>
                <w:rFonts w:eastAsia="Times New Roman"/>
                <w:iCs/>
                <w:noProof/>
              </w:rPr>
              <w:t xml:space="preserve"> V</w:t>
            </w:r>
            <w:r w:rsidR="00C81450" w:rsidRPr="00485BDE">
              <w:rPr>
                <w:rFonts w:eastAsia="Times New Roman"/>
                <w:iCs/>
                <w:noProof/>
              </w:rPr>
              <w:t xml:space="preserve">astutus </w:t>
            </w:r>
            <w:r w:rsidR="00C81450">
              <w:rPr>
                <w:rFonts w:eastAsia="Times New Roman"/>
                <w:iCs/>
                <w:noProof/>
              </w:rPr>
              <w:t>piirihaldus</w:t>
            </w:r>
            <w:r w:rsidR="007700CC">
              <w:rPr>
                <w:rFonts w:eastAsia="Times New Roman"/>
                <w:iCs/>
                <w:noProof/>
              </w:rPr>
              <w:t>e</w:t>
            </w:r>
            <w:r w:rsidR="00C81450">
              <w:rPr>
                <w:rFonts w:eastAsia="Times New Roman"/>
                <w:iCs/>
                <w:noProof/>
              </w:rPr>
              <w:t xml:space="preserve"> ja rän</w:t>
            </w:r>
            <w:r w:rsidR="007700CC">
              <w:rPr>
                <w:rFonts w:eastAsia="Times New Roman"/>
                <w:iCs/>
                <w:noProof/>
              </w:rPr>
              <w:t>dega seo</w:t>
            </w:r>
            <w:r w:rsidR="003A2C98">
              <w:rPr>
                <w:rFonts w:eastAsia="Times New Roman"/>
                <w:iCs/>
                <w:noProof/>
              </w:rPr>
              <w:t>t</w:t>
            </w:r>
            <w:r w:rsidR="007700CC">
              <w:rPr>
                <w:rFonts w:eastAsia="Times New Roman"/>
                <w:iCs/>
                <w:noProof/>
              </w:rPr>
              <w:t>ud</w:t>
            </w:r>
            <w:r w:rsidR="00C81450" w:rsidRPr="00485BDE">
              <w:rPr>
                <w:rFonts w:eastAsia="Times New Roman"/>
                <w:iCs/>
                <w:noProof/>
              </w:rPr>
              <w:t xml:space="preserve"> poliitika rakendamise eest </w:t>
            </w:r>
            <w:r w:rsidR="00C81450">
              <w:rPr>
                <w:rFonts w:eastAsia="Times New Roman"/>
                <w:iCs/>
                <w:noProof/>
              </w:rPr>
              <w:t>on Eestis jagatud</w:t>
            </w:r>
            <w:r w:rsidR="00C81450" w:rsidRPr="00485BDE">
              <w:rPr>
                <w:rFonts w:eastAsia="Times New Roman"/>
                <w:iCs/>
                <w:noProof/>
              </w:rPr>
              <w:t xml:space="preserve"> mitme ministeeriumi ja valitsemisala vahel. </w:t>
            </w:r>
            <w:r w:rsidR="00C81450">
              <w:rPr>
                <w:rFonts w:eastAsia="Times New Roman"/>
                <w:iCs/>
                <w:noProof/>
              </w:rPr>
              <w:t>STAK</w:t>
            </w:r>
            <w:r w:rsidR="00D74069">
              <w:rPr>
                <w:rFonts w:eastAsia="Times New Roman"/>
                <w:iCs/>
                <w:noProof/>
              </w:rPr>
              <w:t>is</w:t>
            </w:r>
            <w:r w:rsidRPr="00485BDE">
              <w:rPr>
                <w:rFonts w:eastAsia="Times New Roman"/>
                <w:iCs/>
                <w:noProof/>
              </w:rPr>
              <w:t xml:space="preserve"> 2020–2030 arves</w:t>
            </w:r>
            <w:r w:rsidR="00C81450">
              <w:rPr>
                <w:rFonts w:eastAsia="Times New Roman"/>
                <w:iCs/>
                <w:noProof/>
              </w:rPr>
              <w:t>ta</w:t>
            </w:r>
            <w:r w:rsidR="00D74069">
              <w:rPr>
                <w:rFonts w:eastAsia="Times New Roman"/>
                <w:iCs/>
                <w:noProof/>
              </w:rPr>
              <w:t>takse</w:t>
            </w:r>
            <w:r w:rsidR="00C81450">
              <w:rPr>
                <w:rFonts w:eastAsia="Times New Roman"/>
                <w:iCs/>
                <w:noProof/>
              </w:rPr>
              <w:t xml:space="preserve"> valdkondlik</w:t>
            </w:r>
            <w:r w:rsidR="00D74069">
              <w:rPr>
                <w:rFonts w:eastAsia="Times New Roman"/>
                <w:iCs/>
                <w:noProof/>
              </w:rPr>
              <w:t>u</w:t>
            </w:r>
            <w:r w:rsidRPr="00485BDE">
              <w:rPr>
                <w:rFonts w:eastAsia="Times New Roman"/>
                <w:iCs/>
                <w:noProof/>
              </w:rPr>
              <w:t xml:space="preserve"> ELi poliitika ja eesmärk</w:t>
            </w:r>
            <w:r w:rsidR="00C81450">
              <w:rPr>
                <w:rFonts w:eastAsia="Times New Roman"/>
                <w:iCs/>
                <w:noProof/>
              </w:rPr>
              <w:t>idega</w:t>
            </w:r>
            <w:r w:rsidRPr="00485BDE">
              <w:rPr>
                <w:rFonts w:eastAsia="Times New Roman"/>
                <w:iCs/>
                <w:noProof/>
              </w:rPr>
              <w:t xml:space="preserve"> ning seda täiendavad </w:t>
            </w:r>
            <w:r w:rsidR="003A2C98">
              <w:rPr>
                <w:rFonts w:eastAsia="Times New Roman"/>
                <w:iCs/>
                <w:noProof/>
              </w:rPr>
              <w:t>n</w:t>
            </w:r>
            <w:r w:rsidR="00D74069">
              <w:rPr>
                <w:rFonts w:eastAsia="Times New Roman"/>
                <w:iCs/>
                <w:noProof/>
              </w:rPr>
              <w:t>äiteks</w:t>
            </w:r>
            <w:r w:rsidR="003A2C98">
              <w:rPr>
                <w:rFonts w:eastAsia="Times New Roman"/>
                <w:iCs/>
                <w:noProof/>
              </w:rPr>
              <w:t xml:space="preserve"> </w:t>
            </w:r>
            <w:r w:rsidR="00AF091E" w:rsidRPr="00AF091E">
              <w:rPr>
                <w:rFonts w:eastAsia="Times New Roman"/>
                <w:iCs/>
                <w:noProof/>
              </w:rPr>
              <w:t>„</w:t>
            </w:r>
            <w:r w:rsidR="00B842BA">
              <w:rPr>
                <w:rFonts w:eastAsia="Times New Roman"/>
                <w:iCs/>
                <w:noProof/>
              </w:rPr>
              <w:t xml:space="preserve">Eesti </w:t>
            </w:r>
            <w:r w:rsidRPr="00485BDE">
              <w:rPr>
                <w:rFonts w:eastAsia="Times New Roman"/>
                <w:iCs/>
                <w:noProof/>
              </w:rPr>
              <w:t>välispoliitika arengukava</w:t>
            </w:r>
            <w:r w:rsidR="00B842BA">
              <w:rPr>
                <w:rFonts w:eastAsia="Times New Roman"/>
                <w:iCs/>
                <w:noProof/>
              </w:rPr>
              <w:t xml:space="preserve"> 2030</w:t>
            </w:r>
            <w:r w:rsidR="00AF091E" w:rsidRPr="00AF091E">
              <w:rPr>
                <w:rFonts w:eastAsia="Times New Roman"/>
                <w:iCs/>
                <w:noProof/>
              </w:rPr>
              <w:t>“</w:t>
            </w:r>
            <w:r w:rsidR="00AF091E">
              <w:rPr>
                <w:rFonts w:eastAsia="Times New Roman"/>
                <w:iCs/>
                <w:noProof/>
              </w:rPr>
              <w:t xml:space="preserve"> ja</w:t>
            </w:r>
            <w:r w:rsidRPr="00485BDE">
              <w:rPr>
                <w:rFonts w:eastAsia="Times New Roman"/>
                <w:iCs/>
                <w:noProof/>
              </w:rPr>
              <w:t xml:space="preserve"> </w:t>
            </w:r>
            <w:r w:rsidR="00AF091E" w:rsidRPr="00AF091E">
              <w:rPr>
                <w:rFonts w:eastAsia="Times New Roman"/>
                <w:iCs/>
                <w:noProof/>
              </w:rPr>
              <w:t>„</w:t>
            </w:r>
            <w:r w:rsidRPr="00485BDE">
              <w:rPr>
                <w:rFonts w:eastAsia="Times New Roman"/>
                <w:iCs/>
                <w:noProof/>
              </w:rPr>
              <w:t xml:space="preserve">Eesti </w:t>
            </w:r>
            <w:r w:rsidR="00B842BA">
              <w:rPr>
                <w:rFonts w:eastAsia="Times New Roman"/>
                <w:iCs/>
                <w:noProof/>
              </w:rPr>
              <w:t>digi</w:t>
            </w:r>
            <w:r w:rsidRPr="00485BDE">
              <w:rPr>
                <w:rFonts w:eastAsia="Times New Roman"/>
                <w:iCs/>
                <w:noProof/>
              </w:rPr>
              <w:t>ühiskon</w:t>
            </w:r>
            <w:r w:rsidR="00B842BA">
              <w:rPr>
                <w:rFonts w:eastAsia="Times New Roman"/>
                <w:iCs/>
                <w:noProof/>
              </w:rPr>
              <w:t>d 2030</w:t>
            </w:r>
            <w:r w:rsidR="00AF091E" w:rsidRPr="00AF091E">
              <w:rPr>
                <w:rFonts w:eastAsia="Times New Roman"/>
                <w:iCs/>
                <w:noProof/>
              </w:rPr>
              <w:t>“</w:t>
            </w:r>
            <w:r w:rsidRPr="00485BDE">
              <w:rPr>
                <w:rFonts w:eastAsia="Times New Roman"/>
                <w:iCs/>
                <w:noProof/>
              </w:rPr>
              <w:t>.</w:t>
            </w:r>
            <w:ins w:id="3" w:author="Aivi Kuivonen" w:date="2025-07-07T11:59:00Z">
              <w:r w:rsidR="00296C61">
                <w:rPr>
                  <w:rFonts w:eastAsia="Times New Roman"/>
                  <w:iCs/>
                  <w:noProof/>
                </w:rPr>
                <w:t xml:space="preserve"> STAK </w:t>
              </w:r>
            </w:ins>
            <w:ins w:id="4" w:author="Aivi Kuivonen" w:date="2025-07-07T12:00:00Z">
              <w:r w:rsidR="00296C61">
                <w:rPr>
                  <w:rFonts w:eastAsia="Times New Roman"/>
                  <w:iCs/>
                  <w:noProof/>
                </w:rPr>
                <w:t>koosneb viiest neljaastasest programmist</w:t>
              </w:r>
            </w:ins>
            <w:ins w:id="5" w:author="Aivi Kuivonen" w:date="2025-07-07T12:01:00Z">
              <w:r w:rsidR="00296C61">
                <w:rPr>
                  <w:rFonts w:eastAsia="Times New Roman"/>
                  <w:iCs/>
                  <w:noProof/>
                </w:rPr>
                <w:t>, viimane versioon katab ajavahemikku 2026–2029. Piirihalduse ja viisapoliitikaga seotud tegevused on kirjeldatud programmides “</w:t>
              </w:r>
            </w:ins>
            <w:ins w:id="6" w:author="Aivi Kuivonen" w:date="2025-07-07T12:05:00Z">
              <w:r w:rsidR="001917DD">
                <w:rPr>
                  <w:rFonts w:eastAsia="Times New Roman"/>
                  <w:iCs/>
                  <w:noProof/>
                </w:rPr>
                <w:t>Eesti arengut toetav k</w:t>
              </w:r>
            </w:ins>
            <w:ins w:id="7" w:author="Aivi Kuivonen" w:date="2025-07-07T12:02:00Z">
              <w:r w:rsidR="00296C61">
                <w:rPr>
                  <w:rFonts w:eastAsia="Times New Roman"/>
                  <w:iCs/>
                  <w:noProof/>
                </w:rPr>
                <w:t>o</w:t>
              </w:r>
            </w:ins>
            <w:ins w:id="8" w:author="Aivi Kuivonen" w:date="2025-07-07T12:01:00Z">
              <w:r w:rsidR="00296C61">
                <w:rPr>
                  <w:rFonts w:eastAsia="Times New Roman"/>
                  <w:iCs/>
                  <w:noProof/>
                </w:rPr>
                <w:t>dak</w:t>
              </w:r>
            </w:ins>
            <w:ins w:id="9" w:author="Aivi Kuivonen" w:date="2025-07-07T12:02:00Z">
              <w:r w:rsidR="00296C61">
                <w:rPr>
                  <w:rFonts w:eastAsia="Times New Roman"/>
                  <w:iCs/>
                  <w:noProof/>
                </w:rPr>
                <w:t>ondsus</w:t>
              </w:r>
            </w:ins>
            <w:ins w:id="10" w:author="Aivi Kuivonen" w:date="2025-07-07T12:05:00Z">
              <w:r w:rsidR="001917DD">
                <w:rPr>
                  <w:rFonts w:eastAsia="Times New Roman"/>
                  <w:iCs/>
                  <w:noProof/>
                </w:rPr>
                <w:t>-</w:t>
              </w:r>
            </w:ins>
            <w:ins w:id="11" w:author="Aivi Kuivonen" w:date="2025-07-07T12:02:00Z">
              <w:r w:rsidR="00296C61">
                <w:rPr>
                  <w:rFonts w:eastAsia="Times New Roman"/>
                  <w:iCs/>
                  <w:noProof/>
                </w:rPr>
                <w:t>, rände- ja identiteedi</w:t>
              </w:r>
            </w:ins>
            <w:ins w:id="12" w:author="Aivi Kuivonen" w:date="2025-07-07T12:05:00Z">
              <w:r w:rsidR="001917DD">
                <w:rPr>
                  <w:rFonts w:eastAsia="Times New Roman"/>
                  <w:iCs/>
                  <w:noProof/>
                </w:rPr>
                <w:t>haldus</w:t>
              </w:r>
            </w:ins>
            <w:ins w:id="13" w:author="Aivi Kuivonen" w:date="2025-07-07T12:02:00Z">
              <w:r w:rsidR="00296C61">
                <w:rPr>
                  <w:rFonts w:eastAsia="Times New Roman"/>
                  <w:iCs/>
                  <w:noProof/>
                </w:rPr>
                <w:t xml:space="preserve">poliitika”, “Kindel sisejulgeolek” ja </w:t>
              </w:r>
            </w:ins>
            <w:ins w:id="14" w:author="Aivi Kuivonen" w:date="2025-07-07T12:03:00Z">
              <w:r w:rsidR="00296C61">
                <w:rPr>
                  <w:rFonts w:eastAsia="Times New Roman"/>
                  <w:iCs/>
                  <w:noProof/>
                </w:rPr>
                <w:t>“Kiire ja asjatundlik abi”.</w:t>
              </w:r>
            </w:ins>
          </w:p>
          <w:p w14:paraId="553B76EB" w14:textId="52C517BF" w:rsidR="00485BDE" w:rsidRDefault="00485BDE" w:rsidP="00421E9D">
            <w:pPr>
              <w:spacing w:after="200"/>
              <w:rPr>
                <w:rFonts w:eastAsia="Times New Roman"/>
                <w:iCs/>
                <w:noProof/>
              </w:rPr>
            </w:pPr>
            <w:r w:rsidRPr="00485BDE">
              <w:rPr>
                <w:rFonts w:eastAsia="Times New Roman"/>
                <w:iCs/>
                <w:noProof/>
              </w:rPr>
              <w:t xml:space="preserve">Eesti </w:t>
            </w:r>
            <w:r w:rsidR="007700CC">
              <w:rPr>
                <w:rFonts w:eastAsia="Times New Roman"/>
                <w:iCs/>
                <w:noProof/>
              </w:rPr>
              <w:t>valvab</w:t>
            </w:r>
            <w:r w:rsidRPr="00485BDE">
              <w:rPr>
                <w:rFonts w:eastAsia="Times New Roman"/>
                <w:iCs/>
                <w:noProof/>
              </w:rPr>
              <w:t xml:space="preserve"> Schengeni välispiiri. Piirivalvurid tegutsevad</w:t>
            </w:r>
            <w:r w:rsidR="00D74069">
              <w:rPr>
                <w:rFonts w:eastAsia="Times New Roman"/>
                <w:iCs/>
                <w:noProof/>
              </w:rPr>
              <w:t>,</w:t>
            </w:r>
            <w:r w:rsidRPr="00485BDE">
              <w:rPr>
                <w:rFonts w:eastAsia="Times New Roman"/>
                <w:iCs/>
                <w:noProof/>
              </w:rPr>
              <w:t xml:space="preserve"> </w:t>
            </w:r>
            <w:r w:rsidR="007700CC">
              <w:rPr>
                <w:rFonts w:eastAsia="Times New Roman"/>
                <w:iCs/>
                <w:noProof/>
              </w:rPr>
              <w:t xml:space="preserve">järgides </w:t>
            </w:r>
            <w:r w:rsidRPr="00485BDE">
              <w:rPr>
                <w:rFonts w:eastAsia="Times New Roman"/>
                <w:iCs/>
                <w:noProof/>
              </w:rPr>
              <w:t xml:space="preserve">Schengeni </w:t>
            </w:r>
            <w:r w:rsidR="007700CC">
              <w:rPr>
                <w:rFonts w:eastAsia="Times New Roman"/>
                <w:iCs/>
                <w:noProof/>
              </w:rPr>
              <w:t>piirieeskirj</w:t>
            </w:r>
            <w:r w:rsidR="00D74069">
              <w:rPr>
                <w:rFonts w:eastAsia="Times New Roman"/>
                <w:iCs/>
                <w:noProof/>
              </w:rPr>
              <w:t>u</w:t>
            </w:r>
            <w:r w:rsidRPr="00485BDE">
              <w:rPr>
                <w:rFonts w:eastAsia="Times New Roman"/>
                <w:iCs/>
                <w:noProof/>
              </w:rPr>
              <w:t xml:space="preserve"> ja integreeritud piirihalduse põhimõt</w:t>
            </w:r>
            <w:r w:rsidR="007700CC">
              <w:rPr>
                <w:rFonts w:eastAsia="Times New Roman"/>
                <w:iCs/>
                <w:noProof/>
              </w:rPr>
              <w:t>teid</w:t>
            </w:r>
            <w:r w:rsidRPr="00485BDE">
              <w:rPr>
                <w:rFonts w:eastAsia="Times New Roman"/>
                <w:iCs/>
                <w:noProof/>
              </w:rPr>
              <w:t xml:space="preserve">, mille olulised </w:t>
            </w:r>
            <w:r w:rsidR="00D74069">
              <w:rPr>
                <w:rFonts w:eastAsia="Times New Roman"/>
                <w:iCs/>
                <w:noProof/>
              </w:rPr>
              <w:t>osad</w:t>
            </w:r>
            <w:r w:rsidRPr="00485BDE">
              <w:rPr>
                <w:rFonts w:eastAsia="Times New Roman"/>
                <w:iCs/>
                <w:noProof/>
              </w:rPr>
              <w:t xml:space="preserve"> on patrull</w:t>
            </w:r>
            <w:r w:rsidR="007700CC">
              <w:rPr>
                <w:rFonts w:eastAsia="Times New Roman"/>
                <w:iCs/>
                <w:noProof/>
              </w:rPr>
              <w:t xml:space="preserve">, </w:t>
            </w:r>
            <w:r w:rsidRPr="00485BDE">
              <w:rPr>
                <w:rFonts w:eastAsia="Times New Roman"/>
                <w:iCs/>
                <w:noProof/>
              </w:rPr>
              <w:t>riskianalüüs, piirikontroll, piiriülese kuritegevuse uurimine koostöös teiste riikide sisejulgeolekuasutustega, kontaktametnikud kolmandates riikides ja muu rahvusvaheline koostöö.</w:t>
            </w:r>
          </w:p>
          <w:p w14:paraId="147F3DB3" w14:textId="2B135AEE" w:rsidR="00485BDE" w:rsidRPr="00485BDE" w:rsidRDefault="00D74069" w:rsidP="00421E9D">
            <w:pPr>
              <w:spacing w:after="200"/>
              <w:rPr>
                <w:rFonts w:eastAsia="Times New Roman"/>
                <w:iCs/>
                <w:noProof/>
              </w:rPr>
            </w:pPr>
            <w:r>
              <w:rPr>
                <w:rFonts w:eastAsia="Times New Roman"/>
                <w:iCs/>
                <w:noProof/>
              </w:rPr>
              <w:t>Heausksete</w:t>
            </w:r>
            <w:r w:rsidR="007700CC">
              <w:rPr>
                <w:rFonts w:eastAsia="Times New Roman"/>
                <w:iCs/>
                <w:noProof/>
              </w:rPr>
              <w:t xml:space="preserve"> reisijate seadusliku piiriületuse lihtsustamisel</w:t>
            </w:r>
            <w:r>
              <w:rPr>
                <w:rFonts w:eastAsia="Times New Roman"/>
                <w:iCs/>
                <w:noProof/>
              </w:rPr>
              <w:t xml:space="preserve"> ning</w:t>
            </w:r>
            <w:r w:rsidR="007700CC" w:rsidRPr="00485BDE">
              <w:rPr>
                <w:rFonts w:eastAsia="Times New Roman"/>
                <w:iCs/>
                <w:noProof/>
              </w:rPr>
              <w:t xml:space="preserve"> samal ajal ebaseadusliku rän</w:t>
            </w:r>
            <w:r w:rsidR="00930897">
              <w:rPr>
                <w:rFonts w:eastAsia="Times New Roman"/>
                <w:iCs/>
                <w:noProof/>
              </w:rPr>
              <w:t>de</w:t>
            </w:r>
            <w:r w:rsidR="007700CC" w:rsidRPr="00485BDE">
              <w:rPr>
                <w:rFonts w:eastAsia="Times New Roman"/>
                <w:iCs/>
                <w:noProof/>
              </w:rPr>
              <w:t xml:space="preserve"> ja julgeolekurisk</w:t>
            </w:r>
            <w:r w:rsidR="00930897">
              <w:rPr>
                <w:rFonts w:eastAsia="Times New Roman"/>
                <w:iCs/>
                <w:noProof/>
              </w:rPr>
              <w:t>ide vältimisel</w:t>
            </w:r>
            <w:r w:rsidR="007700CC">
              <w:rPr>
                <w:rFonts w:eastAsia="Times New Roman"/>
                <w:iCs/>
                <w:noProof/>
              </w:rPr>
              <w:t xml:space="preserve"> on piirivalvurite</w:t>
            </w:r>
            <w:r w:rsidR="00930897">
              <w:rPr>
                <w:rFonts w:eastAsia="Times New Roman"/>
                <w:iCs/>
                <w:noProof/>
              </w:rPr>
              <w:t xml:space="preserve"> kõrval suur osa</w:t>
            </w:r>
            <w:r w:rsidR="007700CC">
              <w:rPr>
                <w:rFonts w:eastAsia="Times New Roman"/>
                <w:iCs/>
                <w:noProof/>
              </w:rPr>
              <w:t xml:space="preserve"> ka</w:t>
            </w:r>
            <w:r w:rsidR="00485BDE" w:rsidRPr="00485BDE">
              <w:rPr>
                <w:rFonts w:eastAsia="Times New Roman"/>
                <w:iCs/>
                <w:noProof/>
              </w:rPr>
              <w:t xml:space="preserve"> Eesti välisesindus</w:t>
            </w:r>
            <w:r w:rsidR="007700CC">
              <w:rPr>
                <w:rFonts w:eastAsia="Times New Roman"/>
                <w:iCs/>
                <w:noProof/>
              </w:rPr>
              <w:t>tel</w:t>
            </w:r>
            <w:r w:rsidR="00485BDE" w:rsidRPr="00485BDE">
              <w:rPr>
                <w:rFonts w:eastAsia="Times New Roman"/>
                <w:iCs/>
                <w:noProof/>
              </w:rPr>
              <w:t>. Schengeni viisad antakse välja kooskõlas ELi viisaeeskirjaga, millega tagatakse vajalikud kaitsemeetmed ja mehhanismid, et kaitsta reisijate eraelu puutumatust ja põhiõigusi, eelkõige seoses nende isikuandmetega.</w:t>
            </w:r>
          </w:p>
          <w:p w14:paraId="44D8EA1E" w14:textId="20943268" w:rsidR="00485BDE" w:rsidRPr="000476E8" w:rsidRDefault="00F44F1E" w:rsidP="00421E9D">
            <w:pPr>
              <w:spacing w:after="200"/>
              <w:rPr>
                <w:rFonts w:eastAsia="Times New Roman"/>
                <w:iCs/>
                <w:noProof/>
              </w:rPr>
            </w:pPr>
            <w:r w:rsidRPr="003334DB">
              <w:rPr>
                <w:rFonts w:eastAsia="Times New Roman"/>
                <w:b/>
                <w:bCs/>
                <w:iCs/>
                <w:noProof/>
              </w:rPr>
              <w:t>Eesti s</w:t>
            </w:r>
            <w:r w:rsidR="00485BDE" w:rsidRPr="003334DB">
              <w:rPr>
                <w:rFonts w:eastAsia="Times New Roman"/>
                <w:b/>
                <w:bCs/>
                <w:iCs/>
                <w:noProof/>
              </w:rPr>
              <w:t>uurim</w:t>
            </w:r>
            <w:r w:rsidR="007700CC" w:rsidRPr="003334DB">
              <w:rPr>
                <w:rFonts w:eastAsia="Times New Roman"/>
                <w:b/>
                <w:bCs/>
                <w:iCs/>
                <w:noProof/>
              </w:rPr>
              <w:t>ad</w:t>
            </w:r>
            <w:r w:rsidR="00485BDE" w:rsidRPr="003334DB">
              <w:rPr>
                <w:rFonts w:eastAsia="Times New Roman"/>
                <w:b/>
                <w:bCs/>
                <w:iCs/>
                <w:noProof/>
              </w:rPr>
              <w:t xml:space="preserve"> piirihaldus</w:t>
            </w:r>
            <w:r w:rsidR="007700CC" w:rsidRPr="003334DB">
              <w:rPr>
                <w:rFonts w:eastAsia="Times New Roman"/>
                <w:b/>
                <w:bCs/>
                <w:iCs/>
                <w:noProof/>
              </w:rPr>
              <w:t>e</w:t>
            </w:r>
            <w:r w:rsidR="00485BDE" w:rsidRPr="003334DB">
              <w:rPr>
                <w:rFonts w:eastAsia="Times New Roman"/>
                <w:b/>
                <w:bCs/>
                <w:iCs/>
                <w:noProof/>
              </w:rPr>
              <w:t xml:space="preserve"> ja viisa</w:t>
            </w:r>
            <w:r w:rsidR="007700CC" w:rsidRPr="003334DB">
              <w:rPr>
                <w:rFonts w:eastAsia="Times New Roman"/>
                <w:b/>
                <w:bCs/>
                <w:iCs/>
                <w:noProof/>
              </w:rPr>
              <w:t>menetluse</w:t>
            </w:r>
            <w:r w:rsidR="00485BDE" w:rsidRPr="003334DB">
              <w:rPr>
                <w:rFonts w:eastAsia="Times New Roman"/>
                <w:b/>
                <w:bCs/>
                <w:iCs/>
                <w:noProof/>
              </w:rPr>
              <w:t xml:space="preserve"> </w:t>
            </w:r>
            <w:r w:rsidR="00930897" w:rsidRPr="003334DB">
              <w:rPr>
                <w:rFonts w:eastAsia="Times New Roman"/>
                <w:b/>
                <w:bCs/>
                <w:iCs/>
                <w:noProof/>
              </w:rPr>
              <w:t>katsumused</w:t>
            </w:r>
            <w:r w:rsidR="00485BDE" w:rsidRPr="003334DB">
              <w:rPr>
                <w:rFonts w:eastAsia="Times New Roman"/>
                <w:b/>
                <w:bCs/>
                <w:iCs/>
                <w:noProof/>
              </w:rPr>
              <w:t xml:space="preserve"> </w:t>
            </w:r>
            <w:r w:rsidRPr="003334DB">
              <w:rPr>
                <w:rFonts w:eastAsia="Times New Roman"/>
                <w:b/>
                <w:bCs/>
                <w:iCs/>
                <w:noProof/>
              </w:rPr>
              <w:t xml:space="preserve">ELi välispiiri kaitsmisel </w:t>
            </w:r>
            <w:r w:rsidR="00485BDE" w:rsidRPr="003334DB">
              <w:rPr>
                <w:rFonts w:eastAsia="Times New Roman"/>
                <w:b/>
                <w:bCs/>
                <w:iCs/>
                <w:noProof/>
              </w:rPr>
              <w:t xml:space="preserve">on </w:t>
            </w:r>
            <w:r w:rsidRPr="003334DB">
              <w:rPr>
                <w:rFonts w:eastAsia="Times New Roman"/>
                <w:b/>
                <w:bCs/>
                <w:iCs/>
                <w:noProof/>
              </w:rPr>
              <w:t xml:space="preserve">piiritaristu rajamine Eesti-Vene maismaapiirile, </w:t>
            </w:r>
            <w:r w:rsidR="00485BDE" w:rsidRPr="003334DB">
              <w:rPr>
                <w:rFonts w:eastAsia="Times New Roman"/>
                <w:b/>
                <w:bCs/>
                <w:iCs/>
                <w:noProof/>
              </w:rPr>
              <w:t>sujuva, kuid turvalise piiriliikluse tagamine</w:t>
            </w:r>
            <w:r w:rsidR="007700CC" w:rsidRPr="003334DB">
              <w:rPr>
                <w:rFonts w:eastAsia="Times New Roman"/>
                <w:b/>
                <w:bCs/>
                <w:iCs/>
                <w:noProof/>
              </w:rPr>
              <w:t>,</w:t>
            </w:r>
            <w:r w:rsidR="00485BDE" w:rsidRPr="003334DB">
              <w:rPr>
                <w:rFonts w:eastAsia="Times New Roman"/>
                <w:b/>
                <w:bCs/>
                <w:iCs/>
                <w:noProof/>
              </w:rPr>
              <w:t xml:space="preserve"> ELi suuremahuliste IT-süsteemide</w:t>
            </w:r>
            <w:r w:rsidR="00485BDE" w:rsidRPr="000476E8">
              <w:rPr>
                <w:rFonts w:eastAsia="Times New Roman"/>
                <w:iCs/>
                <w:noProof/>
              </w:rPr>
              <w:t xml:space="preserve"> (nt </w:t>
            </w:r>
            <w:r w:rsidR="008A7D16" w:rsidRPr="008A7D16">
              <w:rPr>
                <w:rFonts w:eastAsia="Times New Roman"/>
                <w:iCs/>
                <w:noProof/>
              </w:rPr>
              <w:t>riiki sisenemise ja riigist lahkumise süsteem</w:t>
            </w:r>
            <w:r w:rsidR="008A7D16">
              <w:rPr>
                <w:rFonts w:eastAsia="Times New Roman"/>
                <w:iCs/>
                <w:noProof/>
              </w:rPr>
              <w:t xml:space="preserve"> (edaspidi </w:t>
            </w:r>
            <w:r w:rsidR="00485BDE" w:rsidRPr="00421E9D">
              <w:rPr>
                <w:rFonts w:eastAsia="Times New Roman"/>
                <w:i/>
                <w:noProof/>
              </w:rPr>
              <w:t>EES</w:t>
            </w:r>
            <w:r w:rsidR="008A7D16">
              <w:rPr>
                <w:rFonts w:eastAsia="Times New Roman"/>
                <w:iCs/>
                <w:noProof/>
              </w:rPr>
              <w:t>)</w:t>
            </w:r>
            <w:r w:rsidR="00485BDE" w:rsidRPr="000476E8">
              <w:rPr>
                <w:rFonts w:eastAsia="Times New Roman"/>
                <w:iCs/>
                <w:noProof/>
              </w:rPr>
              <w:t xml:space="preserve">, </w:t>
            </w:r>
            <w:r w:rsidR="008A7D16" w:rsidRPr="008A7D16">
              <w:rPr>
                <w:rFonts w:eastAsia="Times New Roman"/>
                <w:iCs/>
                <w:noProof/>
              </w:rPr>
              <w:t>Euroopa reisiinfo ja -lubade süsteem</w:t>
            </w:r>
            <w:r w:rsidR="008A7D16">
              <w:rPr>
                <w:rFonts w:eastAsia="Times New Roman"/>
                <w:iCs/>
                <w:noProof/>
              </w:rPr>
              <w:t xml:space="preserve"> (edaspidi </w:t>
            </w:r>
            <w:r w:rsidR="00485BDE" w:rsidRPr="00421E9D">
              <w:rPr>
                <w:rFonts w:eastAsia="Times New Roman"/>
                <w:i/>
                <w:noProof/>
              </w:rPr>
              <w:t>ETIAS</w:t>
            </w:r>
            <w:r w:rsidR="008A7D16">
              <w:rPr>
                <w:rFonts w:eastAsia="Times New Roman"/>
                <w:iCs/>
                <w:noProof/>
              </w:rPr>
              <w:t>)</w:t>
            </w:r>
            <w:r w:rsidR="00485BDE" w:rsidRPr="000476E8">
              <w:rPr>
                <w:rFonts w:eastAsia="Times New Roman"/>
                <w:iCs/>
                <w:noProof/>
              </w:rPr>
              <w:t xml:space="preserve">, </w:t>
            </w:r>
            <w:r w:rsidR="008A7D16" w:rsidRPr="008A7D16">
              <w:rPr>
                <w:rFonts w:eastAsia="Times New Roman"/>
                <w:iCs/>
                <w:noProof/>
              </w:rPr>
              <w:t>Schengeni infosüsteem</w:t>
            </w:r>
            <w:r w:rsidR="008A7D16">
              <w:rPr>
                <w:rFonts w:eastAsia="Times New Roman"/>
                <w:iCs/>
                <w:noProof/>
              </w:rPr>
              <w:t xml:space="preserve"> (edaspidi </w:t>
            </w:r>
            <w:r w:rsidR="00485BDE" w:rsidRPr="00421E9D">
              <w:rPr>
                <w:rFonts w:eastAsia="Times New Roman"/>
                <w:i/>
                <w:noProof/>
              </w:rPr>
              <w:t>SIS</w:t>
            </w:r>
            <w:r w:rsidR="008A7D16">
              <w:rPr>
                <w:rFonts w:eastAsia="Times New Roman"/>
                <w:iCs/>
                <w:noProof/>
              </w:rPr>
              <w:t>)</w:t>
            </w:r>
            <w:r w:rsidR="00930897">
              <w:rPr>
                <w:rFonts w:eastAsia="Times New Roman"/>
                <w:iCs/>
                <w:noProof/>
              </w:rPr>
              <w:t xml:space="preserve"> ja</w:t>
            </w:r>
            <w:r w:rsidR="00485BDE" w:rsidRPr="000476E8">
              <w:rPr>
                <w:rFonts w:eastAsia="Times New Roman"/>
                <w:iCs/>
                <w:noProof/>
              </w:rPr>
              <w:t xml:space="preserve"> </w:t>
            </w:r>
            <w:r w:rsidR="008A7D16" w:rsidRPr="008A7D16">
              <w:rPr>
                <w:rFonts w:eastAsia="Times New Roman"/>
                <w:iCs/>
                <w:noProof/>
              </w:rPr>
              <w:t>viisainfosüsteem</w:t>
            </w:r>
            <w:r w:rsidR="008A7D16">
              <w:rPr>
                <w:rFonts w:eastAsia="Times New Roman"/>
                <w:iCs/>
                <w:noProof/>
              </w:rPr>
              <w:t xml:space="preserve"> (edaspidi </w:t>
            </w:r>
            <w:r w:rsidR="00485BDE" w:rsidRPr="00421E9D">
              <w:rPr>
                <w:rFonts w:eastAsia="Times New Roman"/>
                <w:i/>
                <w:noProof/>
              </w:rPr>
              <w:t>VIS</w:t>
            </w:r>
            <w:r w:rsidR="00485BDE" w:rsidRPr="000476E8">
              <w:rPr>
                <w:rFonts w:eastAsia="Times New Roman"/>
                <w:iCs/>
                <w:noProof/>
              </w:rPr>
              <w:t>)</w:t>
            </w:r>
            <w:r w:rsidR="00CA004A">
              <w:rPr>
                <w:rFonts w:eastAsia="Times New Roman"/>
                <w:iCs/>
                <w:noProof/>
              </w:rPr>
              <w:t>)</w:t>
            </w:r>
            <w:r w:rsidR="00485BDE" w:rsidRPr="000476E8">
              <w:rPr>
                <w:rFonts w:eastAsia="Times New Roman"/>
                <w:iCs/>
                <w:noProof/>
              </w:rPr>
              <w:t xml:space="preserve"> </w:t>
            </w:r>
            <w:r w:rsidR="00CA2EA9" w:rsidRPr="000476E8">
              <w:rPr>
                <w:rFonts w:eastAsia="Times New Roman"/>
                <w:iCs/>
                <w:noProof/>
              </w:rPr>
              <w:t xml:space="preserve">ja </w:t>
            </w:r>
            <w:r w:rsidR="00485BDE" w:rsidRPr="000476E8">
              <w:rPr>
                <w:rFonts w:eastAsia="Times New Roman"/>
                <w:iCs/>
                <w:noProof/>
              </w:rPr>
              <w:t xml:space="preserve">koostalitlusvõime </w:t>
            </w:r>
            <w:r w:rsidR="00485BDE" w:rsidRPr="003334DB">
              <w:rPr>
                <w:rFonts w:eastAsia="Times New Roman"/>
                <w:b/>
                <w:bCs/>
                <w:iCs/>
                <w:noProof/>
              </w:rPr>
              <w:t>toimimise tagamine</w:t>
            </w:r>
            <w:r w:rsidR="00930897">
              <w:rPr>
                <w:rFonts w:eastAsia="Times New Roman"/>
                <w:iCs/>
                <w:noProof/>
              </w:rPr>
              <w:t xml:space="preserve"> ning</w:t>
            </w:r>
            <w:r w:rsidR="00CA004A">
              <w:rPr>
                <w:rFonts w:eastAsia="Times New Roman"/>
                <w:iCs/>
                <w:noProof/>
              </w:rPr>
              <w:t xml:space="preserve"> </w:t>
            </w:r>
            <w:r w:rsidR="00CA004A" w:rsidRPr="00CA004A">
              <w:rPr>
                <w:rFonts w:eastAsia="Times New Roman"/>
                <w:iCs/>
                <w:noProof/>
              </w:rPr>
              <w:t>Euroopa piiride valvamise süsteem</w:t>
            </w:r>
            <w:r w:rsidR="00CA004A">
              <w:rPr>
                <w:rFonts w:eastAsia="Times New Roman"/>
                <w:iCs/>
                <w:noProof/>
              </w:rPr>
              <w:t>i</w:t>
            </w:r>
            <w:r w:rsidR="00485BDE" w:rsidRPr="000476E8">
              <w:rPr>
                <w:rFonts w:eastAsia="Times New Roman"/>
                <w:iCs/>
                <w:noProof/>
              </w:rPr>
              <w:t xml:space="preserve"> </w:t>
            </w:r>
            <w:r w:rsidR="00CA004A">
              <w:rPr>
                <w:rFonts w:eastAsia="Times New Roman"/>
                <w:iCs/>
                <w:noProof/>
              </w:rPr>
              <w:t xml:space="preserve">(edaspidi </w:t>
            </w:r>
            <w:r w:rsidR="00485BDE" w:rsidRPr="00421E9D">
              <w:rPr>
                <w:rFonts w:eastAsia="Times New Roman"/>
                <w:i/>
                <w:noProof/>
              </w:rPr>
              <w:t>EUROSUR</w:t>
            </w:r>
            <w:r w:rsidR="00CA004A">
              <w:rPr>
                <w:rFonts w:eastAsia="Times New Roman"/>
                <w:iCs/>
                <w:noProof/>
              </w:rPr>
              <w:t>)</w:t>
            </w:r>
            <w:r w:rsidR="00485BDE" w:rsidRPr="000476E8">
              <w:rPr>
                <w:rFonts w:eastAsia="Times New Roman"/>
                <w:iCs/>
                <w:noProof/>
              </w:rPr>
              <w:t xml:space="preserve"> ja mereseiresüsteemi ajakohastamine</w:t>
            </w:r>
            <w:r w:rsidRPr="000476E8">
              <w:rPr>
                <w:rFonts w:eastAsia="Times New Roman"/>
                <w:iCs/>
                <w:noProof/>
              </w:rPr>
              <w:t>.</w:t>
            </w:r>
          </w:p>
          <w:p w14:paraId="0DB4FCEF" w14:textId="2526E947" w:rsidR="00485BDE" w:rsidRPr="00485BDE" w:rsidRDefault="009F1079" w:rsidP="00421E9D">
            <w:pPr>
              <w:spacing w:after="200"/>
              <w:rPr>
                <w:rFonts w:eastAsia="Times New Roman"/>
                <w:iCs/>
                <w:noProof/>
              </w:rPr>
            </w:pPr>
            <w:r>
              <w:rPr>
                <w:rFonts w:eastAsia="Times New Roman"/>
                <w:iCs/>
                <w:noProof/>
              </w:rPr>
              <w:t>Meetmed, mida n</w:t>
            </w:r>
            <w:r w:rsidR="00485BDE" w:rsidRPr="00485BDE">
              <w:rPr>
                <w:rFonts w:eastAsia="Times New Roman"/>
                <w:iCs/>
                <w:noProof/>
              </w:rPr>
              <w:t xml:space="preserve">ende </w:t>
            </w:r>
            <w:r>
              <w:rPr>
                <w:rFonts w:eastAsia="Times New Roman"/>
                <w:iCs/>
                <w:noProof/>
              </w:rPr>
              <w:t>katsumustega</w:t>
            </w:r>
            <w:r w:rsidR="00CA2EA9">
              <w:rPr>
                <w:rFonts w:eastAsia="Times New Roman"/>
                <w:iCs/>
                <w:noProof/>
              </w:rPr>
              <w:t xml:space="preserve"> toimetulekuks</w:t>
            </w:r>
            <w:r w:rsidR="002676FC">
              <w:rPr>
                <w:rFonts w:eastAsia="Times New Roman"/>
                <w:iCs/>
                <w:noProof/>
              </w:rPr>
              <w:t xml:space="preserve"> </w:t>
            </w:r>
            <w:r w:rsidR="00485BDE" w:rsidRPr="00485BDE">
              <w:rPr>
                <w:rFonts w:eastAsia="Times New Roman"/>
                <w:iCs/>
                <w:noProof/>
              </w:rPr>
              <w:t>võeta</w:t>
            </w:r>
            <w:r>
              <w:rPr>
                <w:rFonts w:eastAsia="Times New Roman"/>
                <w:iCs/>
                <w:noProof/>
              </w:rPr>
              <w:t>kse,</w:t>
            </w:r>
            <w:r w:rsidR="00485BDE" w:rsidRPr="00485BDE">
              <w:rPr>
                <w:rFonts w:eastAsia="Times New Roman"/>
                <w:iCs/>
                <w:noProof/>
              </w:rPr>
              <w:t xml:space="preserve"> hõlmavad </w:t>
            </w:r>
            <w:r w:rsidR="00485BDE" w:rsidRPr="003334DB">
              <w:rPr>
                <w:rFonts w:eastAsia="Times New Roman"/>
                <w:b/>
                <w:bCs/>
                <w:iCs/>
                <w:noProof/>
              </w:rPr>
              <w:t>info- ja kommunikatsioonitehnoloogia</w:t>
            </w:r>
            <w:r w:rsidR="00485BDE" w:rsidRPr="00485BDE">
              <w:rPr>
                <w:rFonts w:eastAsia="Times New Roman"/>
                <w:iCs/>
                <w:noProof/>
              </w:rPr>
              <w:t xml:space="preserve"> </w:t>
            </w:r>
            <w:r w:rsidR="00485BDE" w:rsidRPr="00947014">
              <w:rPr>
                <w:rFonts w:eastAsia="Times New Roman"/>
                <w:b/>
                <w:bCs/>
                <w:iCs/>
                <w:noProof/>
              </w:rPr>
              <w:t>areng</w:t>
            </w:r>
            <w:r w:rsidR="00485BDE" w:rsidRPr="00485BDE">
              <w:rPr>
                <w:rFonts w:eastAsia="Times New Roman"/>
                <w:iCs/>
                <w:noProof/>
              </w:rPr>
              <w:t xml:space="preserve">ut ja </w:t>
            </w:r>
            <w:r>
              <w:rPr>
                <w:rFonts w:eastAsia="Times New Roman"/>
                <w:iCs/>
                <w:noProof/>
              </w:rPr>
              <w:t>kest</w:t>
            </w:r>
            <w:r w:rsidR="002929F9">
              <w:rPr>
                <w:rFonts w:eastAsia="Times New Roman"/>
                <w:iCs/>
                <w:noProof/>
              </w:rPr>
              <w:t>likkust</w:t>
            </w:r>
            <w:r w:rsidR="00485BDE" w:rsidRPr="00485BDE">
              <w:rPr>
                <w:rFonts w:eastAsia="Times New Roman"/>
                <w:iCs/>
                <w:noProof/>
              </w:rPr>
              <w:t xml:space="preserve">, </w:t>
            </w:r>
            <w:r w:rsidR="00421E9D" w:rsidRPr="003334DB">
              <w:rPr>
                <w:rFonts w:eastAsia="Times New Roman"/>
                <w:b/>
                <w:bCs/>
                <w:iCs/>
                <w:noProof/>
              </w:rPr>
              <w:t>nutikaid</w:t>
            </w:r>
            <w:r w:rsidR="00485BDE" w:rsidRPr="003334DB">
              <w:rPr>
                <w:rFonts w:eastAsia="Times New Roman"/>
                <w:b/>
                <w:bCs/>
                <w:iCs/>
                <w:noProof/>
              </w:rPr>
              <w:t xml:space="preserve"> ja </w:t>
            </w:r>
            <w:r w:rsidRPr="003334DB">
              <w:rPr>
                <w:rFonts w:eastAsia="Times New Roman"/>
                <w:b/>
                <w:bCs/>
                <w:iCs/>
                <w:noProof/>
              </w:rPr>
              <w:t>uuenduslikke</w:t>
            </w:r>
            <w:r w:rsidR="00485BDE" w:rsidRPr="003334DB">
              <w:rPr>
                <w:rFonts w:eastAsia="Times New Roman"/>
                <w:b/>
                <w:bCs/>
                <w:iCs/>
                <w:noProof/>
              </w:rPr>
              <w:t xml:space="preserve"> tehnoloogilisi </w:t>
            </w:r>
            <w:r w:rsidR="007700CC" w:rsidRPr="003334DB">
              <w:rPr>
                <w:rFonts w:eastAsia="Times New Roman"/>
                <w:b/>
                <w:bCs/>
                <w:iCs/>
                <w:noProof/>
              </w:rPr>
              <w:t>lahendusi</w:t>
            </w:r>
            <w:r w:rsidR="00485BDE" w:rsidRPr="00485BDE">
              <w:rPr>
                <w:rFonts w:eastAsia="Times New Roman"/>
                <w:iCs/>
                <w:noProof/>
              </w:rPr>
              <w:t xml:space="preserve">, </w:t>
            </w:r>
            <w:r w:rsidR="00485BDE" w:rsidRPr="003334DB">
              <w:rPr>
                <w:rFonts w:eastAsia="Times New Roman"/>
                <w:b/>
                <w:bCs/>
                <w:iCs/>
                <w:noProof/>
              </w:rPr>
              <w:t xml:space="preserve">suuremat analüütilist </w:t>
            </w:r>
            <w:r w:rsidRPr="003334DB">
              <w:rPr>
                <w:rFonts w:eastAsia="Times New Roman"/>
                <w:b/>
                <w:bCs/>
                <w:iCs/>
                <w:noProof/>
              </w:rPr>
              <w:t>suutlikkust</w:t>
            </w:r>
            <w:r w:rsidR="00485BDE" w:rsidRPr="003334DB">
              <w:rPr>
                <w:rFonts w:eastAsia="Times New Roman"/>
                <w:b/>
                <w:bCs/>
                <w:iCs/>
                <w:noProof/>
              </w:rPr>
              <w:t xml:space="preserve"> (tehisintellekt,</w:t>
            </w:r>
            <w:r w:rsidR="004A3401" w:rsidRPr="003334DB">
              <w:rPr>
                <w:rFonts w:eastAsia="Times New Roman"/>
                <w:b/>
                <w:bCs/>
                <w:iCs/>
                <w:noProof/>
              </w:rPr>
              <w:t xml:space="preserve"> ühtne integreeritud riskianalüüsi mudel</w:t>
            </w:r>
            <w:r w:rsidR="00202C50" w:rsidRPr="003334DB">
              <w:rPr>
                <w:rFonts w:eastAsia="Times New Roman"/>
                <w:b/>
                <w:bCs/>
                <w:iCs/>
                <w:noProof/>
              </w:rPr>
              <w:t xml:space="preserve"> (edaspidi </w:t>
            </w:r>
            <w:r w:rsidR="00202C50" w:rsidRPr="003334DB">
              <w:rPr>
                <w:rFonts w:eastAsia="Times New Roman"/>
                <w:b/>
                <w:bCs/>
                <w:i/>
                <w:noProof/>
              </w:rPr>
              <w:t>CIRAM</w:t>
            </w:r>
            <w:r w:rsidR="00202C50" w:rsidRPr="003334DB">
              <w:rPr>
                <w:rFonts w:eastAsia="Times New Roman"/>
                <w:b/>
                <w:bCs/>
                <w:iCs/>
                <w:noProof/>
              </w:rPr>
              <w:t>)</w:t>
            </w:r>
            <w:r w:rsidR="00485BDE" w:rsidRPr="003334DB">
              <w:rPr>
                <w:rFonts w:eastAsia="Times New Roman"/>
                <w:b/>
                <w:bCs/>
                <w:iCs/>
                <w:noProof/>
              </w:rPr>
              <w:t xml:space="preserve">), koostööd </w:t>
            </w:r>
            <w:r w:rsidR="00485BDE" w:rsidRPr="00485BDE">
              <w:rPr>
                <w:rFonts w:eastAsia="Times New Roman"/>
                <w:iCs/>
                <w:noProof/>
              </w:rPr>
              <w:t>eri poolte</w:t>
            </w:r>
            <w:r w:rsidR="0035630D">
              <w:rPr>
                <w:rFonts w:eastAsia="Times New Roman"/>
                <w:iCs/>
                <w:noProof/>
              </w:rPr>
              <w:t>ga</w:t>
            </w:r>
            <w:r w:rsidR="00485BDE" w:rsidRPr="00485BDE">
              <w:rPr>
                <w:rFonts w:eastAsia="Times New Roman"/>
                <w:iCs/>
                <w:noProof/>
              </w:rPr>
              <w:t xml:space="preserve"> ametiasutuste</w:t>
            </w:r>
            <w:r>
              <w:rPr>
                <w:rFonts w:eastAsia="Times New Roman"/>
                <w:iCs/>
                <w:noProof/>
              </w:rPr>
              <w:t>s</w:t>
            </w:r>
            <w:r w:rsidR="00485BDE" w:rsidRPr="00485BDE">
              <w:rPr>
                <w:rFonts w:eastAsia="Times New Roman"/>
                <w:iCs/>
                <w:noProof/>
              </w:rPr>
              <w:t xml:space="preserve"> ja nende vahel ning riigi </w:t>
            </w:r>
            <w:r w:rsidR="0035630D">
              <w:rPr>
                <w:rFonts w:eastAsia="Times New Roman"/>
                <w:iCs/>
                <w:noProof/>
              </w:rPr>
              <w:t>võime</w:t>
            </w:r>
            <w:r>
              <w:rPr>
                <w:rFonts w:eastAsia="Times New Roman"/>
                <w:iCs/>
                <w:noProof/>
              </w:rPr>
              <w:t>te</w:t>
            </w:r>
            <w:r w:rsidR="00485BDE" w:rsidRPr="00485BDE">
              <w:rPr>
                <w:rFonts w:eastAsia="Times New Roman"/>
                <w:iCs/>
                <w:noProof/>
              </w:rPr>
              <w:t xml:space="preserve"> parandamist, sealhulgas </w:t>
            </w:r>
            <w:r w:rsidR="00485BDE" w:rsidRPr="003334DB">
              <w:rPr>
                <w:rFonts w:eastAsia="Times New Roman"/>
                <w:b/>
                <w:bCs/>
                <w:iCs/>
                <w:noProof/>
              </w:rPr>
              <w:t>koolitus</w:t>
            </w:r>
            <w:r w:rsidR="0035630D" w:rsidRPr="003334DB">
              <w:rPr>
                <w:rFonts w:eastAsia="Times New Roman"/>
                <w:b/>
                <w:bCs/>
                <w:iCs/>
                <w:noProof/>
              </w:rPr>
              <w:t>i</w:t>
            </w:r>
            <w:r w:rsidR="00485BDE" w:rsidRPr="00485BDE">
              <w:rPr>
                <w:rFonts w:eastAsia="Times New Roman"/>
                <w:iCs/>
                <w:noProof/>
              </w:rPr>
              <w:t xml:space="preserve"> ja </w:t>
            </w:r>
            <w:r w:rsidR="00485BDE" w:rsidRPr="003334DB">
              <w:rPr>
                <w:rFonts w:eastAsia="Times New Roman"/>
                <w:b/>
                <w:bCs/>
                <w:iCs/>
                <w:noProof/>
              </w:rPr>
              <w:t>seadmete ostmi</w:t>
            </w:r>
            <w:r w:rsidR="0035630D" w:rsidRPr="003334DB">
              <w:rPr>
                <w:rFonts w:eastAsia="Times New Roman"/>
                <w:b/>
                <w:bCs/>
                <w:iCs/>
                <w:noProof/>
              </w:rPr>
              <w:t>st</w:t>
            </w:r>
            <w:r w:rsidR="00485BDE" w:rsidRPr="00485BDE">
              <w:rPr>
                <w:rFonts w:eastAsia="Times New Roman"/>
                <w:iCs/>
                <w:noProof/>
              </w:rPr>
              <w:t>. Samuti on vaja</w:t>
            </w:r>
            <w:r>
              <w:rPr>
                <w:rFonts w:eastAsia="Times New Roman"/>
                <w:iCs/>
                <w:noProof/>
              </w:rPr>
              <w:t xml:space="preserve"> </w:t>
            </w:r>
            <w:r w:rsidRPr="003334DB">
              <w:rPr>
                <w:rFonts w:eastAsia="Times New Roman"/>
                <w:b/>
                <w:bCs/>
                <w:iCs/>
                <w:noProof/>
              </w:rPr>
              <w:t xml:space="preserve">mehitada asjaomased </w:t>
            </w:r>
            <w:r w:rsidR="00485BDE" w:rsidRPr="003334DB">
              <w:rPr>
                <w:rFonts w:eastAsia="Times New Roman"/>
                <w:b/>
                <w:bCs/>
                <w:iCs/>
                <w:noProof/>
              </w:rPr>
              <w:t>üksus</w:t>
            </w:r>
            <w:r w:rsidRPr="003334DB">
              <w:rPr>
                <w:rFonts w:eastAsia="Times New Roman"/>
                <w:b/>
                <w:bCs/>
                <w:iCs/>
                <w:noProof/>
              </w:rPr>
              <w:t>ed</w:t>
            </w:r>
            <w:r w:rsidR="00485BDE" w:rsidRPr="003334DB">
              <w:rPr>
                <w:rFonts w:eastAsia="Times New Roman"/>
                <w:b/>
                <w:bCs/>
                <w:iCs/>
                <w:noProof/>
              </w:rPr>
              <w:t xml:space="preserve"> </w:t>
            </w:r>
            <w:r w:rsidR="00485BDE" w:rsidRPr="00485BDE">
              <w:rPr>
                <w:rFonts w:eastAsia="Times New Roman"/>
                <w:iCs/>
                <w:noProof/>
              </w:rPr>
              <w:t>piisava hulga kvalifitseeritud spetsialistidega.</w:t>
            </w:r>
          </w:p>
          <w:p w14:paraId="73582221" w14:textId="2AA4BF52" w:rsidR="00485BDE" w:rsidRPr="00485BDE" w:rsidRDefault="00485BDE" w:rsidP="00421E9D">
            <w:pPr>
              <w:spacing w:after="200"/>
              <w:rPr>
                <w:rFonts w:eastAsia="Times New Roman"/>
                <w:iCs/>
                <w:noProof/>
              </w:rPr>
            </w:pPr>
            <w:r w:rsidRPr="00485BDE">
              <w:rPr>
                <w:rFonts w:eastAsia="Times New Roman"/>
                <w:iCs/>
                <w:noProof/>
              </w:rPr>
              <w:t xml:space="preserve">Varasematel aastatel </w:t>
            </w:r>
            <w:r w:rsidR="00161193">
              <w:rPr>
                <w:rFonts w:eastAsia="Times New Roman"/>
                <w:iCs/>
                <w:noProof/>
              </w:rPr>
              <w:t>on</w:t>
            </w:r>
            <w:r w:rsidRPr="00485BDE">
              <w:rPr>
                <w:rFonts w:eastAsia="Times New Roman"/>
                <w:iCs/>
                <w:noProof/>
              </w:rPr>
              <w:t xml:space="preserve"> </w:t>
            </w:r>
            <w:r w:rsidR="00161193">
              <w:rPr>
                <w:rFonts w:eastAsia="Times New Roman"/>
                <w:iCs/>
                <w:noProof/>
              </w:rPr>
              <w:t>valdkondlikke ELi õigus</w:t>
            </w:r>
            <w:r w:rsidR="008E12E8">
              <w:rPr>
                <w:rFonts w:eastAsia="Times New Roman"/>
                <w:iCs/>
                <w:noProof/>
              </w:rPr>
              <w:t>tikust</w:t>
            </w:r>
            <w:r w:rsidR="00161193">
              <w:rPr>
                <w:rFonts w:eastAsia="Times New Roman"/>
                <w:iCs/>
                <w:noProof/>
              </w:rPr>
              <w:t xml:space="preserve"> tulenevaid ülesandeid ja </w:t>
            </w:r>
            <w:r w:rsidR="009F1079">
              <w:rPr>
                <w:rFonts w:eastAsia="Times New Roman"/>
                <w:iCs/>
                <w:noProof/>
              </w:rPr>
              <w:t>katsumusi</w:t>
            </w:r>
            <w:r w:rsidR="00161193">
              <w:rPr>
                <w:rFonts w:eastAsia="Times New Roman"/>
                <w:iCs/>
                <w:noProof/>
              </w:rPr>
              <w:t xml:space="preserve"> rahastatud</w:t>
            </w:r>
            <w:r w:rsidRPr="00485BDE">
              <w:rPr>
                <w:rFonts w:eastAsia="Times New Roman"/>
                <w:iCs/>
                <w:noProof/>
              </w:rPr>
              <w:t xml:space="preserve"> peamiselt riigieelarv</w:t>
            </w:r>
            <w:r w:rsidR="002929F9">
              <w:rPr>
                <w:rFonts w:eastAsia="Times New Roman"/>
                <w:iCs/>
                <w:noProof/>
              </w:rPr>
              <w:t>est</w:t>
            </w:r>
            <w:r w:rsidRPr="00485BDE">
              <w:rPr>
                <w:rFonts w:eastAsia="Times New Roman"/>
                <w:iCs/>
                <w:noProof/>
              </w:rPr>
              <w:t xml:space="preserve">. </w:t>
            </w:r>
            <w:r w:rsidR="009F1079">
              <w:rPr>
                <w:rFonts w:eastAsia="Times New Roman"/>
                <w:iCs/>
                <w:noProof/>
              </w:rPr>
              <w:t>Lisaks</w:t>
            </w:r>
            <w:r w:rsidR="0035630D">
              <w:rPr>
                <w:rFonts w:eastAsia="Times New Roman"/>
                <w:iCs/>
                <w:noProof/>
              </w:rPr>
              <w:t xml:space="preserve"> on</w:t>
            </w:r>
            <w:r w:rsidRPr="00485BDE">
              <w:rPr>
                <w:rFonts w:eastAsia="Times New Roman"/>
                <w:iCs/>
                <w:noProof/>
              </w:rPr>
              <w:t xml:space="preserve"> väärtuslikku abi </w:t>
            </w:r>
            <w:r w:rsidR="0035630D">
              <w:rPr>
                <w:rFonts w:eastAsia="Times New Roman"/>
                <w:iCs/>
                <w:noProof/>
              </w:rPr>
              <w:t>saadud ka ELilt</w:t>
            </w:r>
            <w:r w:rsidRPr="00485BDE">
              <w:rPr>
                <w:rFonts w:eastAsia="Times New Roman"/>
                <w:iCs/>
                <w:noProof/>
              </w:rPr>
              <w:t xml:space="preserve"> Sisejulgeolekufondi välispiiride ja viisade rahastamisvahendi (</w:t>
            </w:r>
            <w:r w:rsidR="008A7D16">
              <w:rPr>
                <w:rFonts w:eastAsia="Times New Roman"/>
                <w:iCs/>
                <w:noProof/>
              </w:rPr>
              <w:t xml:space="preserve">edaspidi </w:t>
            </w:r>
            <w:r w:rsidRPr="00421E9D">
              <w:rPr>
                <w:rFonts w:eastAsia="Times New Roman"/>
                <w:i/>
                <w:noProof/>
              </w:rPr>
              <w:t>ISFB</w:t>
            </w:r>
            <w:r w:rsidRPr="00485BDE">
              <w:rPr>
                <w:rFonts w:eastAsia="Times New Roman"/>
                <w:iCs/>
                <w:noProof/>
              </w:rPr>
              <w:t>)</w:t>
            </w:r>
            <w:r w:rsidR="0035630D">
              <w:rPr>
                <w:rFonts w:eastAsia="Times New Roman"/>
                <w:iCs/>
                <w:noProof/>
              </w:rPr>
              <w:t xml:space="preserve"> kaudu</w:t>
            </w:r>
            <w:r w:rsidRPr="00485BDE">
              <w:rPr>
                <w:rFonts w:eastAsia="Times New Roman"/>
                <w:iCs/>
                <w:noProof/>
              </w:rPr>
              <w:t>.</w:t>
            </w:r>
          </w:p>
          <w:p w14:paraId="000B455E" w14:textId="69B5A392" w:rsidR="00485BDE" w:rsidRDefault="00485BDE" w:rsidP="00421E9D">
            <w:pPr>
              <w:spacing w:after="200"/>
              <w:rPr>
                <w:rFonts w:eastAsia="Times New Roman"/>
                <w:iCs/>
                <w:noProof/>
              </w:rPr>
            </w:pPr>
            <w:r w:rsidRPr="00485BDE">
              <w:rPr>
                <w:rFonts w:eastAsia="Times New Roman"/>
                <w:iCs/>
                <w:noProof/>
              </w:rPr>
              <w:t xml:space="preserve">Sama loogikat </w:t>
            </w:r>
            <w:r w:rsidR="00161193">
              <w:rPr>
                <w:rFonts w:eastAsia="Times New Roman"/>
                <w:iCs/>
                <w:noProof/>
              </w:rPr>
              <w:t>järgitakse</w:t>
            </w:r>
            <w:r w:rsidRPr="00485BDE">
              <w:rPr>
                <w:rFonts w:eastAsia="Times New Roman"/>
                <w:iCs/>
                <w:noProof/>
              </w:rPr>
              <w:t xml:space="preserve"> ajavahemikul 2021–2027</w:t>
            </w:r>
            <w:r w:rsidR="0035630D">
              <w:rPr>
                <w:rFonts w:eastAsia="Times New Roman"/>
                <w:iCs/>
                <w:noProof/>
              </w:rPr>
              <w:t>. K</w:t>
            </w:r>
            <w:r w:rsidRPr="00485BDE">
              <w:rPr>
                <w:rFonts w:eastAsia="Times New Roman"/>
                <w:iCs/>
                <w:noProof/>
              </w:rPr>
              <w:t>uigi BMVI kohaldamisala</w:t>
            </w:r>
            <w:r w:rsidR="00184EA6">
              <w:rPr>
                <w:rFonts w:eastAsia="Times New Roman"/>
                <w:iCs/>
                <w:noProof/>
              </w:rPr>
              <w:t>s on nähtud</w:t>
            </w:r>
            <w:r w:rsidRPr="00485BDE">
              <w:rPr>
                <w:rFonts w:eastAsia="Times New Roman"/>
                <w:iCs/>
                <w:noProof/>
              </w:rPr>
              <w:t xml:space="preserve"> ette meetmed enamiku piirihalduse ja viisadega seotud küsimuste lahendamiseks, ei ole </w:t>
            </w:r>
            <w:r w:rsidR="0035630D">
              <w:rPr>
                <w:rFonts w:eastAsia="Times New Roman"/>
                <w:iCs/>
                <w:noProof/>
              </w:rPr>
              <w:t xml:space="preserve">rahastu mahu tõttu </w:t>
            </w:r>
            <w:r w:rsidRPr="00485BDE">
              <w:rPr>
                <w:rFonts w:eastAsia="Times New Roman"/>
                <w:iCs/>
                <w:noProof/>
              </w:rPr>
              <w:t xml:space="preserve">võimalik </w:t>
            </w:r>
            <w:r w:rsidR="00901BE7">
              <w:rPr>
                <w:rFonts w:eastAsia="Times New Roman"/>
                <w:iCs/>
                <w:noProof/>
              </w:rPr>
              <w:t xml:space="preserve">rahastada </w:t>
            </w:r>
            <w:r w:rsidRPr="00485BDE">
              <w:rPr>
                <w:rFonts w:eastAsia="Times New Roman"/>
                <w:iCs/>
                <w:noProof/>
              </w:rPr>
              <w:t xml:space="preserve">kõiki praegusi </w:t>
            </w:r>
            <w:r w:rsidR="00161193">
              <w:rPr>
                <w:rFonts w:eastAsia="Times New Roman"/>
                <w:iCs/>
                <w:noProof/>
              </w:rPr>
              <w:t>vajadusi</w:t>
            </w:r>
            <w:r w:rsidRPr="00485BDE">
              <w:rPr>
                <w:rFonts w:eastAsia="Times New Roman"/>
                <w:iCs/>
                <w:noProof/>
              </w:rPr>
              <w:t xml:space="preserve"> üksnes BMV</w:t>
            </w:r>
            <w:r w:rsidR="00161193">
              <w:rPr>
                <w:rFonts w:eastAsia="Times New Roman"/>
                <w:iCs/>
                <w:noProof/>
              </w:rPr>
              <w:t>Ist</w:t>
            </w:r>
            <w:r w:rsidRPr="00485BDE">
              <w:rPr>
                <w:rFonts w:eastAsia="Times New Roman"/>
                <w:iCs/>
                <w:noProof/>
              </w:rPr>
              <w:t xml:space="preserve">. </w:t>
            </w:r>
            <w:r w:rsidR="00161193">
              <w:rPr>
                <w:rFonts w:eastAsia="Times New Roman"/>
                <w:iCs/>
                <w:noProof/>
              </w:rPr>
              <w:t>Rakenduskav</w:t>
            </w:r>
            <w:r w:rsidR="00396F08">
              <w:rPr>
                <w:rFonts w:eastAsia="Times New Roman"/>
                <w:iCs/>
                <w:noProof/>
              </w:rPr>
              <w:t>a</w:t>
            </w:r>
            <w:r w:rsidR="00901BE7">
              <w:rPr>
                <w:rFonts w:eastAsia="Times New Roman"/>
                <w:iCs/>
                <w:noProof/>
              </w:rPr>
              <w:t>ga</w:t>
            </w:r>
            <w:r w:rsidR="00161193">
              <w:rPr>
                <w:rFonts w:eastAsia="Times New Roman"/>
                <w:iCs/>
                <w:noProof/>
              </w:rPr>
              <w:t xml:space="preserve"> püü</w:t>
            </w:r>
            <w:r w:rsidR="00BA30CE">
              <w:rPr>
                <w:rFonts w:eastAsia="Times New Roman"/>
                <w:iCs/>
                <w:noProof/>
              </w:rPr>
              <w:t>takse</w:t>
            </w:r>
            <w:r w:rsidR="00161193">
              <w:rPr>
                <w:rFonts w:eastAsia="Times New Roman"/>
                <w:iCs/>
                <w:noProof/>
              </w:rPr>
              <w:t xml:space="preserve"> </w:t>
            </w:r>
            <w:r w:rsidR="0035630D">
              <w:rPr>
                <w:rFonts w:eastAsia="Times New Roman"/>
                <w:iCs/>
                <w:noProof/>
              </w:rPr>
              <w:t>esitatud valdkon</w:t>
            </w:r>
            <w:r w:rsidR="002929F9">
              <w:rPr>
                <w:rFonts w:eastAsia="Times New Roman"/>
                <w:iCs/>
                <w:noProof/>
              </w:rPr>
              <w:t>d</w:t>
            </w:r>
            <w:r w:rsidR="0035630D">
              <w:rPr>
                <w:rFonts w:eastAsia="Times New Roman"/>
                <w:iCs/>
                <w:noProof/>
              </w:rPr>
              <w:t xml:space="preserve">likke vajadusi </w:t>
            </w:r>
            <w:r w:rsidR="00901BE7">
              <w:rPr>
                <w:rFonts w:eastAsia="Times New Roman"/>
                <w:iCs/>
                <w:noProof/>
              </w:rPr>
              <w:t xml:space="preserve">katta </w:t>
            </w:r>
            <w:r w:rsidRPr="00485BDE">
              <w:rPr>
                <w:rFonts w:eastAsia="Times New Roman"/>
                <w:iCs/>
                <w:noProof/>
              </w:rPr>
              <w:t xml:space="preserve">nii palju kui võimalik, jättes samas teatava paindlikkuse, et reageerida tulevastele sündmustele ja </w:t>
            </w:r>
            <w:r w:rsidR="00161193">
              <w:rPr>
                <w:rFonts w:eastAsia="Times New Roman"/>
                <w:iCs/>
                <w:noProof/>
              </w:rPr>
              <w:t xml:space="preserve">võimalikele </w:t>
            </w:r>
            <w:r w:rsidRPr="00485BDE">
              <w:rPr>
                <w:rFonts w:eastAsia="Times New Roman"/>
                <w:iCs/>
                <w:noProof/>
              </w:rPr>
              <w:t xml:space="preserve">muutuvatele prioriteetidele. </w:t>
            </w:r>
            <w:r w:rsidR="00B35F61" w:rsidRPr="00B35F61">
              <w:rPr>
                <w:rFonts w:eastAsia="Times New Roman"/>
                <w:iCs/>
                <w:noProof/>
              </w:rPr>
              <w:t>Võimalikud tulevased rakendusmeetmed</w:t>
            </w:r>
            <w:r w:rsidR="008620C0">
              <w:rPr>
                <w:rFonts w:eastAsia="Times New Roman"/>
                <w:iCs/>
                <w:noProof/>
              </w:rPr>
              <w:t xml:space="preserve"> on </w:t>
            </w:r>
            <w:r w:rsidR="00B35F61" w:rsidRPr="00B35F61">
              <w:rPr>
                <w:rFonts w:eastAsia="Times New Roman"/>
                <w:iCs/>
                <w:noProof/>
              </w:rPr>
              <w:t>kooskõlas määruse (EL)</w:t>
            </w:r>
            <w:r w:rsidR="00902CA6">
              <w:rPr>
                <w:rFonts w:eastAsia="Times New Roman"/>
                <w:iCs/>
                <w:noProof/>
              </w:rPr>
              <w:t xml:space="preserve"> </w:t>
            </w:r>
            <w:r w:rsidR="00B35F61" w:rsidRPr="00B35F61">
              <w:rPr>
                <w:rFonts w:eastAsia="Times New Roman"/>
                <w:iCs/>
                <w:noProof/>
              </w:rPr>
              <w:t>2021/1060 artikli 22 lõike 4 punk</w:t>
            </w:r>
            <w:r w:rsidR="00B35F61">
              <w:rPr>
                <w:rFonts w:eastAsia="Times New Roman"/>
                <w:iCs/>
                <w:noProof/>
              </w:rPr>
              <w:t>t</w:t>
            </w:r>
            <w:r w:rsidR="00B35F61" w:rsidRPr="00B35F61">
              <w:rPr>
                <w:rFonts w:eastAsia="Times New Roman"/>
                <w:iCs/>
                <w:noProof/>
              </w:rPr>
              <w:t xml:space="preserve">iga d </w:t>
            </w:r>
            <w:r w:rsidR="00E977A0" w:rsidRPr="00B35F61">
              <w:rPr>
                <w:rFonts w:eastAsia="Times New Roman"/>
                <w:iCs/>
                <w:noProof/>
              </w:rPr>
              <w:t xml:space="preserve">märgitud </w:t>
            </w:r>
            <w:r w:rsidR="00B35F61" w:rsidRPr="00B35F61">
              <w:rPr>
                <w:rFonts w:eastAsia="Times New Roman"/>
                <w:iCs/>
                <w:noProof/>
              </w:rPr>
              <w:t xml:space="preserve">tabelites 3 ja 6 0 euroga, et lisaraha saamisel tagada võimalike kulude tagasiulatuv abikõlblikkus. </w:t>
            </w:r>
            <w:r w:rsidRPr="00485BDE">
              <w:rPr>
                <w:rFonts w:eastAsia="Times New Roman"/>
                <w:iCs/>
                <w:noProof/>
              </w:rPr>
              <w:t xml:space="preserve">Täpsed </w:t>
            </w:r>
            <w:r w:rsidR="00161193">
              <w:rPr>
                <w:rFonts w:eastAsia="Times New Roman"/>
                <w:iCs/>
                <w:noProof/>
              </w:rPr>
              <w:t>tegevus</w:t>
            </w:r>
            <w:r w:rsidRPr="00485BDE">
              <w:rPr>
                <w:rFonts w:eastAsia="Times New Roman"/>
                <w:iCs/>
                <w:noProof/>
              </w:rPr>
              <w:t xml:space="preserve">ed ja </w:t>
            </w:r>
            <w:r w:rsidR="003A2C98">
              <w:rPr>
                <w:rFonts w:eastAsia="Times New Roman"/>
                <w:iCs/>
                <w:noProof/>
              </w:rPr>
              <w:t xml:space="preserve">nende </w:t>
            </w:r>
            <w:r w:rsidRPr="00485BDE">
              <w:rPr>
                <w:rFonts w:eastAsia="Times New Roman"/>
                <w:iCs/>
                <w:noProof/>
              </w:rPr>
              <w:t xml:space="preserve">rahastamisallikad lepitakse kokku riiklike </w:t>
            </w:r>
            <w:r w:rsidR="00161193">
              <w:rPr>
                <w:rFonts w:eastAsia="Times New Roman"/>
                <w:iCs/>
                <w:noProof/>
              </w:rPr>
              <w:t>protsesside</w:t>
            </w:r>
            <w:r w:rsidR="00184EA6">
              <w:rPr>
                <w:rFonts w:eastAsia="Times New Roman"/>
                <w:iCs/>
                <w:noProof/>
              </w:rPr>
              <w:t xml:space="preserve"> </w:t>
            </w:r>
            <w:r w:rsidR="00184EA6">
              <w:rPr>
                <w:rFonts w:eastAsia="Times New Roman"/>
                <w:iCs/>
                <w:noProof/>
              </w:rPr>
              <w:lastRenderedPageBreak/>
              <w:t>kohaselt</w:t>
            </w:r>
            <w:r w:rsidR="003A2C98">
              <w:rPr>
                <w:rFonts w:eastAsia="Times New Roman"/>
                <w:iCs/>
                <w:noProof/>
              </w:rPr>
              <w:t>, arvestades</w:t>
            </w:r>
            <w:r w:rsidRPr="00485BDE">
              <w:rPr>
                <w:rFonts w:eastAsia="Times New Roman"/>
                <w:iCs/>
                <w:noProof/>
              </w:rPr>
              <w:t xml:space="preserve"> koostoimet muude fondidega (nt Varjupaiga-, Rände- ja Integratsioonifond</w:t>
            </w:r>
            <w:r w:rsidR="008D38CE">
              <w:rPr>
                <w:rFonts w:eastAsia="Times New Roman"/>
                <w:iCs/>
                <w:noProof/>
              </w:rPr>
              <w:t xml:space="preserve"> (edaspidi </w:t>
            </w:r>
            <w:r w:rsidR="008D38CE" w:rsidRPr="00421E9D">
              <w:rPr>
                <w:rFonts w:eastAsia="Times New Roman"/>
                <w:i/>
                <w:noProof/>
              </w:rPr>
              <w:t>AMIF</w:t>
            </w:r>
            <w:r w:rsidR="008D38CE">
              <w:rPr>
                <w:rFonts w:eastAsia="Times New Roman"/>
                <w:iCs/>
                <w:noProof/>
              </w:rPr>
              <w:t>)</w:t>
            </w:r>
            <w:r w:rsidRPr="00485BDE">
              <w:rPr>
                <w:rFonts w:eastAsia="Times New Roman"/>
                <w:iCs/>
                <w:noProof/>
              </w:rPr>
              <w:t>, Sisejulgeolekufond</w:t>
            </w:r>
            <w:r w:rsidR="008D38CE">
              <w:rPr>
                <w:rFonts w:eastAsia="Times New Roman"/>
                <w:iCs/>
                <w:noProof/>
              </w:rPr>
              <w:t xml:space="preserve"> (edaspidi </w:t>
            </w:r>
            <w:r w:rsidR="008D38CE" w:rsidRPr="00421E9D">
              <w:rPr>
                <w:rFonts w:eastAsia="Times New Roman"/>
                <w:i/>
                <w:noProof/>
              </w:rPr>
              <w:t>ISF</w:t>
            </w:r>
            <w:r w:rsidR="008D38CE">
              <w:rPr>
                <w:rFonts w:eastAsia="Times New Roman"/>
                <w:iCs/>
                <w:noProof/>
              </w:rPr>
              <w:t>)</w:t>
            </w:r>
            <w:r w:rsidRPr="00485BDE">
              <w:rPr>
                <w:rFonts w:eastAsia="Times New Roman"/>
                <w:iCs/>
                <w:noProof/>
              </w:rPr>
              <w:t xml:space="preserve">, </w:t>
            </w:r>
            <w:r w:rsidR="00184EA6">
              <w:rPr>
                <w:rFonts w:eastAsia="Times New Roman"/>
                <w:iCs/>
                <w:noProof/>
              </w:rPr>
              <w:t>ü</w:t>
            </w:r>
            <w:r w:rsidR="003A2C98">
              <w:rPr>
                <w:rFonts w:eastAsia="Times New Roman"/>
                <w:iCs/>
                <w:noProof/>
              </w:rPr>
              <w:t>htekuuluvuspoliitikafondid</w:t>
            </w:r>
            <w:r w:rsidR="00184EA6">
              <w:rPr>
                <w:rFonts w:eastAsia="Times New Roman"/>
                <w:iCs/>
                <w:noProof/>
              </w:rPr>
              <w:t xml:space="preserve"> ning</w:t>
            </w:r>
            <w:r w:rsidRPr="00485BDE">
              <w:rPr>
                <w:rFonts w:eastAsia="Times New Roman"/>
                <w:iCs/>
                <w:noProof/>
              </w:rPr>
              <w:t xml:space="preserve"> </w:t>
            </w:r>
            <w:r w:rsidR="00184EA6">
              <w:rPr>
                <w:rFonts w:eastAsia="Times New Roman"/>
                <w:iCs/>
                <w:noProof/>
              </w:rPr>
              <w:t>t</w:t>
            </w:r>
            <w:r w:rsidR="003A2C98">
              <w:rPr>
                <w:rFonts w:eastAsia="Times New Roman"/>
                <w:iCs/>
                <w:noProof/>
              </w:rPr>
              <w:t>ollikontrolliseadmete rahastu</w:t>
            </w:r>
            <w:r w:rsidRPr="00485BDE">
              <w:rPr>
                <w:rFonts w:eastAsia="Times New Roman"/>
                <w:iCs/>
                <w:noProof/>
              </w:rPr>
              <w:t>)</w:t>
            </w:r>
            <w:r w:rsidR="003A2C98">
              <w:rPr>
                <w:rFonts w:eastAsia="Times New Roman"/>
                <w:iCs/>
                <w:noProof/>
              </w:rPr>
              <w:t>. M</w:t>
            </w:r>
            <w:r w:rsidRPr="00485BDE">
              <w:rPr>
                <w:rFonts w:eastAsia="Times New Roman"/>
                <w:iCs/>
                <w:noProof/>
              </w:rPr>
              <w:t>inisteeriumide, Euroopa Komisjoni, ametite ja muude asjaomaste sidusrühmade teabevahetuse</w:t>
            </w:r>
            <w:r w:rsidR="008E12E8">
              <w:rPr>
                <w:rFonts w:eastAsia="Times New Roman"/>
                <w:iCs/>
                <w:noProof/>
              </w:rPr>
              <w:t>ga</w:t>
            </w:r>
            <w:r w:rsidR="003A2C98">
              <w:rPr>
                <w:rFonts w:eastAsia="Times New Roman"/>
                <w:iCs/>
                <w:noProof/>
              </w:rPr>
              <w:t xml:space="preserve"> välditak</w:t>
            </w:r>
            <w:r w:rsidR="00184EA6">
              <w:rPr>
                <w:rFonts w:eastAsia="Times New Roman"/>
                <w:iCs/>
                <w:noProof/>
              </w:rPr>
              <w:t>s</w:t>
            </w:r>
            <w:r w:rsidR="003A2C98">
              <w:rPr>
                <w:rFonts w:eastAsia="Times New Roman"/>
                <w:iCs/>
                <w:noProof/>
              </w:rPr>
              <w:t>e tegevuste topeltrahastamist</w:t>
            </w:r>
            <w:r w:rsidRPr="00485BDE">
              <w:rPr>
                <w:rFonts w:eastAsia="Times New Roman"/>
                <w:iCs/>
                <w:noProof/>
              </w:rPr>
              <w:t>.</w:t>
            </w:r>
          </w:p>
          <w:p w14:paraId="4B22EC06" w14:textId="77777777" w:rsidR="00740AB5" w:rsidRDefault="00485BDE" w:rsidP="00421E9D">
            <w:pPr>
              <w:spacing w:after="200"/>
              <w:rPr>
                <w:ins w:id="15" w:author="Aivi Kuivonen" w:date="2025-07-18T10:02:00Z" w16du:dateUtc="2025-07-18T07:02:00Z"/>
                <w:rFonts w:eastAsia="Times New Roman"/>
                <w:iCs/>
                <w:noProof/>
              </w:rPr>
            </w:pPr>
            <w:r w:rsidRPr="00485BDE">
              <w:rPr>
                <w:rFonts w:eastAsia="Times New Roman"/>
                <w:iCs/>
                <w:noProof/>
              </w:rPr>
              <w:t xml:space="preserve">Kuna </w:t>
            </w:r>
            <w:r w:rsidR="00AF77C5">
              <w:rPr>
                <w:rFonts w:eastAsia="Times New Roman"/>
                <w:iCs/>
                <w:noProof/>
              </w:rPr>
              <w:t xml:space="preserve">piirihalduse ja viisapoliitika </w:t>
            </w:r>
            <w:r w:rsidR="00184EA6">
              <w:rPr>
                <w:rFonts w:eastAsia="Times New Roman"/>
                <w:iCs/>
                <w:noProof/>
              </w:rPr>
              <w:t>katsumused</w:t>
            </w:r>
            <w:r w:rsidRPr="00485BDE">
              <w:rPr>
                <w:rFonts w:eastAsia="Times New Roman"/>
                <w:iCs/>
                <w:noProof/>
              </w:rPr>
              <w:t xml:space="preserve"> </w:t>
            </w:r>
            <w:r w:rsidR="00AF77C5">
              <w:rPr>
                <w:rFonts w:eastAsia="Times New Roman"/>
                <w:iCs/>
                <w:noProof/>
              </w:rPr>
              <w:t>on</w:t>
            </w:r>
            <w:r w:rsidRPr="00485BDE">
              <w:rPr>
                <w:rFonts w:eastAsia="Times New Roman"/>
                <w:iCs/>
                <w:noProof/>
              </w:rPr>
              <w:t xml:space="preserve"> </w:t>
            </w:r>
            <w:r w:rsidR="00AF77C5">
              <w:rPr>
                <w:rFonts w:eastAsia="Times New Roman"/>
                <w:iCs/>
                <w:noProof/>
              </w:rPr>
              <w:t>jäänud peamiselt</w:t>
            </w:r>
            <w:r w:rsidRPr="00485BDE">
              <w:rPr>
                <w:rFonts w:eastAsia="Times New Roman"/>
                <w:iCs/>
                <w:noProof/>
              </w:rPr>
              <w:t xml:space="preserve"> sama</w:t>
            </w:r>
            <w:r w:rsidR="00AF77C5">
              <w:rPr>
                <w:rFonts w:eastAsia="Times New Roman"/>
                <w:iCs/>
                <w:noProof/>
              </w:rPr>
              <w:t>ks</w:t>
            </w:r>
            <w:r w:rsidRPr="00485BDE">
              <w:rPr>
                <w:rFonts w:eastAsia="Times New Roman"/>
                <w:iCs/>
                <w:noProof/>
              </w:rPr>
              <w:t>, keskend</w:t>
            </w:r>
            <w:r w:rsidR="00184EA6">
              <w:rPr>
                <w:rFonts w:eastAsia="Times New Roman"/>
                <w:iCs/>
                <w:noProof/>
              </w:rPr>
              <w:t>utakse</w:t>
            </w:r>
            <w:r w:rsidRPr="00485BDE">
              <w:rPr>
                <w:rFonts w:eastAsia="Times New Roman"/>
                <w:iCs/>
                <w:noProof/>
              </w:rPr>
              <w:t xml:space="preserve"> </w:t>
            </w:r>
            <w:r w:rsidR="00AF77C5">
              <w:rPr>
                <w:rFonts w:eastAsia="Times New Roman"/>
                <w:iCs/>
                <w:noProof/>
              </w:rPr>
              <w:t xml:space="preserve">ka </w:t>
            </w:r>
            <w:r w:rsidRPr="00485BDE">
              <w:rPr>
                <w:rFonts w:eastAsia="Times New Roman"/>
                <w:iCs/>
                <w:noProof/>
              </w:rPr>
              <w:t xml:space="preserve">BMVI </w:t>
            </w:r>
            <w:r w:rsidR="00AF77C5">
              <w:rPr>
                <w:rFonts w:eastAsia="Times New Roman"/>
                <w:iCs/>
                <w:noProof/>
              </w:rPr>
              <w:t>rakenduskava</w:t>
            </w:r>
            <w:r w:rsidR="00184EA6">
              <w:rPr>
                <w:rFonts w:eastAsia="Times New Roman"/>
                <w:iCs/>
                <w:noProof/>
              </w:rPr>
              <w:t>s</w:t>
            </w:r>
            <w:r w:rsidRPr="00485BDE">
              <w:rPr>
                <w:rFonts w:eastAsia="Times New Roman"/>
                <w:iCs/>
                <w:noProof/>
              </w:rPr>
              <w:t xml:space="preserve"> </w:t>
            </w:r>
            <w:r w:rsidR="00AF77C5" w:rsidRPr="00485BDE">
              <w:rPr>
                <w:rFonts w:eastAsia="Times New Roman"/>
                <w:iCs/>
                <w:noProof/>
              </w:rPr>
              <w:t>sarnastele tegevustele</w:t>
            </w:r>
            <w:r w:rsidR="00AF77C5">
              <w:rPr>
                <w:rFonts w:eastAsia="Times New Roman"/>
                <w:iCs/>
                <w:noProof/>
              </w:rPr>
              <w:t>, mida rahastati</w:t>
            </w:r>
            <w:r w:rsidR="00AF77C5" w:rsidRPr="00485BDE">
              <w:rPr>
                <w:rFonts w:eastAsia="Times New Roman"/>
                <w:iCs/>
                <w:noProof/>
              </w:rPr>
              <w:t xml:space="preserve"> </w:t>
            </w:r>
            <w:r w:rsidR="002929F9">
              <w:rPr>
                <w:rFonts w:eastAsia="Times New Roman"/>
                <w:iCs/>
                <w:noProof/>
              </w:rPr>
              <w:t>EL</w:t>
            </w:r>
            <w:r w:rsidR="008E12E8">
              <w:rPr>
                <w:rFonts w:eastAsia="Times New Roman"/>
                <w:iCs/>
                <w:noProof/>
              </w:rPr>
              <w:t>i</w:t>
            </w:r>
            <w:r w:rsidR="002929F9">
              <w:rPr>
                <w:rFonts w:eastAsia="Times New Roman"/>
                <w:iCs/>
                <w:noProof/>
              </w:rPr>
              <w:t xml:space="preserve"> eelarveperioodil</w:t>
            </w:r>
            <w:r w:rsidRPr="00485BDE">
              <w:rPr>
                <w:rFonts w:eastAsia="Times New Roman"/>
                <w:iCs/>
                <w:noProof/>
              </w:rPr>
              <w:t xml:space="preserve"> 2014–2020 ISFB</w:t>
            </w:r>
            <w:r w:rsidR="00AF77C5">
              <w:rPr>
                <w:rFonts w:eastAsia="Times New Roman"/>
                <w:iCs/>
                <w:noProof/>
              </w:rPr>
              <w:t>st</w:t>
            </w:r>
            <w:r w:rsidRPr="00485BDE">
              <w:rPr>
                <w:rFonts w:eastAsia="Times New Roman"/>
                <w:iCs/>
                <w:noProof/>
              </w:rPr>
              <w:t xml:space="preserve">. </w:t>
            </w:r>
            <w:ins w:id="16" w:author="Aivi Kuivonen" w:date="2025-07-07T12:14:00Z">
              <w:r w:rsidR="00196437">
                <w:rPr>
                  <w:rFonts w:eastAsia="Times New Roman"/>
                  <w:iCs/>
                  <w:noProof/>
                </w:rPr>
                <w:t>Lisanduvad</w:t>
              </w:r>
            </w:ins>
            <w:ins w:id="17" w:author="Aivi Kuivonen" w:date="2025-07-07T12:15:00Z">
              <w:r w:rsidR="00196437">
                <w:rPr>
                  <w:rFonts w:eastAsia="Times New Roman"/>
                  <w:iCs/>
                  <w:noProof/>
                </w:rPr>
                <w:t xml:space="preserve"> </w:t>
              </w:r>
            </w:ins>
            <w:ins w:id="18" w:author="Aivi Kuivonen" w:date="2025-07-07T12:14:00Z">
              <w:r w:rsidR="00196437">
                <w:rPr>
                  <w:rFonts w:eastAsia="Times New Roman"/>
                  <w:iCs/>
                  <w:noProof/>
                </w:rPr>
                <w:t>v</w:t>
              </w:r>
            </w:ins>
            <w:ins w:id="19" w:author="Aivi Kuivonen" w:date="2025-07-07T12:11:00Z">
              <w:r w:rsidR="00196437" w:rsidRPr="00196437">
                <w:rPr>
                  <w:rFonts w:eastAsia="Times New Roman"/>
                  <w:iCs/>
                  <w:noProof/>
                </w:rPr>
                <w:t>arjupaiga- ja rände</w:t>
              </w:r>
            </w:ins>
            <w:ins w:id="20" w:author="Aivi Kuivonen" w:date="2025-07-07T12:25:00Z">
              <w:r w:rsidR="00DD1950">
                <w:rPr>
                  <w:rFonts w:eastAsia="Times New Roman"/>
                  <w:iCs/>
                  <w:noProof/>
                </w:rPr>
                <w:t>halduse reformi</w:t>
              </w:r>
            </w:ins>
            <w:ins w:id="21" w:author="Aivi Kuivonen" w:date="2025-07-07T12:26:00Z">
              <w:r w:rsidR="00DD1950">
                <w:rPr>
                  <w:rFonts w:eastAsia="Times New Roman"/>
                  <w:iCs/>
                  <w:noProof/>
                </w:rPr>
                <w:t xml:space="preserve"> </w:t>
              </w:r>
            </w:ins>
            <w:ins w:id="22" w:author="Aivi Kuivonen" w:date="2025-07-07T12:16:00Z">
              <w:r w:rsidR="00196437">
                <w:rPr>
                  <w:rFonts w:eastAsia="Times New Roman"/>
                  <w:iCs/>
                  <w:noProof/>
                </w:rPr>
                <w:t xml:space="preserve">riikliku </w:t>
              </w:r>
            </w:ins>
            <w:ins w:id="23" w:author="Aivi Kuivonen" w:date="2025-07-07T12:11:00Z">
              <w:r w:rsidR="00196437" w:rsidRPr="00196437">
                <w:rPr>
                  <w:rFonts w:eastAsia="Times New Roman"/>
                  <w:iCs/>
                  <w:noProof/>
                </w:rPr>
                <w:t>rakend</w:t>
              </w:r>
            </w:ins>
            <w:ins w:id="24" w:author="Aivi Kuivonen" w:date="2025-07-07T12:16:00Z">
              <w:r w:rsidR="00196437">
                <w:rPr>
                  <w:rFonts w:eastAsia="Times New Roman"/>
                  <w:iCs/>
                  <w:noProof/>
                </w:rPr>
                <w:t>uskavaga</w:t>
              </w:r>
            </w:ins>
            <w:ins w:id="25" w:author="Aivi Kuivonen" w:date="2025-07-07T12:11:00Z">
              <w:r w:rsidR="00196437" w:rsidRPr="00196437">
                <w:rPr>
                  <w:rFonts w:eastAsia="Times New Roman"/>
                  <w:iCs/>
                  <w:noProof/>
                </w:rPr>
                <w:t xml:space="preserve"> </w:t>
              </w:r>
            </w:ins>
            <w:ins w:id="26" w:author="Aivi Kuivonen" w:date="2025-07-07T12:14:00Z">
              <w:r w:rsidR="00196437">
                <w:rPr>
                  <w:rFonts w:eastAsia="Times New Roman"/>
                  <w:iCs/>
                  <w:noProof/>
                </w:rPr>
                <w:t>seotud</w:t>
              </w:r>
            </w:ins>
            <w:ins w:id="27" w:author="Aivi Kuivonen" w:date="2025-07-07T12:11:00Z">
              <w:r w:rsidR="00196437" w:rsidRPr="00196437">
                <w:rPr>
                  <w:rFonts w:eastAsia="Times New Roman"/>
                  <w:iCs/>
                  <w:noProof/>
                </w:rPr>
                <w:t xml:space="preserve"> tegevus</w:t>
              </w:r>
            </w:ins>
            <w:ins w:id="28" w:author="Aivi Kuivonen" w:date="2025-07-07T12:15:00Z">
              <w:r w:rsidR="00196437">
                <w:rPr>
                  <w:rFonts w:eastAsia="Times New Roman"/>
                  <w:iCs/>
                  <w:noProof/>
                </w:rPr>
                <w:t>ed</w:t>
              </w:r>
            </w:ins>
            <w:ins w:id="29" w:author="Aivi Kuivonen" w:date="2025-07-07T12:16:00Z">
              <w:r w:rsidR="00196437">
                <w:rPr>
                  <w:rFonts w:eastAsia="Times New Roman"/>
                  <w:iCs/>
                  <w:noProof/>
                </w:rPr>
                <w:t>, mis tuleb ellu viia kooskõlas</w:t>
              </w:r>
            </w:ins>
            <w:ins w:id="30" w:author="Aivi Kuivonen" w:date="2025-07-07T12:11:00Z">
              <w:r w:rsidR="00196437" w:rsidRPr="00196437">
                <w:rPr>
                  <w:rFonts w:eastAsia="Times New Roman"/>
                  <w:iCs/>
                  <w:noProof/>
                </w:rPr>
                <w:t xml:space="preserve"> uue liidu õigustikuga</w:t>
              </w:r>
            </w:ins>
            <w:ins w:id="31" w:author="Aivi Kuivonen" w:date="2025-07-07T12:17:00Z">
              <w:r w:rsidR="00196437">
                <w:rPr>
                  <w:rFonts w:eastAsia="Times New Roman"/>
                  <w:iCs/>
                  <w:noProof/>
                </w:rPr>
                <w:t>. E</w:t>
              </w:r>
            </w:ins>
            <w:ins w:id="32" w:author="Aivi Kuivonen" w:date="2025-07-07T12:11:00Z">
              <w:r w:rsidR="00196437" w:rsidRPr="00196437">
                <w:rPr>
                  <w:rFonts w:eastAsia="Times New Roman"/>
                  <w:iCs/>
                  <w:noProof/>
                </w:rPr>
                <w:t xml:space="preserve">rilist tähelepanu </w:t>
              </w:r>
            </w:ins>
            <w:ins w:id="33" w:author="Aivi Kuivonen" w:date="2025-07-07T12:17:00Z">
              <w:r w:rsidR="00196437">
                <w:rPr>
                  <w:rFonts w:eastAsia="Times New Roman"/>
                  <w:iCs/>
                  <w:noProof/>
                </w:rPr>
                <w:t xml:space="preserve">pööratakse </w:t>
              </w:r>
            </w:ins>
            <w:ins w:id="34" w:author="Aivi Kuivonen" w:date="2025-07-07T12:11:00Z">
              <w:r w:rsidR="00196437" w:rsidRPr="00196437">
                <w:rPr>
                  <w:rFonts w:eastAsia="Times New Roman"/>
                  <w:iCs/>
                  <w:noProof/>
                </w:rPr>
                <w:t>kolmandate riikide kodanike</w:t>
              </w:r>
            </w:ins>
            <w:ins w:id="35" w:author="Aivi Kuivonen" w:date="2025-07-07T12:30:00Z">
              <w:r w:rsidR="00E073D4">
                <w:rPr>
                  <w:rFonts w:eastAsia="Times New Roman"/>
                  <w:iCs/>
                  <w:noProof/>
                </w:rPr>
                <w:t>le tehtava</w:t>
              </w:r>
            </w:ins>
            <w:ins w:id="36" w:author="Aivi Kuivonen" w:date="2025-07-07T12:11:00Z">
              <w:r w:rsidR="00196437" w:rsidRPr="00196437">
                <w:rPr>
                  <w:rFonts w:eastAsia="Times New Roman"/>
                  <w:iCs/>
                  <w:noProof/>
                </w:rPr>
                <w:t xml:space="preserve"> taustakontrolli </w:t>
              </w:r>
            </w:ins>
            <w:ins w:id="37" w:author="Aivi Kuivonen" w:date="2025-07-07T12:12:00Z">
              <w:r w:rsidR="00196437">
                <w:rPr>
                  <w:rFonts w:eastAsia="Times New Roman"/>
                  <w:iCs/>
                  <w:noProof/>
                </w:rPr>
                <w:t>võime tõstmisele</w:t>
              </w:r>
            </w:ins>
            <w:ins w:id="38" w:author="Aivi Kuivonen" w:date="2025-07-07T12:11:00Z">
              <w:r w:rsidR="00196437" w:rsidRPr="00196437">
                <w:rPr>
                  <w:rFonts w:eastAsia="Times New Roman"/>
                  <w:iCs/>
                  <w:noProof/>
                </w:rPr>
                <w:t xml:space="preserve">, aga ka </w:t>
              </w:r>
            </w:ins>
            <w:ins w:id="39" w:author="Aivi Kuivonen" w:date="2025-07-07T12:27:00Z">
              <w:r w:rsidR="00E073D4">
                <w:rPr>
                  <w:rFonts w:eastAsia="Times New Roman"/>
                  <w:iCs/>
                  <w:noProof/>
                </w:rPr>
                <w:t>varjupaiga- ja rändeasjade andmebaasi</w:t>
              </w:r>
            </w:ins>
            <w:ins w:id="40" w:author="Aivi Kuivonen" w:date="2025-07-07T12:18:00Z">
              <w:r w:rsidR="00196437">
                <w:rPr>
                  <w:rFonts w:eastAsia="Times New Roman"/>
                  <w:iCs/>
                  <w:noProof/>
                </w:rPr>
                <w:t xml:space="preserve"> “</w:t>
              </w:r>
            </w:ins>
            <w:ins w:id="41" w:author="Aivi Kuivonen" w:date="2025-07-07T12:11:00Z">
              <w:r w:rsidR="00196437" w:rsidRPr="00196437">
                <w:rPr>
                  <w:rFonts w:eastAsia="Times New Roman"/>
                  <w:iCs/>
                  <w:noProof/>
                </w:rPr>
                <w:t>EURODAC</w:t>
              </w:r>
            </w:ins>
            <w:ins w:id="42" w:author="Aivi Kuivonen" w:date="2025-07-07T12:18:00Z">
              <w:r w:rsidR="00196437">
                <w:rPr>
                  <w:rFonts w:eastAsia="Times New Roman"/>
                  <w:iCs/>
                  <w:noProof/>
                </w:rPr>
                <w:t>” arendamisele</w:t>
              </w:r>
            </w:ins>
            <w:ins w:id="43" w:author="Aivi Kuivonen" w:date="2025-07-07T12:11:00Z">
              <w:r w:rsidR="00196437" w:rsidRPr="00196437">
                <w:rPr>
                  <w:rFonts w:eastAsia="Times New Roman"/>
                  <w:iCs/>
                  <w:noProof/>
                </w:rPr>
                <w:t xml:space="preserve"> piirihalduse eesmärgil. Neid tegevusi rahastatakse erimeetme kaudu ning need aitavad kaasa </w:t>
              </w:r>
            </w:ins>
            <w:ins w:id="44" w:author="Aivi Kuivonen" w:date="2025-07-07T12:37:00Z">
              <w:r w:rsidR="001725AC" w:rsidRPr="00196437">
                <w:rPr>
                  <w:rFonts w:eastAsia="Times New Roman"/>
                  <w:iCs/>
                  <w:noProof/>
                </w:rPr>
                <w:t xml:space="preserve">eelkõige </w:t>
              </w:r>
            </w:ins>
            <w:ins w:id="45" w:author="Aivi Kuivonen" w:date="2025-07-07T12:48:00Z">
              <w:r w:rsidR="003334DB">
                <w:rPr>
                  <w:rFonts w:eastAsia="Times New Roman"/>
                  <w:iCs/>
                  <w:noProof/>
                </w:rPr>
                <w:t>rände</w:t>
              </w:r>
              <w:r w:rsidR="003334DB" w:rsidRPr="00196437">
                <w:rPr>
                  <w:rFonts w:eastAsia="Times New Roman"/>
                  <w:iCs/>
                  <w:noProof/>
                </w:rPr>
                <w:t xml:space="preserve">pakti </w:t>
              </w:r>
            </w:ins>
            <w:ins w:id="46" w:author="Aivi Kuivonen" w:date="2025-07-07T12:11:00Z">
              <w:r w:rsidR="00196437" w:rsidRPr="00196437">
                <w:rPr>
                  <w:rFonts w:eastAsia="Times New Roman"/>
                  <w:iCs/>
                  <w:noProof/>
                </w:rPr>
                <w:t>2. ploki „Uus süsteem rändevoogude haldamiseks ELi välispiiridel“ ja 1. ploki „EURODAC“</w:t>
              </w:r>
            </w:ins>
            <w:ins w:id="47" w:author="Aivi Kuivonen" w:date="2025-07-07T12:37:00Z">
              <w:r w:rsidR="001725AC">
                <w:rPr>
                  <w:rFonts w:eastAsia="Times New Roman"/>
                  <w:iCs/>
                  <w:noProof/>
                </w:rPr>
                <w:t xml:space="preserve"> ellu viimisele</w:t>
              </w:r>
            </w:ins>
            <w:ins w:id="48" w:author="Aivi Kuivonen" w:date="2025-07-07T12:11:00Z">
              <w:r w:rsidR="00196437" w:rsidRPr="00196437">
                <w:rPr>
                  <w:rFonts w:eastAsia="Times New Roman"/>
                  <w:iCs/>
                  <w:noProof/>
                </w:rPr>
                <w:t>.</w:t>
              </w:r>
            </w:ins>
          </w:p>
          <w:p w14:paraId="47B93C9E" w14:textId="77777777" w:rsidR="00740AB5" w:rsidRDefault="00196437" w:rsidP="00421E9D">
            <w:pPr>
              <w:spacing w:after="200"/>
              <w:rPr>
                <w:ins w:id="49" w:author="Aivi Kuivonen" w:date="2025-07-18T10:03:00Z" w16du:dateUtc="2025-07-18T07:03:00Z"/>
                <w:rFonts w:eastAsia="Times New Roman"/>
                <w:iCs/>
                <w:noProof/>
              </w:rPr>
            </w:pPr>
            <w:r>
              <w:rPr>
                <w:rFonts w:eastAsia="Times New Roman"/>
                <w:iCs/>
                <w:noProof/>
              </w:rPr>
              <w:t>Toetust jagatakse toetuse andmise tingimuste õiguasaktide ja toetuslepingute alusel</w:t>
            </w:r>
            <w:r w:rsidR="001725AC">
              <w:rPr>
                <w:rFonts w:eastAsia="Times New Roman"/>
                <w:iCs/>
                <w:noProof/>
              </w:rPr>
              <w:t>.</w:t>
            </w:r>
            <w:r w:rsidRPr="00485BDE">
              <w:rPr>
                <w:rFonts w:eastAsia="Times New Roman"/>
                <w:iCs/>
                <w:noProof/>
              </w:rPr>
              <w:t xml:space="preserve"> </w:t>
            </w:r>
            <w:r w:rsidR="00485BDE" w:rsidRPr="00485BDE">
              <w:rPr>
                <w:rFonts w:eastAsia="Times New Roman"/>
                <w:iCs/>
                <w:noProof/>
              </w:rPr>
              <w:t xml:space="preserve">BMVI </w:t>
            </w:r>
            <w:r w:rsidR="00AF77C5">
              <w:rPr>
                <w:rFonts w:eastAsia="Times New Roman"/>
                <w:iCs/>
                <w:noProof/>
              </w:rPr>
              <w:t>rakenduskava</w:t>
            </w:r>
            <w:r w:rsidR="00485BDE" w:rsidRPr="00485BDE">
              <w:rPr>
                <w:rFonts w:eastAsia="Times New Roman"/>
                <w:iCs/>
                <w:noProof/>
              </w:rPr>
              <w:t xml:space="preserve"> </w:t>
            </w:r>
            <w:r w:rsidR="00AF77C5">
              <w:rPr>
                <w:rFonts w:eastAsia="Times New Roman"/>
                <w:iCs/>
                <w:noProof/>
              </w:rPr>
              <w:t>elluviimisel kasutatakse võimaluse korral</w:t>
            </w:r>
            <w:r w:rsidR="00485BDE" w:rsidRPr="00485BDE">
              <w:rPr>
                <w:rFonts w:eastAsia="Times New Roman"/>
                <w:iCs/>
                <w:noProof/>
              </w:rPr>
              <w:t xml:space="preserve"> lihtsustamismeetmeid, et vähendada halduskoormust ning suurendada tõhusust, tulemuslikkust ja säästlikkust. BMVI </w:t>
            </w:r>
            <w:r w:rsidR="00AF77C5">
              <w:rPr>
                <w:rFonts w:eastAsia="Times New Roman"/>
                <w:iCs/>
                <w:noProof/>
              </w:rPr>
              <w:t>rakenduskavas</w:t>
            </w:r>
            <w:r w:rsidR="00485BDE" w:rsidRPr="00485BDE">
              <w:rPr>
                <w:rFonts w:eastAsia="Times New Roman"/>
                <w:iCs/>
                <w:noProof/>
              </w:rPr>
              <w:t xml:space="preserve"> nähakse ette mitu meedet, millega toetatakse ELi välispiiri valvamise ja piirikontrolli </w:t>
            </w:r>
            <w:r w:rsidR="001E7E00">
              <w:rPr>
                <w:rFonts w:eastAsia="Times New Roman"/>
                <w:iCs/>
                <w:noProof/>
              </w:rPr>
              <w:t>võime</w:t>
            </w:r>
            <w:r w:rsidR="00485BDE" w:rsidRPr="00485BDE">
              <w:rPr>
                <w:rFonts w:eastAsia="Times New Roman"/>
                <w:iCs/>
                <w:noProof/>
              </w:rPr>
              <w:t xml:space="preserve"> suurendamist. Meetmed aitavad </w:t>
            </w:r>
            <w:r w:rsidR="00184EA6">
              <w:rPr>
                <w:rFonts w:eastAsia="Times New Roman"/>
                <w:iCs/>
                <w:noProof/>
              </w:rPr>
              <w:t>täita</w:t>
            </w:r>
            <w:r w:rsidR="00485BDE" w:rsidRPr="00485BDE">
              <w:rPr>
                <w:rFonts w:eastAsia="Times New Roman"/>
                <w:iCs/>
                <w:noProof/>
              </w:rPr>
              <w:t xml:space="preserve"> määruses</w:t>
            </w:r>
            <w:r w:rsidR="00CC50AC" w:rsidRPr="00CC50AC">
              <w:rPr>
                <w:rFonts w:eastAsia="Times New Roman"/>
                <w:iCs/>
                <w:noProof/>
              </w:rPr>
              <w:t xml:space="preserve"> </w:t>
            </w:r>
            <w:r w:rsidR="00CC50AC" w:rsidRPr="00CC50AC">
              <w:rPr>
                <w:rFonts w:eastAsia="Times New Roman"/>
                <w:noProof/>
              </w:rPr>
              <w:t xml:space="preserve">(EL) 2019/1896 </w:t>
            </w:r>
            <w:r w:rsidR="00CC50AC">
              <w:rPr>
                <w:rFonts w:eastAsia="Times New Roman"/>
                <w:iCs/>
                <w:noProof/>
                <w:lang w:val="et-EE"/>
              </w:rPr>
              <w:t xml:space="preserve">(edaspidi ka </w:t>
            </w:r>
            <w:r w:rsidR="00CC50AC" w:rsidRPr="00421E9D">
              <w:rPr>
                <w:rFonts w:eastAsia="Times New Roman"/>
                <w:i/>
                <w:noProof/>
                <w:lang w:val="et-EE"/>
              </w:rPr>
              <w:t>Euroopa piiri- ja rannikuvalve määrus</w:t>
            </w:r>
            <w:r w:rsidR="00CC50AC">
              <w:rPr>
                <w:rFonts w:eastAsia="Times New Roman"/>
                <w:iCs/>
                <w:noProof/>
                <w:lang w:val="et-EE"/>
              </w:rPr>
              <w:t>)</w:t>
            </w:r>
            <w:r w:rsidR="00485BDE" w:rsidRPr="00CC50AC">
              <w:rPr>
                <w:rFonts w:eastAsia="Times New Roman"/>
                <w:iCs/>
                <w:noProof/>
              </w:rPr>
              <w:t xml:space="preserve"> </w:t>
            </w:r>
            <w:r w:rsidR="00485BDE" w:rsidRPr="00485BDE">
              <w:rPr>
                <w:rFonts w:eastAsia="Times New Roman"/>
                <w:iCs/>
                <w:noProof/>
              </w:rPr>
              <w:t>sätestatud nõu</w:t>
            </w:r>
            <w:r w:rsidR="00184EA6">
              <w:rPr>
                <w:rFonts w:eastAsia="Times New Roman"/>
                <w:iCs/>
                <w:noProof/>
              </w:rPr>
              <w:t>deid</w:t>
            </w:r>
            <w:r w:rsidR="00485BDE" w:rsidRPr="00485BDE">
              <w:rPr>
                <w:rFonts w:eastAsia="Times New Roman"/>
                <w:iCs/>
                <w:noProof/>
              </w:rPr>
              <w:t xml:space="preserve">, </w:t>
            </w:r>
            <w:r w:rsidR="00184EA6">
              <w:rPr>
                <w:rFonts w:eastAsia="Times New Roman"/>
                <w:iCs/>
                <w:noProof/>
              </w:rPr>
              <w:t xml:space="preserve">parandada </w:t>
            </w:r>
            <w:r w:rsidR="00485BDE" w:rsidRPr="00485BDE">
              <w:rPr>
                <w:rFonts w:eastAsia="Times New Roman"/>
                <w:iCs/>
                <w:noProof/>
              </w:rPr>
              <w:t>teabevahetus</w:t>
            </w:r>
            <w:r w:rsidR="00184EA6">
              <w:rPr>
                <w:rFonts w:eastAsia="Times New Roman"/>
                <w:iCs/>
                <w:noProof/>
              </w:rPr>
              <w:t>t</w:t>
            </w:r>
            <w:r w:rsidR="00485BDE" w:rsidRPr="00485BDE">
              <w:rPr>
                <w:rFonts w:eastAsia="Times New Roman"/>
                <w:iCs/>
                <w:noProof/>
              </w:rPr>
              <w:t xml:space="preserve">, </w:t>
            </w:r>
            <w:r w:rsidR="00184EA6">
              <w:rPr>
                <w:rFonts w:eastAsia="Times New Roman"/>
                <w:iCs/>
                <w:noProof/>
              </w:rPr>
              <w:t xml:space="preserve">tagada </w:t>
            </w:r>
            <w:r w:rsidR="00485BDE" w:rsidRPr="00485BDE">
              <w:rPr>
                <w:rFonts w:eastAsia="Times New Roman"/>
                <w:iCs/>
                <w:noProof/>
              </w:rPr>
              <w:t>kooskõlas ELi standarditega</w:t>
            </w:r>
            <w:r w:rsidR="00184EA6">
              <w:rPr>
                <w:rFonts w:eastAsia="Times New Roman"/>
                <w:iCs/>
                <w:noProof/>
              </w:rPr>
              <w:t xml:space="preserve"> välispiiri kontroll</w:t>
            </w:r>
            <w:r w:rsidR="00485BDE" w:rsidRPr="00485BDE">
              <w:rPr>
                <w:rFonts w:eastAsia="Times New Roman"/>
                <w:iCs/>
                <w:noProof/>
              </w:rPr>
              <w:t xml:space="preserve"> ja </w:t>
            </w:r>
            <w:r w:rsidR="00184EA6">
              <w:rPr>
                <w:rFonts w:eastAsia="Times New Roman"/>
                <w:iCs/>
                <w:noProof/>
              </w:rPr>
              <w:t xml:space="preserve">kohaldada </w:t>
            </w:r>
            <w:r w:rsidR="00485BDE" w:rsidRPr="00485BDE">
              <w:rPr>
                <w:rFonts w:eastAsia="Times New Roman"/>
                <w:iCs/>
                <w:noProof/>
              </w:rPr>
              <w:t xml:space="preserve">ELi </w:t>
            </w:r>
            <w:r w:rsidR="001E7E00">
              <w:rPr>
                <w:rFonts w:eastAsia="Times New Roman"/>
                <w:iCs/>
                <w:noProof/>
              </w:rPr>
              <w:t>õigustik</w:t>
            </w:r>
            <w:r w:rsidR="00184EA6">
              <w:rPr>
                <w:rFonts w:eastAsia="Times New Roman"/>
                <w:iCs/>
                <w:noProof/>
              </w:rPr>
              <w:t>k</w:t>
            </w:r>
            <w:r w:rsidR="001E7E00">
              <w:rPr>
                <w:rFonts w:eastAsia="Times New Roman"/>
                <w:iCs/>
                <w:noProof/>
              </w:rPr>
              <w:t>u</w:t>
            </w:r>
            <w:r w:rsidR="00485BDE" w:rsidRPr="00485BDE">
              <w:rPr>
                <w:rFonts w:eastAsia="Times New Roman"/>
                <w:iCs/>
                <w:noProof/>
              </w:rPr>
              <w:t xml:space="preserve"> ühetaolisel</w:t>
            </w:r>
            <w:r w:rsidR="00184EA6">
              <w:rPr>
                <w:rFonts w:eastAsia="Times New Roman"/>
                <w:iCs/>
                <w:noProof/>
              </w:rPr>
              <w:t>t.</w:t>
            </w:r>
            <w:r w:rsidR="00485BDE" w:rsidRPr="00485BDE">
              <w:rPr>
                <w:rFonts w:eastAsia="Times New Roman"/>
                <w:iCs/>
                <w:noProof/>
              </w:rPr>
              <w:t xml:space="preserve"> </w:t>
            </w:r>
            <w:r w:rsidR="001E7E00">
              <w:rPr>
                <w:rFonts w:eastAsia="Times New Roman"/>
                <w:iCs/>
                <w:noProof/>
              </w:rPr>
              <w:t>Esmatähtsad on</w:t>
            </w:r>
            <w:r w:rsidR="00485BDE" w:rsidRPr="00485BDE">
              <w:rPr>
                <w:rFonts w:eastAsia="Times New Roman"/>
                <w:iCs/>
                <w:noProof/>
              </w:rPr>
              <w:t xml:space="preserve"> </w:t>
            </w:r>
            <w:r w:rsidR="001E7E00">
              <w:rPr>
                <w:rFonts w:eastAsia="Times New Roman"/>
                <w:iCs/>
                <w:noProof/>
              </w:rPr>
              <w:t>tegevuse</w:t>
            </w:r>
            <w:r w:rsidR="00485BDE" w:rsidRPr="00485BDE">
              <w:rPr>
                <w:rFonts w:eastAsia="Times New Roman"/>
                <w:iCs/>
                <w:noProof/>
              </w:rPr>
              <w:t xml:space="preserve">d, millega toetatakse välispiiri haldamise </w:t>
            </w:r>
            <w:r w:rsidR="001E7E00">
              <w:rPr>
                <w:rFonts w:eastAsia="Times New Roman"/>
                <w:iCs/>
                <w:noProof/>
              </w:rPr>
              <w:t xml:space="preserve">võime </w:t>
            </w:r>
            <w:r w:rsidR="00485BDE" w:rsidRPr="00485BDE">
              <w:rPr>
                <w:rFonts w:eastAsia="Times New Roman"/>
                <w:iCs/>
                <w:noProof/>
              </w:rPr>
              <w:t xml:space="preserve">säilitamist või laiendamist </w:t>
            </w:r>
            <w:r w:rsidR="00184EA6">
              <w:rPr>
                <w:rFonts w:eastAsia="Times New Roman"/>
                <w:iCs/>
                <w:noProof/>
              </w:rPr>
              <w:t>ja</w:t>
            </w:r>
            <w:r w:rsidR="00485BDE" w:rsidRPr="00485BDE">
              <w:rPr>
                <w:rFonts w:eastAsia="Times New Roman"/>
                <w:iCs/>
                <w:noProof/>
              </w:rPr>
              <w:t xml:space="preserve"> aidatakse kaasa solidaarsusele.</w:t>
            </w:r>
          </w:p>
          <w:p w14:paraId="66BDB59C" w14:textId="6ED6F671" w:rsidR="00485BDE" w:rsidRDefault="00485BDE" w:rsidP="00421E9D">
            <w:pPr>
              <w:spacing w:after="200"/>
              <w:rPr>
                <w:rFonts w:eastAsia="Times New Roman"/>
                <w:iCs/>
                <w:noProof/>
              </w:rPr>
            </w:pPr>
            <w:del w:id="50" w:author="Aivi Kuivonen" w:date="2025-07-18T10:03:00Z" w16du:dateUtc="2025-07-18T07:03:00Z">
              <w:r w:rsidRPr="00485BDE" w:rsidDel="00740AB5">
                <w:rPr>
                  <w:rFonts w:eastAsia="Times New Roman"/>
                  <w:iCs/>
                  <w:noProof/>
                </w:rPr>
                <w:delText xml:space="preserve"> </w:delText>
              </w:r>
            </w:del>
            <w:r w:rsidRPr="00485BDE">
              <w:rPr>
                <w:rFonts w:eastAsia="Times New Roman"/>
                <w:iCs/>
                <w:noProof/>
              </w:rPr>
              <w:t>Ühise viisapoliitika puhul on oluline jätkata konsulaartöötajate korrapärast koolitamist, et tagada viisaeeskirja ja VIS</w:t>
            </w:r>
            <w:r w:rsidR="002A69A7">
              <w:rPr>
                <w:rFonts w:eastAsia="Times New Roman"/>
                <w:iCs/>
                <w:noProof/>
              </w:rPr>
              <w:t>i</w:t>
            </w:r>
            <w:r w:rsidRPr="00485BDE">
              <w:rPr>
                <w:rFonts w:eastAsia="Times New Roman"/>
                <w:iCs/>
                <w:noProof/>
              </w:rPr>
              <w:t xml:space="preserve"> määruse üh</w:t>
            </w:r>
            <w:r w:rsidR="001E7E00">
              <w:rPr>
                <w:rFonts w:eastAsia="Times New Roman"/>
                <w:iCs/>
                <w:noProof/>
              </w:rPr>
              <w:t>etaoline</w:t>
            </w:r>
            <w:r w:rsidRPr="00485BDE">
              <w:rPr>
                <w:rFonts w:eastAsia="Times New Roman"/>
                <w:iCs/>
                <w:noProof/>
              </w:rPr>
              <w:t xml:space="preserve"> kohaldamine. Paralleelselt tuleb </w:t>
            </w:r>
            <w:ins w:id="51" w:author="Aivi Kuivonen" w:date="2025-07-07T12:38:00Z">
              <w:r w:rsidR="001725AC">
                <w:rPr>
                  <w:rFonts w:eastAsia="Times New Roman"/>
                  <w:iCs/>
                  <w:noProof/>
                </w:rPr>
                <w:t>tõ</w:t>
              </w:r>
            </w:ins>
            <w:ins w:id="52" w:author="Aivi Kuivonen" w:date="2025-07-07T12:49:00Z">
              <w:r w:rsidR="003334DB">
                <w:rPr>
                  <w:rFonts w:eastAsia="Times New Roman"/>
                  <w:iCs/>
                  <w:noProof/>
                </w:rPr>
                <w:t>hustada</w:t>
              </w:r>
            </w:ins>
            <w:ins w:id="53" w:author="Aivi Kuivonen" w:date="2025-07-07T12:39:00Z">
              <w:r w:rsidR="001725AC">
                <w:rPr>
                  <w:rFonts w:eastAsia="Times New Roman"/>
                  <w:iCs/>
                  <w:noProof/>
                </w:rPr>
                <w:t xml:space="preserve"> viisade menetlemis</w:t>
              </w:r>
            </w:ins>
            <w:ins w:id="54" w:author="Aivi Kuivonen" w:date="2025-07-07T12:49:00Z">
              <w:r w:rsidR="003334DB">
                <w:rPr>
                  <w:rFonts w:eastAsia="Times New Roman"/>
                  <w:iCs/>
                  <w:noProof/>
                </w:rPr>
                <w:t>t</w:t>
              </w:r>
            </w:ins>
            <w:ins w:id="55" w:author="Aivi Kuivonen" w:date="2025-07-07T12:39:00Z">
              <w:r w:rsidR="001725AC">
                <w:rPr>
                  <w:rFonts w:eastAsia="Times New Roman"/>
                  <w:iCs/>
                  <w:noProof/>
                </w:rPr>
                <w:t xml:space="preserve">, </w:t>
              </w:r>
            </w:ins>
            <w:ins w:id="56" w:author="Aivi Kuivonen" w:date="2025-07-07T12:48:00Z">
              <w:r w:rsidR="003334DB">
                <w:rPr>
                  <w:rFonts w:eastAsia="Times New Roman"/>
                  <w:iCs/>
                  <w:noProof/>
                </w:rPr>
                <w:t xml:space="preserve">selleks </w:t>
              </w:r>
            </w:ins>
            <w:ins w:id="57" w:author="Aivi Kuivonen" w:date="2025-07-07T12:39:00Z">
              <w:r w:rsidR="001725AC">
                <w:rPr>
                  <w:rFonts w:eastAsia="Times New Roman"/>
                  <w:iCs/>
                  <w:noProof/>
                </w:rPr>
                <w:t>palga</w:t>
              </w:r>
            </w:ins>
            <w:ins w:id="58" w:author="Aivi Kuivonen" w:date="2025-07-07T12:48:00Z">
              <w:r w:rsidR="003334DB">
                <w:rPr>
                  <w:rFonts w:eastAsia="Times New Roman"/>
                  <w:iCs/>
                  <w:noProof/>
                </w:rPr>
                <w:t>takse</w:t>
              </w:r>
            </w:ins>
            <w:ins w:id="59" w:author="Aivi Kuivonen" w:date="2025-07-07T12:39:00Z">
              <w:r w:rsidR="001725AC">
                <w:rPr>
                  <w:rFonts w:eastAsia="Times New Roman"/>
                  <w:iCs/>
                  <w:noProof/>
                </w:rPr>
                <w:t xml:space="preserve"> täiendav personal. </w:t>
              </w:r>
            </w:ins>
            <w:del w:id="60" w:author="Aivi Kuivonen" w:date="2025-07-07T12:38:00Z">
              <w:r w:rsidRPr="00485BDE" w:rsidDel="001725AC">
                <w:rPr>
                  <w:rFonts w:eastAsia="Times New Roman"/>
                  <w:iCs/>
                  <w:noProof/>
                </w:rPr>
                <w:delText xml:space="preserve">osta seadmeid, näiteks näotuvastussüsteeme. </w:delText>
              </w:r>
            </w:del>
            <w:r w:rsidRPr="00485BDE">
              <w:rPr>
                <w:rFonts w:eastAsia="Times New Roman"/>
                <w:iCs/>
                <w:noProof/>
              </w:rPr>
              <w:t xml:space="preserve">Samuti on oluline jätkata digitaalsete viisade ja </w:t>
            </w:r>
            <w:r w:rsidR="007C4EC1">
              <w:rPr>
                <w:rFonts w:eastAsia="Times New Roman"/>
                <w:iCs/>
                <w:noProof/>
              </w:rPr>
              <w:t>info</w:t>
            </w:r>
            <w:r w:rsidRPr="00485BDE">
              <w:rPr>
                <w:rFonts w:eastAsia="Times New Roman"/>
                <w:iCs/>
                <w:noProof/>
              </w:rPr>
              <w:t xml:space="preserve">süsteemide väljatöötamist </w:t>
            </w:r>
            <w:r w:rsidR="001E7E00">
              <w:rPr>
                <w:rFonts w:eastAsia="Times New Roman"/>
                <w:iCs/>
                <w:noProof/>
              </w:rPr>
              <w:t>ning</w:t>
            </w:r>
            <w:r w:rsidRPr="00485BDE">
              <w:rPr>
                <w:rFonts w:eastAsia="Times New Roman"/>
                <w:iCs/>
                <w:noProof/>
              </w:rPr>
              <w:t xml:space="preserve"> </w:t>
            </w:r>
            <w:r w:rsidR="001E7E00">
              <w:rPr>
                <w:rFonts w:eastAsia="Times New Roman"/>
                <w:iCs/>
                <w:noProof/>
              </w:rPr>
              <w:t>kasutamist</w:t>
            </w:r>
            <w:r w:rsidRPr="00485BDE">
              <w:rPr>
                <w:rFonts w:eastAsia="Times New Roman"/>
                <w:iCs/>
                <w:noProof/>
              </w:rPr>
              <w:t xml:space="preserve">. </w:t>
            </w:r>
            <w:r w:rsidR="003334DB">
              <w:rPr>
                <w:rFonts w:eastAsia="Times New Roman"/>
                <w:iCs/>
                <w:noProof/>
              </w:rPr>
              <w:t>IT-arendused, mis on seotud ühise viisainfosüsteemiga, on prioriteet.</w:t>
            </w:r>
          </w:p>
          <w:p w14:paraId="39AED437" w14:textId="2A11B084" w:rsidR="008371A7" w:rsidRPr="00485BDE" w:rsidRDefault="008371A7" w:rsidP="00421E9D">
            <w:pPr>
              <w:spacing w:after="200"/>
              <w:rPr>
                <w:rFonts w:eastAsia="Times New Roman"/>
                <w:iCs/>
                <w:noProof/>
              </w:rPr>
            </w:pPr>
            <w:r w:rsidRPr="008371A7">
              <w:rPr>
                <w:rFonts w:eastAsia="Times New Roman"/>
                <w:iCs/>
                <w:noProof/>
              </w:rPr>
              <w:t xml:space="preserve">Meetmete kavandamisel ja </w:t>
            </w:r>
            <w:r w:rsidR="00AF62B5">
              <w:rPr>
                <w:rFonts w:eastAsia="Times New Roman"/>
                <w:iCs/>
                <w:noProof/>
              </w:rPr>
              <w:t>elluviimisel</w:t>
            </w:r>
            <w:r w:rsidRPr="008371A7">
              <w:rPr>
                <w:rFonts w:eastAsia="Times New Roman"/>
                <w:iCs/>
                <w:noProof/>
              </w:rPr>
              <w:t xml:space="preserve"> järgitakse EL</w:t>
            </w:r>
            <w:r>
              <w:rPr>
                <w:rFonts w:eastAsia="Times New Roman"/>
                <w:iCs/>
                <w:noProof/>
              </w:rPr>
              <w:t>i</w:t>
            </w:r>
            <w:r w:rsidRPr="008371A7">
              <w:rPr>
                <w:rFonts w:eastAsia="Times New Roman"/>
                <w:iCs/>
                <w:noProof/>
              </w:rPr>
              <w:t xml:space="preserve"> põhiõiguste harta nõudeid</w:t>
            </w:r>
            <w:r w:rsidR="00E26C33">
              <w:rPr>
                <w:rFonts w:eastAsia="Times New Roman"/>
                <w:iCs/>
                <w:noProof/>
              </w:rPr>
              <w:t xml:space="preserve"> ning hinnatakse sihtrühmapõhise lähenemise vajalikkust</w:t>
            </w:r>
            <w:r w:rsidRPr="008371A7">
              <w:rPr>
                <w:rFonts w:eastAsia="Times New Roman"/>
                <w:iCs/>
                <w:noProof/>
              </w:rPr>
              <w:t xml:space="preserve">, et kõik inimesed tunneksid end ühtmoodi turvaliselt, olenemata elukohast, keelest, soost, rassist, vanusest, puudest jmt. </w:t>
            </w:r>
            <w:r w:rsidR="00B72C0D">
              <w:rPr>
                <w:rFonts w:eastAsia="Times New Roman"/>
                <w:iCs/>
                <w:noProof/>
              </w:rPr>
              <w:t>Meetmete valikul välistatakse olulise keskkonnamõjuga projektid.</w:t>
            </w:r>
          </w:p>
          <w:p w14:paraId="16ED198F" w14:textId="79CFA858" w:rsidR="00485BDE" w:rsidRPr="00184EA6" w:rsidRDefault="001E7E00" w:rsidP="00421E9D">
            <w:pPr>
              <w:spacing w:after="200"/>
              <w:rPr>
                <w:rFonts w:eastAsia="Times New Roman"/>
                <w:iCs/>
                <w:noProof/>
                <w:lang w:val="et-EE"/>
              </w:rPr>
            </w:pPr>
            <w:r w:rsidRPr="00184EA6">
              <w:rPr>
                <w:rFonts w:eastAsia="Times New Roman"/>
                <w:iCs/>
                <w:noProof/>
                <w:lang w:val="et-EE"/>
              </w:rPr>
              <w:t>BMVI määrus</w:t>
            </w:r>
            <w:r w:rsidR="008371A7">
              <w:rPr>
                <w:rFonts w:eastAsia="Times New Roman"/>
                <w:iCs/>
                <w:noProof/>
                <w:lang w:val="et-EE"/>
              </w:rPr>
              <w:t>es</w:t>
            </w:r>
            <w:r w:rsidRPr="00184EA6">
              <w:rPr>
                <w:rFonts w:eastAsia="Times New Roman"/>
                <w:iCs/>
                <w:noProof/>
                <w:lang w:val="et-EE"/>
              </w:rPr>
              <w:t xml:space="preserve"> </w:t>
            </w:r>
            <w:r w:rsidR="00184EA6" w:rsidRPr="00184EA6">
              <w:rPr>
                <w:rFonts w:eastAsia="Times New Roman"/>
                <w:iCs/>
                <w:noProof/>
                <w:lang w:val="et-EE"/>
              </w:rPr>
              <w:t xml:space="preserve">on </w:t>
            </w:r>
            <w:r w:rsidRPr="00184EA6">
              <w:rPr>
                <w:rFonts w:eastAsia="Times New Roman"/>
                <w:iCs/>
                <w:noProof/>
                <w:lang w:val="et-EE"/>
              </w:rPr>
              <w:t>nä</w:t>
            </w:r>
            <w:r w:rsidR="00184EA6" w:rsidRPr="00184EA6">
              <w:rPr>
                <w:rFonts w:eastAsia="Times New Roman"/>
                <w:iCs/>
                <w:noProof/>
                <w:lang w:val="et-EE"/>
              </w:rPr>
              <w:t>htud</w:t>
            </w:r>
            <w:r w:rsidRPr="00184EA6">
              <w:rPr>
                <w:rFonts w:eastAsia="Times New Roman"/>
                <w:iCs/>
                <w:noProof/>
                <w:lang w:val="et-EE"/>
              </w:rPr>
              <w:t xml:space="preserve"> ette, et viisapoliitika</w:t>
            </w:r>
            <w:r w:rsidR="00AD075A" w:rsidRPr="00184EA6">
              <w:rPr>
                <w:rFonts w:eastAsia="Times New Roman"/>
                <w:iCs/>
                <w:noProof/>
                <w:lang w:val="et-EE"/>
              </w:rPr>
              <w:t xml:space="preserve"> erieesmärgile </w:t>
            </w:r>
            <w:r w:rsidRPr="00184EA6">
              <w:rPr>
                <w:rFonts w:eastAsia="Times New Roman"/>
                <w:iCs/>
                <w:noProof/>
                <w:lang w:val="et-EE"/>
              </w:rPr>
              <w:t xml:space="preserve">tuleb eraldada 10% rahastu mahust. </w:t>
            </w:r>
            <w:r w:rsidR="00485BDE" w:rsidRPr="00184EA6">
              <w:rPr>
                <w:rFonts w:eastAsia="Times New Roman"/>
                <w:iCs/>
                <w:noProof/>
                <w:lang w:val="et-EE"/>
              </w:rPr>
              <w:t xml:space="preserve">Kuigi </w:t>
            </w:r>
            <w:r w:rsidR="00AD075A" w:rsidRPr="00184EA6">
              <w:rPr>
                <w:rFonts w:eastAsia="Times New Roman"/>
                <w:iCs/>
                <w:noProof/>
                <w:lang w:val="et-EE"/>
              </w:rPr>
              <w:t>rakenduskavas on planeeritud sellele vähem kui</w:t>
            </w:r>
            <w:r w:rsidR="00485BDE" w:rsidRPr="00184EA6">
              <w:rPr>
                <w:rFonts w:eastAsia="Times New Roman"/>
                <w:iCs/>
                <w:noProof/>
                <w:lang w:val="et-EE"/>
              </w:rPr>
              <w:t xml:space="preserve"> 10% kogueelarvest, </w:t>
            </w:r>
            <w:r w:rsidR="00AD075A" w:rsidRPr="00184EA6">
              <w:rPr>
                <w:rFonts w:eastAsia="Times New Roman"/>
                <w:iCs/>
                <w:noProof/>
                <w:lang w:val="et-EE"/>
              </w:rPr>
              <w:t xml:space="preserve">on arvestatud </w:t>
            </w:r>
            <w:r w:rsidR="00485BDE" w:rsidRPr="00184EA6">
              <w:rPr>
                <w:rFonts w:eastAsia="Times New Roman"/>
                <w:iCs/>
                <w:noProof/>
                <w:lang w:val="et-EE"/>
              </w:rPr>
              <w:t>kõi</w:t>
            </w:r>
            <w:r w:rsidR="00AD075A" w:rsidRPr="00184EA6">
              <w:rPr>
                <w:rFonts w:eastAsia="Times New Roman"/>
                <w:iCs/>
                <w:noProof/>
                <w:lang w:val="et-EE"/>
              </w:rPr>
              <w:t>kide</w:t>
            </w:r>
            <w:r w:rsidR="00485BDE" w:rsidRPr="00184EA6">
              <w:rPr>
                <w:rFonts w:eastAsia="Times New Roman"/>
                <w:iCs/>
                <w:noProof/>
                <w:lang w:val="et-EE"/>
              </w:rPr>
              <w:t xml:space="preserve"> võimalike </w:t>
            </w:r>
            <w:r w:rsidR="00421E9D">
              <w:rPr>
                <w:rFonts w:eastAsia="Times New Roman"/>
                <w:iCs/>
                <w:noProof/>
                <w:lang w:val="et-EE"/>
              </w:rPr>
              <w:t>toetuse</w:t>
            </w:r>
            <w:r w:rsidR="00485BDE" w:rsidRPr="00184EA6">
              <w:rPr>
                <w:rFonts w:eastAsia="Times New Roman"/>
                <w:iCs/>
                <w:noProof/>
                <w:lang w:val="et-EE"/>
              </w:rPr>
              <w:t>saajate (</w:t>
            </w:r>
            <w:r w:rsidR="00AD075A" w:rsidRPr="00184EA6">
              <w:rPr>
                <w:rFonts w:eastAsia="Times New Roman"/>
                <w:iCs/>
                <w:noProof/>
                <w:lang w:val="et-EE"/>
              </w:rPr>
              <w:t>V</w:t>
            </w:r>
            <w:r w:rsidR="00485BDE" w:rsidRPr="00184EA6">
              <w:rPr>
                <w:rFonts w:eastAsia="Times New Roman"/>
                <w:iCs/>
                <w:noProof/>
                <w:lang w:val="et-EE"/>
              </w:rPr>
              <w:t>älisministeerium ning Politsei- ja Piirivalveamet</w:t>
            </w:r>
            <w:r w:rsidR="002A69A7">
              <w:rPr>
                <w:rFonts w:eastAsia="Times New Roman"/>
                <w:iCs/>
                <w:noProof/>
                <w:lang w:val="et-EE"/>
              </w:rPr>
              <w:t xml:space="preserve"> (edaspidi </w:t>
            </w:r>
            <w:r w:rsidR="002A69A7" w:rsidRPr="00421E9D">
              <w:rPr>
                <w:rFonts w:eastAsia="Times New Roman"/>
                <w:i/>
                <w:noProof/>
                <w:lang w:val="et-EE"/>
              </w:rPr>
              <w:t>PPA</w:t>
            </w:r>
            <w:r w:rsidR="002A69A7">
              <w:rPr>
                <w:rFonts w:eastAsia="Times New Roman"/>
                <w:iCs/>
                <w:noProof/>
                <w:lang w:val="et-EE"/>
              </w:rPr>
              <w:t>)</w:t>
            </w:r>
            <w:r w:rsidR="00485BDE" w:rsidRPr="00184EA6">
              <w:rPr>
                <w:rFonts w:eastAsia="Times New Roman"/>
                <w:iCs/>
                <w:noProof/>
                <w:lang w:val="et-EE"/>
              </w:rPr>
              <w:t xml:space="preserve">) </w:t>
            </w:r>
            <w:r w:rsidR="00AD075A" w:rsidRPr="00184EA6">
              <w:rPr>
                <w:rFonts w:eastAsia="Times New Roman"/>
                <w:iCs/>
                <w:noProof/>
                <w:lang w:val="et-EE"/>
              </w:rPr>
              <w:t xml:space="preserve">esitatud </w:t>
            </w:r>
            <w:r w:rsidR="00485BDE" w:rsidRPr="00184EA6">
              <w:rPr>
                <w:rFonts w:eastAsia="Times New Roman"/>
                <w:iCs/>
                <w:noProof/>
                <w:lang w:val="et-EE"/>
              </w:rPr>
              <w:t>vajaduste</w:t>
            </w:r>
            <w:r w:rsidR="00AD075A" w:rsidRPr="00184EA6">
              <w:rPr>
                <w:rFonts w:eastAsia="Times New Roman"/>
                <w:iCs/>
                <w:noProof/>
                <w:lang w:val="et-EE"/>
              </w:rPr>
              <w:t>ga</w:t>
            </w:r>
            <w:r w:rsidR="00485BDE" w:rsidRPr="00184EA6">
              <w:rPr>
                <w:rFonts w:eastAsia="Times New Roman"/>
                <w:iCs/>
                <w:noProof/>
                <w:lang w:val="et-EE"/>
              </w:rPr>
              <w:t>.</w:t>
            </w:r>
          </w:p>
          <w:p w14:paraId="6FB9804A" w14:textId="34BB9283" w:rsidR="00E12D0B" w:rsidRPr="00947014" w:rsidRDefault="00E12D0B" w:rsidP="00421E9D">
            <w:pPr>
              <w:spacing w:after="200"/>
              <w:rPr>
                <w:rFonts w:eastAsia="Times New Roman"/>
                <w:b/>
                <w:bCs/>
                <w:iCs/>
                <w:noProof/>
                <w:lang w:val="et-EE"/>
              </w:rPr>
            </w:pPr>
            <w:r w:rsidRPr="00947014">
              <w:rPr>
                <w:rFonts w:eastAsia="Times New Roman"/>
                <w:b/>
                <w:bCs/>
                <w:iCs/>
                <w:noProof/>
                <w:lang w:val="et-EE"/>
              </w:rPr>
              <w:t>ELi õigustiku ja tegevuskavade rakendamise seis</w:t>
            </w:r>
          </w:p>
          <w:p w14:paraId="3A7B961D" w14:textId="4787C965" w:rsidR="00E12D0B" w:rsidRPr="00947014" w:rsidRDefault="00E12D0B" w:rsidP="00947014">
            <w:pPr>
              <w:spacing w:after="0"/>
              <w:rPr>
                <w:rFonts w:eastAsia="Times New Roman"/>
                <w:b/>
                <w:bCs/>
                <w:iCs/>
                <w:noProof/>
                <w:lang w:val="et-EE"/>
              </w:rPr>
            </w:pPr>
            <w:r w:rsidRPr="00947014">
              <w:rPr>
                <w:rFonts w:eastAsia="Times New Roman"/>
                <w:b/>
                <w:bCs/>
                <w:iCs/>
                <w:noProof/>
                <w:lang w:val="et-EE"/>
              </w:rPr>
              <w:t>• Eesti integreeritud piirihalduse strateegia</w:t>
            </w:r>
            <w:r w:rsidR="00AD075A" w:rsidRPr="00947014">
              <w:rPr>
                <w:rFonts w:eastAsia="Times New Roman"/>
                <w:b/>
                <w:bCs/>
                <w:iCs/>
                <w:noProof/>
                <w:lang w:val="et-EE"/>
              </w:rPr>
              <w:t xml:space="preserve"> (</w:t>
            </w:r>
            <w:r w:rsidR="002A69A7" w:rsidRPr="00947014">
              <w:rPr>
                <w:rFonts w:eastAsia="Times New Roman"/>
                <w:b/>
                <w:bCs/>
                <w:iCs/>
                <w:noProof/>
                <w:lang w:val="et-EE"/>
              </w:rPr>
              <w:t xml:space="preserve">edaspidi </w:t>
            </w:r>
            <w:r w:rsidR="00AD075A" w:rsidRPr="00947014">
              <w:rPr>
                <w:rFonts w:eastAsia="Times New Roman"/>
                <w:b/>
                <w:bCs/>
                <w:i/>
                <w:noProof/>
                <w:lang w:val="et-EE"/>
              </w:rPr>
              <w:t>IBM</w:t>
            </w:r>
            <w:r w:rsidR="00AD075A" w:rsidRPr="00947014">
              <w:rPr>
                <w:rFonts w:eastAsia="Times New Roman"/>
                <w:b/>
                <w:bCs/>
                <w:iCs/>
                <w:noProof/>
                <w:lang w:val="et-EE"/>
              </w:rPr>
              <w:t>)</w:t>
            </w:r>
          </w:p>
          <w:p w14:paraId="323A9A7F" w14:textId="6ABF57F4" w:rsidR="00E12D0B" w:rsidRPr="00184EA6" w:rsidRDefault="00E12D0B" w:rsidP="00421E9D">
            <w:pPr>
              <w:spacing w:after="200"/>
              <w:rPr>
                <w:rFonts w:eastAsia="Times New Roman"/>
                <w:iCs/>
                <w:noProof/>
                <w:lang w:val="et-EE"/>
              </w:rPr>
            </w:pPr>
            <w:r w:rsidRPr="00184EA6">
              <w:rPr>
                <w:rFonts w:eastAsia="Times New Roman"/>
                <w:iCs/>
                <w:noProof/>
                <w:lang w:val="et-EE"/>
              </w:rPr>
              <w:t xml:space="preserve">IBM on osa </w:t>
            </w:r>
            <w:r w:rsidR="00AD075A" w:rsidRPr="00184EA6">
              <w:rPr>
                <w:rFonts w:eastAsia="Times New Roman"/>
                <w:iCs/>
                <w:noProof/>
                <w:lang w:val="et-EE"/>
              </w:rPr>
              <w:t>STAKi</w:t>
            </w:r>
            <w:r w:rsidRPr="00184EA6">
              <w:rPr>
                <w:rFonts w:eastAsia="Times New Roman"/>
                <w:iCs/>
                <w:noProof/>
                <w:lang w:val="et-EE"/>
              </w:rPr>
              <w:t xml:space="preserve"> </w:t>
            </w:r>
            <w:r w:rsidR="00370FEC" w:rsidRPr="00184EA6">
              <w:rPr>
                <w:rFonts w:eastAsia="Times New Roman"/>
                <w:iCs/>
                <w:noProof/>
                <w:lang w:val="et-EE"/>
              </w:rPr>
              <w:t xml:space="preserve">programmist </w:t>
            </w:r>
            <w:r w:rsidR="00184EA6">
              <w:rPr>
                <w:rFonts w:eastAsia="Times New Roman"/>
                <w:iCs/>
                <w:noProof/>
                <w:lang w:val="et-EE"/>
              </w:rPr>
              <w:t>„</w:t>
            </w:r>
            <w:r w:rsidR="00370FEC" w:rsidRPr="00184EA6">
              <w:rPr>
                <w:rFonts w:eastAsia="Times New Roman"/>
                <w:iCs/>
                <w:noProof/>
                <w:lang w:val="et-EE"/>
              </w:rPr>
              <w:t>Kindel sisejulgeolek</w:t>
            </w:r>
            <w:r w:rsidR="00184EA6">
              <w:rPr>
                <w:rFonts w:eastAsia="Times New Roman"/>
                <w:iCs/>
                <w:noProof/>
                <w:lang w:val="et-EE"/>
              </w:rPr>
              <w:t>“</w:t>
            </w:r>
            <w:r w:rsidR="00370FEC" w:rsidRPr="00184EA6">
              <w:rPr>
                <w:rFonts w:eastAsia="Times New Roman"/>
                <w:iCs/>
                <w:noProof/>
                <w:lang w:val="et-EE"/>
              </w:rPr>
              <w:t xml:space="preserve"> ja</w:t>
            </w:r>
            <w:r w:rsidRPr="00184EA6">
              <w:rPr>
                <w:rFonts w:eastAsia="Times New Roman"/>
                <w:iCs/>
                <w:noProof/>
                <w:lang w:val="et-EE"/>
              </w:rPr>
              <w:t xml:space="preserve"> on töötatud </w:t>
            </w:r>
            <w:r w:rsidR="00184EA6" w:rsidRPr="00184EA6">
              <w:rPr>
                <w:rFonts w:eastAsia="Times New Roman"/>
                <w:iCs/>
                <w:noProof/>
                <w:lang w:val="et-EE"/>
              </w:rPr>
              <w:t xml:space="preserve">välja </w:t>
            </w:r>
            <w:r w:rsidRPr="00184EA6">
              <w:rPr>
                <w:rFonts w:eastAsia="Times New Roman"/>
                <w:iCs/>
                <w:noProof/>
                <w:lang w:val="et-EE"/>
              </w:rPr>
              <w:t xml:space="preserve">selleks, et täita </w:t>
            </w:r>
            <w:r w:rsidR="0068760D" w:rsidRPr="00CC50AC">
              <w:rPr>
                <w:rFonts w:eastAsia="Times New Roman"/>
                <w:iCs/>
                <w:noProof/>
                <w:lang w:val="et-EE"/>
              </w:rPr>
              <w:t>Euroopa piiri- ja rannikuvalve määrus</w:t>
            </w:r>
            <w:r w:rsidR="00CC50AC" w:rsidRPr="00CC50AC">
              <w:rPr>
                <w:rFonts w:eastAsia="Times New Roman"/>
                <w:iCs/>
                <w:noProof/>
                <w:lang w:val="et-EE"/>
              </w:rPr>
              <w:t>es</w:t>
            </w:r>
            <w:r w:rsidR="0068760D" w:rsidRPr="00CC50AC">
              <w:rPr>
                <w:rFonts w:eastAsia="Times New Roman"/>
                <w:iCs/>
                <w:noProof/>
                <w:lang w:val="et-EE"/>
              </w:rPr>
              <w:t xml:space="preserve"> </w:t>
            </w:r>
            <w:r w:rsidRPr="00CC50AC">
              <w:rPr>
                <w:rFonts w:eastAsia="Times New Roman"/>
                <w:iCs/>
                <w:noProof/>
                <w:lang w:val="et-EE"/>
              </w:rPr>
              <w:t>sätestatud</w:t>
            </w:r>
            <w:r w:rsidRPr="00184EA6">
              <w:rPr>
                <w:rFonts w:eastAsia="Times New Roman"/>
                <w:iCs/>
                <w:noProof/>
                <w:lang w:val="et-EE"/>
              </w:rPr>
              <w:t xml:space="preserve"> riiklikku kohustust. </w:t>
            </w:r>
            <w:r w:rsidR="00184EA6">
              <w:rPr>
                <w:rFonts w:eastAsia="Times New Roman"/>
                <w:iCs/>
                <w:noProof/>
                <w:lang w:val="et-EE"/>
              </w:rPr>
              <w:t xml:space="preserve">IBMiga </w:t>
            </w:r>
            <w:r w:rsidR="00370FEC" w:rsidRPr="00184EA6">
              <w:rPr>
                <w:rFonts w:eastAsia="Times New Roman"/>
                <w:iCs/>
                <w:noProof/>
                <w:lang w:val="et-EE"/>
              </w:rPr>
              <w:t xml:space="preserve">käib kaasas </w:t>
            </w:r>
            <w:r w:rsidR="008E12E8" w:rsidRPr="00184EA6">
              <w:rPr>
                <w:rFonts w:eastAsia="Times New Roman"/>
                <w:iCs/>
                <w:noProof/>
                <w:lang w:val="et-EE"/>
              </w:rPr>
              <w:t xml:space="preserve">detailne </w:t>
            </w:r>
            <w:r w:rsidRPr="00184EA6">
              <w:rPr>
                <w:rFonts w:eastAsia="Times New Roman"/>
                <w:iCs/>
                <w:noProof/>
                <w:lang w:val="et-EE"/>
              </w:rPr>
              <w:t xml:space="preserve">tegevuskava. </w:t>
            </w:r>
            <w:r w:rsidR="00184EA6">
              <w:rPr>
                <w:rFonts w:eastAsia="Times New Roman"/>
                <w:iCs/>
                <w:noProof/>
                <w:lang w:val="et-EE"/>
              </w:rPr>
              <w:t xml:space="preserve">IBM </w:t>
            </w:r>
            <w:r w:rsidRPr="00184EA6">
              <w:rPr>
                <w:rFonts w:eastAsia="Times New Roman"/>
                <w:iCs/>
                <w:noProof/>
                <w:lang w:val="et-EE"/>
              </w:rPr>
              <w:t xml:space="preserve">ja tegevuskava on </w:t>
            </w:r>
            <w:r w:rsidR="00370FEC" w:rsidRPr="00184EA6">
              <w:rPr>
                <w:rFonts w:eastAsia="Times New Roman"/>
                <w:iCs/>
                <w:noProof/>
                <w:lang w:val="et-EE"/>
              </w:rPr>
              <w:t>n</w:t>
            </w:r>
            <w:r w:rsidR="00184EA6">
              <w:rPr>
                <w:rFonts w:eastAsia="Times New Roman"/>
                <w:iCs/>
                <w:noProof/>
                <w:lang w:val="et-EE"/>
              </w:rPr>
              <w:t>-</w:t>
            </w:r>
            <w:r w:rsidR="00370FEC" w:rsidRPr="00184EA6">
              <w:rPr>
                <w:rFonts w:eastAsia="Times New Roman"/>
                <w:iCs/>
                <w:noProof/>
                <w:lang w:val="et-EE"/>
              </w:rPr>
              <w:t xml:space="preserve">ö </w:t>
            </w:r>
            <w:r w:rsidRPr="00184EA6">
              <w:rPr>
                <w:rFonts w:eastAsia="Times New Roman"/>
                <w:iCs/>
                <w:noProof/>
                <w:lang w:val="et-EE"/>
              </w:rPr>
              <w:t>elavad dokumendid, mida vajaduse korral ajakohastatakse ja viiakse kooskõlla</w:t>
            </w:r>
            <w:r w:rsidR="002929F9" w:rsidRPr="00184EA6">
              <w:rPr>
                <w:rFonts w:eastAsia="Times New Roman"/>
                <w:iCs/>
                <w:noProof/>
                <w:lang w:val="et-EE"/>
              </w:rPr>
              <w:t xml:space="preserve"> </w:t>
            </w:r>
            <w:r w:rsidR="00915417" w:rsidRPr="00184EA6">
              <w:rPr>
                <w:rFonts w:eastAsia="Times New Roman"/>
                <w:iCs/>
                <w:noProof/>
                <w:lang w:val="et-EE"/>
              </w:rPr>
              <w:t>teiste arengudokumentidega</w:t>
            </w:r>
            <w:r w:rsidR="00370FEC" w:rsidRPr="00184EA6">
              <w:rPr>
                <w:rFonts w:eastAsia="Times New Roman"/>
                <w:iCs/>
                <w:noProof/>
                <w:lang w:val="et-EE"/>
              </w:rPr>
              <w:t xml:space="preserve">, sh Euroopa </w:t>
            </w:r>
            <w:r w:rsidR="00915417" w:rsidRPr="00184EA6">
              <w:rPr>
                <w:rFonts w:eastAsia="Times New Roman"/>
                <w:iCs/>
                <w:noProof/>
                <w:lang w:val="et-EE"/>
              </w:rPr>
              <w:t>piiri</w:t>
            </w:r>
            <w:r w:rsidR="00370FEC" w:rsidRPr="00184EA6">
              <w:rPr>
                <w:rFonts w:eastAsia="Times New Roman"/>
                <w:iCs/>
                <w:noProof/>
                <w:lang w:val="et-EE"/>
              </w:rPr>
              <w:t xml:space="preserve">- ja </w:t>
            </w:r>
            <w:r w:rsidR="00915417" w:rsidRPr="00184EA6">
              <w:rPr>
                <w:rFonts w:eastAsia="Times New Roman"/>
                <w:iCs/>
                <w:noProof/>
                <w:lang w:val="et-EE"/>
              </w:rPr>
              <w:t>ranniku</w:t>
            </w:r>
            <w:r w:rsidR="00370FEC" w:rsidRPr="00184EA6">
              <w:rPr>
                <w:rFonts w:eastAsia="Times New Roman"/>
                <w:iCs/>
                <w:noProof/>
                <w:lang w:val="et-EE"/>
              </w:rPr>
              <w:t>valve</w:t>
            </w:r>
            <w:r w:rsidRPr="00184EA6">
              <w:rPr>
                <w:rFonts w:eastAsia="Times New Roman"/>
                <w:iCs/>
                <w:noProof/>
                <w:lang w:val="et-EE"/>
              </w:rPr>
              <w:t xml:space="preserve"> strateegiaga.</w:t>
            </w:r>
            <w:r w:rsidR="00CF7A23">
              <w:rPr>
                <w:rFonts w:eastAsia="Times New Roman"/>
                <w:iCs/>
                <w:noProof/>
                <w:lang w:val="et-EE"/>
              </w:rPr>
              <w:t xml:space="preserve"> </w:t>
            </w:r>
            <w:r w:rsidR="00CF7A23" w:rsidRPr="00CF7A23">
              <w:rPr>
                <w:rFonts w:eastAsia="Times New Roman"/>
                <w:iCs/>
                <w:noProof/>
                <w:lang w:val="et-EE"/>
              </w:rPr>
              <w:t xml:space="preserve">Riiklik suutlikkuse arendamise kava </w:t>
            </w:r>
            <w:r w:rsidR="00CF7A23">
              <w:rPr>
                <w:rFonts w:eastAsia="Times New Roman"/>
                <w:iCs/>
                <w:noProof/>
                <w:lang w:val="et-EE"/>
              </w:rPr>
              <w:t>tugineb</w:t>
            </w:r>
            <w:r w:rsidR="00CF7A23" w:rsidRPr="00CF7A23">
              <w:rPr>
                <w:rFonts w:eastAsia="Times New Roman"/>
                <w:iCs/>
                <w:noProof/>
                <w:lang w:val="et-EE"/>
              </w:rPr>
              <w:t xml:space="preserve"> </w:t>
            </w:r>
            <w:r w:rsidR="00CF7A23">
              <w:rPr>
                <w:rFonts w:eastAsia="Times New Roman"/>
                <w:iCs/>
                <w:noProof/>
                <w:lang w:val="et-EE"/>
              </w:rPr>
              <w:t>IBM</w:t>
            </w:r>
            <w:r w:rsidR="00E977A0">
              <w:rPr>
                <w:rFonts w:eastAsia="Times New Roman"/>
                <w:iCs/>
                <w:noProof/>
                <w:lang w:val="et-EE"/>
              </w:rPr>
              <w:t>i</w:t>
            </w:r>
            <w:r w:rsidR="00CF7A23">
              <w:rPr>
                <w:rFonts w:eastAsia="Times New Roman"/>
                <w:iCs/>
                <w:noProof/>
                <w:lang w:val="et-EE"/>
              </w:rPr>
              <w:t xml:space="preserve"> </w:t>
            </w:r>
            <w:r w:rsidR="00CF7A23" w:rsidRPr="00CF7A23">
              <w:rPr>
                <w:rFonts w:eastAsia="Times New Roman"/>
                <w:iCs/>
                <w:noProof/>
                <w:lang w:val="et-EE"/>
              </w:rPr>
              <w:t>prioriteetidel</w:t>
            </w:r>
            <w:r w:rsidR="00E977A0">
              <w:rPr>
                <w:rFonts w:eastAsia="Times New Roman"/>
                <w:iCs/>
                <w:noProof/>
                <w:lang w:val="et-EE"/>
              </w:rPr>
              <w:t>e</w:t>
            </w:r>
            <w:r w:rsidR="00CF7A23" w:rsidRPr="00CF7A23">
              <w:rPr>
                <w:rFonts w:eastAsia="Times New Roman"/>
                <w:iCs/>
                <w:noProof/>
                <w:lang w:val="et-EE"/>
              </w:rPr>
              <w:t xml:space="preserve"> asjakohastel</w:t>
            </w:r>
            <w:r w:rsidR="00E977A0">
              <w:rPr>
                <w:rFonts w:eastAsia="Times New Roman"/>
                <w:iCs/>
                <w:noProof/>
                <w:lang w:val="et-EE"/>
              </w:rPr>
              <w:t>e</w:t>
            </w:r>
            <w:r w:rsidR="00CF7A23" w:rsidRPr="00CF7A23">
              <w:rPr>
                <w:rFonts w:eastAsia="Times New Roman"/>
                <w:iCs/>
                <w:noProof/>
                <w:lang w:val="et-EE"/>
              </w:rPr>
              <w:t xml:space="preserve"> piirihalduse </w:t>
            </w:r>
            <w:r w:rsidR="00CF7A23" w:rsidRPr="00CF7A23">
              <w:rPr>
                <w:rFonts w:eastAsia="Times New Roman"/>
                <w:iCs/>
                <w:noProof/>
                <w:lang w:val="et-EE"/>
              </w:rPr>
              <w:lastRenderedPageBreak/>
              <w:t>valdkonna strateegiatel</w:t>
            </w:r>
            <w:r w:rsidR="00E977A0">
              <w:rPr>
                <w:rFonts w:eastAsia="Times New Roman"/>
                <w:iCs/>
                <w:noProof/>
                <w:lang w:val="et-EE"/>
              </w:rPr>
              <w:t>e</w:t>
            </w:r>
            <w:r w:rsidR="00CF7A23" w:rsidRPr="00CF7A23">
              <w:rPr>
                <w:rFonts w:eastAsia="Times New Roman"/>
                <w:iCs/>
                <w:noProof/>
                <w:lang w:val="et-EE"/>
              </w:rPr>
              <w:t xml:space="preserve"> ja programmidel</w:t>
            </w:r>
            <w:r w:rsidR="00E977A0">
              <w:rPr>
                <w:rFonts w:eastAsia="Times New Roman"/>
                <w:iCs/>
                <w:noProof/>
                <w:lang w:val="et-EE"/>
              </w:rPr>
              <w:t xml:space="preserve">e </w:t>
            </w:r>
            <w:r w:rsidR="00370947">
              <w:rPr>
                <w:rFonts w:eastAsia="Times New Roman"/>
                <w:iCs/>
                <w:noProof/>
                <w:lang w:val="et-EE"/>
              </w:rPr>
              <w:t>Euroopa piiri- ja rannikuvalve</w:t>
            </w:r>
            <w:r w:rsidR="00CF7A23" w:rsidRPr="00CF7A23">
              <w:rPr>
                <w:rFonts w:eastAsia="Times New Roman"/>
                <w:iCs/>
                <w:noProof/>
                <w:lang w:val="et-EE"/>
              </w:rPr>
              <w:t xml:space="preserve"> suutlikkuse arendamise planeerimise raames </w:t>
            </w:r>
            <w:r w:rsidR="00370947">
              <w:rPr>
                <w:rFonts w:eastAsia="Times New Roman"/>
                <w:iCs/>
                <w:noProof/>
                <w:lang w:val="et-EE"/>
              </w:rPr>
              <w:t>kooskõlas</w:t>
            </w:r>
            <w:r w:rsidR="00CF7A23" w:rsidRPr="00CF7A23">
              <w:rPr>
                <w:rFonts w:eastAsia="Times New Roman"/>
                <w:iCs/>
                <w:noProof/>
                <w:lang w:val="et-EE"/>
              </w:rPr>
              <w:t xml:space="preserve"> </w:t>
            </w:r>
            <w:r w:rsidR="00370947">
              <w:rPr>
                <w:rFonts w:eastAsia="Times New Roman"/>
                <w:iCs/>
                <w:noProof/>
                <w:lang w:val="et-EE"/>
              </w:rPr>
              <w:t>Euroopa piiri- ja rannikuvalve</w:t>
            </w:r>
            <w:r w:rsidR="00CF7A23" w:rsidRPr="00CF7A23">
              <w:rPr>
                <w:rFonts w:eastAsia="Times New Roman"/>
                <w:iCs/>
                <w:noProof/>
                <w:lang w:val="et-EE"/>
              </w:rPr>
              <w:t xml:space="preserve"> määruse</w:t>
            </w:r>
            <w:r w:rsidR="00370947">
              <w:rPr>
                <w:rFonts w:eastAsia="Times New Roman"/>
                <w:iCs/>
                <w:noProof/>
                <w:lang w:val="et-EE"/>
              </w:rPr>
              <w:t>ga</w:t>
            </w:r>
            <w:r w:rsidR="00CF7A23" w:rsidRPr="00CF7A23">
              <w:rPr>
                <w:rFonts w:eastAsia="Times New Roman"/>
                <w:iCs/>
                <w:noProof/>
                <w:lang w:val="et-EE"/>
              </w:rPr>
              <w:t>.</w:t>
            </w:r>
          </w:p>
          <w:p w14:paraId="0D45CA50" w14:textId="0BAF70E4" w:rsidR="00E12D0B" w:rsidRPr="00184EA6" w:rsidRDefault="00370FEC" w:rsidP="00421E9D">
            <w:pPr>
              <w:spacing w:after="200"/>
              <w:rPr>
                <w:rFonts w:eastAsia="Times New Roman"/>
                <w:iCs/>
                <w:noProof/>
                <w:lang w:val="et-EE"/>
              </w:rPr>
            </w:pPr>
            <w:r w:rsidRPr="00184EA6">
              <w:rPr>
                <w:rFonts w:eastAsia="Times New Roman"/>
                <w:iCs/>
                <w:noProof/>
                <w:lang w:val="et-EE"/>
              </w:rPr>
              <w:t xml:space="preserve">Eestis vastustab integreeritud piirihalduse arendamise ja rakendamise eest peamiselt PPA. </w:t>
            </w:r>
            <w:r w:rsidR="00E12D0B" w:rsidRPr="00184EA6">
              <w:rPr>
                <w:rFonts w:eastAsia="Times New Roman"/>
                <w:iCs/>
                <w:noProof/>
                <w:lang w:val="et-EE"/>
              </w:rPr>
              <w:t>P</w:t>
            </w:r>
            <w:r w:rsidRPr="00184EA6">
              <w:rPr>
                <w:rFonts w:eastAsia="Times New Roman"/>
                <w:iCs/>
                <w:noProof/>
                <w:lang w:val="et-EE"/>
              </w:rPr>
              <w:t>õhili</w:t>
            </w:r>
            <w:r w:rsidR="00E12D0B" w:rsidRPr="00184EA6">
              <w:rPr>
                <w:rFonts w:eastAsia="Times New Roman"/>
                <w:iCs/>
                <w:noProof/>
                <w:lang w:val="et-EE"/>
              </w:rPr>
              <w:t>sed partnerid on Välisministeerium, Maksu- ja Tolliamet, Keskkonna</w:t>
            </w:r>
            <w:r w:rsidR="007C4EC1" w:rsidRPr="00184EA6">
              <w:rPr>
                <w:rFonts w:eastAsia="Times New Roman"/>
                <w:iCs/>
                <w:noProof/>
                <w:lang w:val="et-EE"/>
              </w:rPr>
              <w:t>amet,</w:t>
            </w:r>
            <w:r w:rsidR="00E12D0B" w:rsidRPr="00184EA6">
              <w:rPr>
                <w:rFonts w:eastAsia="Times New Roman"/>
                <w:iCs/>
                <w:noProof/>
                <w:lang w:val="et-EE"/>
              </w:rPr>
              <w:t xml:space="preserve"> Kaitsevägi, Kaitseliit ja Kaitsepolitsei</w:t>
            </w:r>
            <w:r w:rsidR="004346DE">
              <w:rPr>
                <w:rFonts w:eastAsia="Times New Roman"/>
                <w:iCs/>
                <w:noProof/>
                <w:lang w:val="et-EE"/>
              </w:rPr>
              <w:t>amet</w:t>
            </w:r>
            <w:r w:rsidR="00E12D0B" w:rsidRPr="00184EA6">
              <w:rPr>
                <w:rFonts w:eastAsia="Times New Roman"/>
                <w:iCs/>
                <w:noProof/>
                <w:lang w:val="et-EE"/>
              </w:rPr>
              <w:t>.</w:t>
            </w:r>
          </w:p>
          <w:p w14:paraId="496F202D" w14:textId="648A8FF3" w:rsidR="00E12D0B" w:rsidRPr="00E12D0B" w:rsidRDefault="00915417" w:rsidP="00421E9D">
            <w:pPr>
              <w:spacing w:after="0"/>
              <w:rPr>
                <w:rFonts w:eastAsia="Times New Roman"/>
                <w:iCs/>
                <w:noProof/>
              </w:rPr>
            </w:pPr>
            <w:r>
              <w:rPr>
                <w:rFonts w:eastAsia="Times New Roman"/>
                <w:iCs/>
                <w:noProof/>
              </w:rPr>
              <w:t>IBM</w:t>
            </w:r>
            <w:r w:rsidR="004346DE">
              <w:rPr>
                <w:rFonts w:eastAsia="Times New Roman"/>
                <w:iCs/>
                <w:noProof/>
              </w:rPr>
              <w:t>is</w:t>
            </w:r>
            <w:r>
              <w:rPr>
                <w:rFonts w:eastAsia="Times New Roman"/>
                <w:iCs/>
                <w:noProof/>
              </w:rPr>
              <w:t xml:space="preserve"> arvesta</w:t>
            </w:r>
            <w:r w:rsidR="004346DE">
              <w:rPr>
                <w:rFonts w:eastAsia="Times New Roman"/>
                <w:iCs/>
                <w:noProof/>
              </w:rPr>
              <w:t>takse</w:t>
            </w:r>
            <w:r>
              <w:rPr>
                <w:rFonts w:eastAsia="Times New Roman"/>
                <w:iCs/>
                <w:noProof/>
              </w:rPr>
              <w:t xml:space="preserve"> </w:t>
            </w:r>
            <w:r w:rsidR="00E12D0B" w:rsidRPr="00E12D0B">
              <w:rPr>
                <w:rFonts w:eastAsia="Times New Roman"/>
                <w:iCs/>
                <w:noProof/>
              </w:rPr>
              <w:t>täielikult Euroopa integreeritud piirihalduse tehnilise ja tegevusstrateegia eesmärk</w:t>
            </w:r>
            <w:r>
              <w:rPr>
                <w:rFonts w:eastAsia="Times New Roman"/>
                <w:iCs/>
                <w:noProof/>
              </w:rPr>
              <w:t>idega</w:t>
            </w:r>
            <w:r w:rsidR="00E12D0B" w:rsidRPr="00E12D0B">
              <w:rPr>
                <w:rFonts w:eastAsia="Times New Roman"/>
                <w:iCs/>
                <w:noProof/>
              </w:rPr>
              <w:t>:</w:t>
            </w:r>
          </w:p>
          <w:p w14:paraId="47323244" w14:textId="32C1552A" w:rsidR="00E12D0B" w:rsidRPr="00146BE5" w:rsidRDefault="00915417"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v</w:t>
            </w:r>
            <w:r w:rsidR="00E12D0B" w:rsidRPr="00146BE5">
              <w:rPr>
                <w:rFonts w:ascii="Times New Roman" w:eastAsia="Times New Roman" w:hAnsi="Times New Roman" w:cs="Times New Roman"/>
                <w:iCs/>
                <w:noProof/>
                <w:sz w:val="24"/>
                <w:szCs w:val="20"/>
                <w:lang w:eastAsia="en-GB"/>
              </w:rPr>
              <w:t>älispiiride haavatavuse vähendamine, mis põhineb terviklikul olukorrateadlikkusel;</w:t>
            </w:r>
          </w:p>
          <w:p w14:paraId="6BBF4553" w14:textId="3DECF7B6" w:rsidR="00E12D0B" w:rsidRPr="00146BE5" w:rsidRDefault="00915417"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o</w:t>
            </w:r>
            <w:r w:rsidR="00E12D0B" w:rsidRPr="00146BE5">
              <w:rPr>
                <w:rFonts w:ascii="Times New Roman" w:eastAsia="Times New Roman" w:hAnsi="Times New Roman" w:cs="Times New Roman"/>
                <w:iCs/>
                <w:noProof/>
                <w:sz w:val="24"/>
                <w:szCs w:val="20"/>
                <w:lang w:eastAsia="en-GB"/>
              </w:rPr>
              <w:t>hutud, turvalised ja hästi toimivad ELi välispiirid;</w:t>
            </w:r>
          </w:p>
          <w:p w14:paraId="23D36D33" w14:textId="4746607F" w:rsidR="00E12D0B" w:rsidRPr="00146BE5" w:rsidRDefault="00E12D0B"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 xml:space="preserve">Euroopa piiri- ja rannikuvalve </w:t>
            </w:r>
            <w:r w:rsidR="004346DE">
              <w:rPr>
                <w:rFonts w:ascii="Times New Roman" w:eastAsia="Times New Roman" w:hAnsi="Times New Roman" w:cs="Times New Roman"/>
                <w:iCs/>
                <w:noProof/>
                <w:sz w:val="24"/>
                <w:szCs w:val="20"/>
                <w:lang w:eastAsia="en-GB"/>
              </w:rPr>
              <w:t>kestlikkus</w:t>
            </w:r>
            <w:r w:rsidRPr="00146BE5">
              <w:rPr>
                <w:rFonts w:ascii="Times New Roman" w:eastAsia="Times New Roman" w:hAnsi="Times New Roman" w:cs="Times New Roman"/>
                <w:iCs/>
                <w:noProof/>
                <w:sz w:val="24"/>
                <w:szCs w:val="20"/>
                <w:lang w:eastAsia="en-GB"/>
              </w:rPr>
              <w:t>.</w:t>
            </w:r>
          </w:p>
          <w:p w14:paraId="011114AC" w14:textId="77777777" w:rsidR="00E12D0B" w:rsidRPr="00947014" w:rsidRDefault="00E12D0B" w:rsidP="00421E9D">
            <w:pPr>
              <w:spacing w:after="200"/>
              <w:rPr>
                <w:rFonts w:eastAsia="Times New Roman"/>
                <w:b/>
                <w:bCs/>
                <w:iCs/>
                <w:noProof/>
              </w:rPr>
            </w:pPr>
            <w:r w:rsidRPr="00947014">
              <w:rPr>
                <w:rFonts w:eastAsia="Times New Roman"/>
                <w:b/>
                <w:bCs/>
                <w:iCs/>
                <w:noProof/>
              </w:rPr>
              <w:t>• Euroopa piiri- ja rannikuvalve riiklike komponentide arendamine</w:t>
            </w:r>
          </w:p>
          <w:p w14:paraId="6982E4A3" w14:textId="1EB79C3D" w:rsidR="00485BDE" w:rsidRDefault="00E12D0B" w:rsidP="00421E9D">
            <w:pPr>
              <w:spacing w:after="200"/>
              <w:rPr>
                <w:rFonts w:eastAsia="Times New Roman"/>
                <w:iCs/>
                <w:noProof/>
              </w:rPr>
            </w:pPr>
            <w:r w:rsidRPr="00E12D0B">
              <w:rPr>
                <w:rFonts w:eastAsia="Times New Roman"/>
                <w:iCs/>
                <w:noProof/>
              </w:rPr>
              <w:t xml:space="preserve">PPAs </w:t>
            </w:r>
            <w:r w:rsidR="00915417">
              <w:rPr>
                <w:rFonts w:eastAsia="Times New Roman"/>
                <w:iCs/>
                <w:noProof/>
              </w:rPr>
              <w:t>on loodud</w:t>
            </w:r>
            <w:r w:rsidRPr="00E12D0B">
              <w:rPr>
                <w:rFonts w:eastAsia="Times New Roman"/>
                <w:iCs/>
                <w:noProof/>
              </w:rPr>
              <w:t xml:space="preserve"> Euroopa piiri- ja rannikuvalve toetamiseks riiklik piiri- ja rannikuvalverühm</w:t>
            </w:r>
            <w:r w:rsidR="00915417">
              <w:rPr>
                <w:rFonts w:eastAsia="Times New Roman"/>
                <w:iCs/>
                <w:noProof/>
              </w:rPr>
              <w:t xml:space="preserve"> </w:t>
            </w:r>
            <w:r w:rsidR="004346DE">
              <w:rPr>
                <w:rFonts w:eastAsia="Times New Roman"/>
                <w:iCs/>
                <w:noProof/>
              </w:rPr>
              <w:t>ning</w:t>
            </w:r>
            <w:r w:rsidR="00915417">
              <w:rPr>
                <w:rFonts w:eastAsia="Times New Roman"/>
                <w:iCs/>
                <w:noProof/>
              </w:rPr>
              <w:t xml:space="preserve"> </w:t>
            </w:r>
            <w:r w:rsidRPr="00E12D0B">
              <w:rPr>
                <w:rFonts w:eastAsia="Times New Roman"/>
                <w:iCs/>
                <w:noProof/>
              </w:rPr>
              <w:t>tehniliste seadmete reserv. Ostetud</w:t>
            </w:r>
            <w:r w:rsidR="004346DE">
              <w:rPr>
                <w:rFonts w:eastAsia="Times New Roman"/>
                <w:iCs/>
                <w:noProof/>
              </w:rPr>
              <w:t xml:space="preserve"> ja </w:t>
            </w:r>
            <w:r w:rsidR="00915417">
              <w:rPr>
                <w:rFonts w:eastAsia="Times New Roman"/>
                <w:iCs/>
                <w:noProof/>
              </w:rPr>
              <w:t>ostetavad</w:t>
            </w:r>
            <w:r w:rsidRPr="00E12D0B">
              <w:rPr>
                <w:rFonts w:eastAsia="Times New Roman"/>
                <w:iCs/>
                <w:noProof/>
              </w:rPr>
              <w:t xml:space="preserve"> seadmed vastavad </w:t>
            </w:r>
            <w:r w:rsidR="00915417">
              <w:rPr>
                <w:rFonts w:eastAsia="Times New Roman"/>
                <w:iCs/>
                <w:noProof/>
              </w:rPr>
              <w:t>Euroopa Piiri- ja Rannikuvalve Ameti (</w:t>
            </w:r>
            <w:r w:rsidR="002A69A7">
              <w:rPr>
                <w:rFonts w:eastAsia="Times New Roman"/>
                <w:iCs/>
                <w:noProof/>
              </w:rPr>
              <w:t xml:space="preserve">edaspidi </w:t>
            </w:r>
            <w:r w:rsidRPr="00421E9D">
              <w:rPr>
                <w:rFonts w:eastAsia="Times New Roman"/>
                <w:i/>
                <w:noProof/>
              </w:rPr>
              <w:t>Frontex</w:t>
            </w:r>
            <w:r w:rsidR="00915417">
              <w:rPr>
                <w:rFonts w:eastAsia="Times New Roman"/>
                <w:iCs/>
                <w:noProof/>
              </w:rPr>
              <w:t>)</w:t>
            </w:r>
            <w:r w:rsidRPr="00E12D0B">
              <w:rPr>
                <w:rFonts w:eastAsia="Times New Roman"/>
                <w:iCs/>
                <w:noProof/>
              </w:rPr>
              <w:t xml:space="preserve"> kehtestatud tehnilistele standarditele. Vajaduse korral antakse </w:t>
            </w:r>
            <w:r w:rsidR="002929F9" w:rsidRPr="00E12D0B">
              <w:rPr>
                <w:rFonts w:eastAsia="Times New Roman"/>
                <w:iCs/>
                <w:noProof/>
              </w:rPr>
              <w:t>Frontexi koordineerimisel</w:t>
            </w:r>
            <w:r w:rsidR="002929F9">
              <w:rPr>
                <w:rFonts w:eastAsia="Times New Roman"/>
                <w:iCs/>
                <w:noProof/>
              </w:rPr>
              <w:t xml:space="preserve"> teistele </w:t>
            </w:r>
            <w:r w:rsidRPr="00E12D0B">
              <w:rPr>
                <w:rFonts w:eastAsia="Times New Roman"/>
                <w:iCs/>
                <w:noProof/>
              </w:rPr>
              <w:t>liikmesriikidele operatiivabi</w:t>
            </w:r>
            <w:r w:rsidR="002929F9">
              <w:rPr>
                <w:rFonts w:eastAsia="Times New Roman"/>
                <w:iCs/>
                <w:noProof/>
              </w:rPr>
              <w:t>.</w:t>
            </w:r>
            <w:r w:rsidRPr="00E12D0B">
              <w:rPr>
                <w:rFonts w:eastAsia="Times New Roman"/>
                <w:iCs/>
                <w:noProof/>
              </w:rPr>
              <w:t xml:space="preserve"> PPA osaleb Frontexi ühisoperatsioonides, piirioperatsioonides ja tagasisaatmisega seotud </w:t>
            </w:r>
            <w:r w:rsidR="00915417">
              <w:rPr>
                <w:rFonts w:eastAsia="Times New Roman"/>
                <w:iCs/>
                <w:noProof/>
              </w:rPr>
              <w:t>tegevus</w:t>
            </w:r>
            <w:r w:rsidRPr="00E12D0B">
              <w:rPr>
                <w:rFonts w:eastAsia="Times New Roman"/>
                <w:iCs/>
                <w:noProof/>
              </w:rPr>
              <w:t xml:space="preserve">tes. Eesti </w:t>
            </w:r>
            <w:r w:rsidR="00915417">
              <w:rPr>
                <w:rFonts w:eastAsia="Times New Roman"/>
                <w:iCs/>
                <w:noProof/>
              </w:rPr>
              <w:t>panustab</w:t>
            </w:r>
            <w:r w:rsidRPr="00E12D0B">
              <w:rPr>
                <w:rFonts w:eastAsia="Times New Roman"/>
                <w:iCs/>
                <w:noProof/>
              </w:rPr>
              <w:t xml:space="preserve"> Frontexi riskianalüüsi, ressursside ja koolitusstandardite väljatöötamis</w:t>
            </w:r>
            <w:r w:rsidR="00915417">
              <w:rPr>
                <w:rFonts w:eastAsia="Times New Roman"/>
                <w:iCs/>
                <w:noProof/>
              </w:rPr>
              <w:t>se</w:t>
            </w:r>
            <w:r w:rsidRPr="00E12D0B">
              <w:rPr>
                <w:rFonts w:eastAsia="Times New Roman"/>
                <w:iCs/>
                <w:noProof/>
              </w:rPr>
              <w:t xml:space="preserve"> ning muude töörühmade ja koolitusürituste</w:t>
            </w:r>
            <w:r w:rsidR="00915417">
              <w:rPr>
                <w:rFonts w:eastAsia="Times New Roman"/>
                <w:iCs/>
                <w:noProof/>
              </w:rPr>
              <w:t xml:space="preserve"> tegevustesse</w:t>
            </w:r>
            <w:r w:rsidRPr="00E12D0B">
              <w:rPr>
                <w:rFonts w:eastAsia="Times New Roman"/>
                <w:iCs/>
                <w:noProof/>
              </w:rPr>
              <w:t xml:space="preserve">. Frontexi, CEPOLi ja eu-LISA koolitatud ja sertifitseeritud ekspertide ja nõustajate lähetamine aitab arendada </w:t>
            </w:r>
            <w:r w:rsidR="004346DE" w:rsidRPr="00E12D0B">
              <w:rPr>
                <w:rFonts w:eastAsia="Times New Roman"/>
                <w:iCs/>
                <w:noProof/>
              </w:rPr>
              <w:t xml:space="preserve">edasi </w:t>
            </w:r>
            <w:r w:rsidRPr="00E12D0B">
              <w:rPr>
                <w:rFonts w:eastAsia="Times New Roman"/>
                <w:iCs/>
                <w:noProof/>
              </w:rPr>
              <w:t xml:space="preserve">Eesti </w:t>
            </w:r>
            <w:r w:rsidR="002929F9">
              <w:rPr>
                <w:rFonts w:eastAsia="Times New Roman"/>
                <w:iCs/>
                <w:noProof/>
              </w:rPr>
              <w:t>võimet</w:t>
            </w:r>
            <w:r w:rsidRPr="00E12D0B">
              <w:rPr>
                <w:rFonts w:eastAsia="Times New Roman"/>
                <w:iCs/>
                <w:noProof/>
              </w:rPr>
              <w:t xml:space="preserve"> kaitsta ELi välispiire.</w:t>
            </w:r>
            <w:r w:rsidRPr="000476E8">
              <w:rPr>
                <w:rFonts w:eastAsia="Times New Roman"/>
                <w:iCs/>
                <w:noProof/>
              </w:rPr>
              <w:t xml:space="preserve"> </w:t>
            </w:r>
            <w:r w:rsidRPr="00E12D0B">
              <w:rPr>
                <w:rFonts w:eastAsia="Times New Roman"/>
                <w:iCs/>
                <w:noProof/>
              </w:rPr>
              <w:t>Seni on Eesti täitnud 100% F</w:t>
            </w:r>
            <w:r w:rsidR="004346DE">
              <w:rPr>
                <w:rFonts w:eastAsia="Times New Roman"/>
                <w:iCs/>
                <w:noProof/>
              </w:rPr>
              <w:t>ron</w:t>
            </w:r>
            <w:r w:rsidRPr="00E12D0B">
              <w:rPr>
                <w:rFonts w:eastAsia="Times New Roman"/>
                <w:iCs/>
                <w:noProof/>
              </w:rPr>
              <w:t>tex</w:t>
            </w:r>
            <w:r w:rsidR="009D4FAE">
              <w:rPr>
                <w:rFonts w:eastAsia="Times New Roman"/>
                <w:iCs/>
                <w:noProof/>
              </w:rPr>
              <w:t>i</w:t>
            </w:r>
            <w:r w:rsidRPr="00E12D0B">
              <w:rPr>
                <w:rFonts w:eastAsia="Times New Roman"/>
                <w:iCs/>
                <w:noProof/>
              </w:rPr>
              <w:t xml:space="preserve"> II ja III</w:t>
            </w:r>
            <w:r w:rsidR="004346DE">
              <w:rPr>
                <w:rFonts w:eastAsia="Times New Roman"/>
                <w:iCs/>
                <w:noProof/>
              </w:rPr>
              <w:t xml:space="preserve"> </w:t>
            </w:r>
            <w:r w:rsidRPr="00E12D0B">
              <w:rPr>
                <w:rFonts w:eastAsia="Times New Roman"/>
                <w:iCs/>
                <w:noProof/>
              </w:rPr>
              <w:t>kategooria alali</w:t>
            </w:r>
            <w:r w:rsidR="009D4FAE">
              <w:rPr>
                <w:rFonts w:eastAsia="Times New Roman"/>
                <w:iCs/>
                <w:noProof/>
              </w:rPr>
              <w:t>s</w:t>
            </w:r>
            <w:r w:rsidRPr="00E12D0B">
              <w:rPr>
                <w:rFonts w:eastAsia="Times New Roman"/>
                <w:iCs/>
                <w:noProof/>
              </w:rPr>
              <w:t>e korpus</w:t>
            </w:r>
            <w:r w:rsidR="009D4FAE">
              <w:rPr>
                <w:rFonts w:eastAsia="Times New Roman"/>
                <w:iCs/>
                <w:noProof/>
              </w:rPr>
              <w:t>e mehitamise</w:t>
            </w:r>
            <w:r w:rsidR="004346DE" w:rsidRPr="00E12D0B">
              <w:rPr>
                <w:rFonts w:eastAsia="Times New Roman"/>
                <w:iCs/>
                <w:noProof/>
              </w:rPr>
              <w:t xml:space="preserve"> </w:t>
            </w:r>
            <w:r w:rsidR="004346DE">
              <w:rPr>
                <w:rFonts w:eastAsia="Times New Roman"/>
                <w:iCs/>
                <w:noProof/>
              </w:rPr>
              <w:t>kvoodist</w:t>
            </w:r>
            <w:r w:rsidRPr="00E12D0B">
              <w:rPr>
                <w:rFonts w:eastAsia="Times New Roman"/>
                <w:iCs/>
                <w:noProof/>
              </w:rPr>
              <w:t xml:space="preserve">. Korrapärane teabevahetus ametitega on kooskõlas </w:t>
            </w:r>
            <w:r w:rsidR="00421E9D">
              <w:rPr>
                <w:rFonts w:eastAsia="Times New Roman"/>
                <w:iCs/>
                <w:noProof/>
              </w:rPr>
              <w:t>F</w:t>
            </w:r>
            <w:r w:rsidR="00FF3863">
              <w:rPr>
                <w:rFonts w:eastAsia="Times New Roman"/>
                <w:iCs/>
                <w:noProof/>
              </w:rPr>
              <w:t>r</w:t>
            </w:r>
            <w:r w:rsidR="00421E9D">
              <w:rPr>
                <w:rFonts w:eastAsia="Times New Roman"/>
                <w:iCs/>
                <w:noProof/>
              </w:rPr>
              <w:t>ontexi riskianalüüsi võrgustiku</w:t>
            </w:r>
            <w:r w:rsidRPr="002929F9">
              <w:rPr>
                <w:rFonts w:eastAsia="Times New Roman"/>
                <w:iCs/>
                <w:noProof/>
              </w:rPr>
              <w:t>,</w:t>
            </w:r>
            <w:r w:rsidR="002929F9" w:rsidRPr="002929F9">
              <w:rPr>
                <w:rFonts w:eastAsia="Times New Roman"/>
                <w:iCs/>
                <w:noProof/>
              </w:rPr>
              <w:t xml:space="preserve"> </w:t>
            </w:r>
            <w:r w:rsidR="009D4FAE">
              <w:rPr>
                <w:rFonts w:eastAsia="Times New Roman"/>
                <w:iCs/>
                <w:noProof/>
              </w:rPr>
              <w:t>EUROSUR</w:t>
            </w:r>
            <w:r w:rsidR="00CA004A">
              <w:rPr>
                <w:rFonts w:eastAsia="Times New Roman"/>
                <w:iCs/>
                <w:noProof/>
              </w:rPr>
              <w:t>i</w:t>
            </w:r>
            <w:r w:rsidRPr="00E12D0B">
              <w:rPr>
                <w:rFonts w:eastAsia="Times New Roman"/>
                <w:iCs/>
                <w:noProof/>
              </w:rPr>
              <w:t xml:space="preserve"> ja haavatavuse hindamise kokkulepitud vormiga. Riiklik koordinatsioonikeskus vastutab tõhusa teabeanalüüsi eest, mis põhineb </w:t>
            </w:r>
            <w:r w:rsidRPr="00202C50">
              <w:rPr>
                <w:rFonts w:eastAsia="Times New Roman"/>
                <w:iCs/>
                <w:noProof/>
              </w:rPr>
              <w:t>CIRAM</w:t>
            </w:r>
            <w:r w:rsidRPr="00E12D0B">
              <w:rPr>
                <w:rFonts w:eastAsia="Times New Roman"/>
                <w:iCs/>
                <w:noProof/>
              </w:rPr>
              <w:t xml:space="preserve">il ning teabevahetusel ELi liikmesriikide ja Frontexiga. Euroopa piiri- ja rannikuvalve riiklike komponentide edasiarendamine </w:t>
            </w:r>
            <w:r w:rsidR="00346754">
              <w:rPr>
                <w:rFonts w:eastAsia="Times New Roman"/>
                <w:iCs/>
                <w:noProof/>
              </w:rPr>
              <w:t>kätkeb</w:t>
            </w:r>
            <w:r w:rsidRPr="00E12D0B">
              <w:rPr>
                <w:rFonts w:eastAsia="Times New Roman"/>
                <w:iCs/>
                <w:noProof/>
              </w:rPr>
              <w:t xml:space="preserve"> piirivalveametnike koolitamist piirivalve ühise tuumõppekava</w:t>
            </w:r>
            <w:r w:rsidR="00346754">
              <w:rPr>
                <w:rFonts w:eastAsia="Times New Roman"/>
                <w:iCs/>
                <w:noProof/>
              </w:rPr>
              <w:t xml:space="preserve"> alusel</w:t>
            </w:r>
            <w:r w:rsidRPr="00E12D0B">
              <w:rPr>
                <w:rFonts w:eastAsia="Times New Roman"/>
                <w:iCs/>
                <w:noProof/>
              </w:rPr>
              <w:t xml:space="preserve"> ja </w:t>
            </w:r>
            <w:r w:rsidR="00346754" w:rsidRPr="00E12D0B">
              <w:rPr>
                <w:rFonts w:eastAsia="Times New Roman"/>
                <w:iCs/>
                <w:noProof/>
              </w:rPr>
              <w:t>Frontexi standarditega</w:t>
            </w:r>
            <w:r w:rsidR="00346754">
              <w:rPr>
                <w:rFonts w:eastAsia="Times New Roman"/>
                <w:iCs/>
                <w:noProof/>
              </w:rPr>
              <w:t xml:space="preserve"> kooskõlas </w:t>
            </w:r>
            <w:r w:rsidRPr="00E12D0B">
              <w:rPr>
                <w:rFonts w:eastAsia="Times New Roman"/>
                <w:iCs/>
                <w:noProof/>
              </w:rPr>
              <w:t>operatiivvahendite hankimist</w:t>
            </w:r>
            <w:r w:rsidR="00346754">
              <w:rPr>
                <w:rFonts w:eastAsia="Times New Roman"/>
                <w:iCs/>
                <w:noProof/>
              </w:rPr>
              <w:t>.</w:t>
            </w:r>
          </w:p>
          <w:p w14:paraId="682FDEBD" w14:textId="409768E9" w:rsidR="00E12D0B" w:rsidRPr="00947014" w:rsidRDefault="00E12D0B" w:rsidP="00947014">
            <w:pPr>
              <w:spacing w:after="0"/>
              <w:rPr>
                <w:rFonts w:eastAsia="Times New Roman"/>
                <w:b/>
                <w:bCs/>
                <w:iCs/>
                <w:noProof/>
              </w:rPr>
            </w:pPr>
            <w:r w:rsidRPr="00947014">
              <w:rPr>
                <w:rFonts w:eastAsia="Times New Roman"/>
                <w:b/>
                <w:bCs/>
                <w:iCs/>
                <w:noProof/>
              </w:rPr>
              <w:t xml:space="preserve">• </w:t>
            </w:r>
            <w:r w:rsidR="009133B5" w:rsidRPr="00947014">
              <w:rPr>
                <w:rFonts w:eastAsia="Times New Roman"/>
                <w:b/>
                <w:bCs/>
                <w:iCs/>
                <w:noProof/>
              </w:rPr>
              <w:t>EUROSUR</w:t>
            </w:r>
          </w:p>
          <w:p w14:paraId="0F80F558" w14:textId="7C9948EE" w:rsidR="00E12D0B" w:rsidRPr="00E12D0B" w:rsidRDefault="00E12D0B" w:rsidP="00421E9D">
            <w:pPr>
              <w:spacing w:after="200"/>
              <w:rPr>
                <w:rFonts w:eastAsia="Times New Roman"/>
                <w:iCs/>
                <w:noProof/>
              </w:rPr>
            </w:pPr>
            <w:r w:rsidRPr="00E12D0B">
              <w:rPr>
                <w:rFonts w:eastAsia="Times New Roman"/>
                <w:iCs/>
                <w:noProof/>
              </w:rPr>
              <w:t xml:space="preserve">Frontex paigaldas EUROSURi </w:t>
            </w:r>
            <w:r w:rsidR="003E6733" w:rsidRPr="00E12D0B">
              <w:rPr>
                <w:rFonts w:eastAsia="Times New Roman"/>
                <w:iCs/>
                <w:noProof/>
              </w:rPr>
              <w:t xml:space="preserve">PPAsse </w:t>
            </w:r>
            <w:r w:rsidRPr="00E12D0B">
              <w:rPr>
                <w:rFonts w:eastAsia="Times New Roman"/>
                <w:iCs/>
                <w:noProof/>
              </w:rPr>
              <w:t>7. novembril 2012</w:t>
            </w:r>
            <w:r w:rsidR="00346754">
              <w:rPr>
                <w:rFonts w:eastAsia="Times New Roman"/>
                <w:iCs/>
                <w:noProof/>
              </w:rPr>
              <w:t>.</w:t>
            </w:r>
            <w:r w:rsidRPr="00E12D0B">
              <w:rPr>
                <w:rFonts w:eastAsia="Times New Roman"/>
                <w:iCs/>
                <w:noProof/>
              </w:rPr>
              <w:t xml:space="preserve"> Alates 1. oktoobrist 2014 tegutseb </w:t>
            </w:r>
            <w:r w:rsidR="009133B5">
              <w:rPr>
                <w:rFonts w:eastAsia="Times New Roman"/>
                <w:iCs/>
                <w:noProof/>
              </w:rPr>
              <w:t xml:space="preserve">EUROSURi </w:t>
            </w:r>
            <w:r w:rsidR="00346754">
              <w:rPr>
                <w:rFonts w:eastAsia="Times New Roman"/>
                <w:iCs/>
                <w:noProof/>
              </w:rPr>
              <w:t>riiklik k</w:t>
            </w:r>
            <w:r w:rsidR="009133B5">
              <w:rPr>
                <w:rFonts w:eastAsia="Times New Roman"/>
                <w:iCs/>
                <w:noProof/>
              </w:rPr>
              <w:t>oordi</w:t>
            </w:r>
            <w:r w:rsidR="003E6733">
              <w:rPr>
                <w:rFonts w:eastAsia="Times New Roman"/>
                <w:iCs/>
                <w:noProof/>
              </w:rPr>
              <w:t>natsiooni</w:t>
            </w:r>
            <w:r w:rsidR="00346754">
              <w:rPr>
                <w:rFonts w:eastAsia="Times New Roman"/>
                <w:iCs/>
                <w:noProof/>
              </w:rPr>
              <w:t xml:space="preserve">keskus </w:t>
            </w:r>
            <w:r w:rsidRPr="00E12D0B">
              <w:rPr>
                <w:rFonts w:eastAsia="Times New Roman"/>
                <w:iCs/>
                <w:noProof/>
              </w:rPr>
              <w:t xml:space="preserve">PPA ühtse kontaktpunktina. EUROSURi kohaldamisala </w:t>
            </w:r>
            <w:r w:rsidR="00346754">
              <w:rPr>
                <w:rFonts w:eastAsia="Times New Roman"/>
                <w:iCs/>
                <w:noProof/>
              </w:rPr>
              <w:t xml:space="preserve">on </w:t>
            </w:r>
            <w:r w:rsidR="00346754" w:rsidRPr="00E12D0B">
              <w:rPr>
                <w:rFonts w:eastAsia="Times New Roman"/>
                <w:iCs/>
                <w:noProof/>
              </w:rPr>
              <w:t>märkimisväärselt</w:t>
            </w:r>
            <w:r w:rsidR="00346754">
              <w:rPr>
                <w:rFonts w:eastAsia="Times New Roman"/>
                <w:iCs/>
                <w:noProof/>
              </w:rPr>
              <w:t xml:space="preserve"> laienenud</w:t>
            </w:r>
            <w:r w:rsidRPr="00E12D0B">
              <w:rPr>
                <w:rFonts w:eastAsia="Times New Roman"/>
                <w:iCs/>
                <w:noProof/>
              </w:rPr>
              <w:t>, hõlma</w:t>
            </w:r>
            <w:r w:rsidR="00346754">
              <w:rPr>
                <w:rFonts w:eastAsia="Times New Roman"/>
                <w:iCs/>
                <w:noProof/>
              </w:rPr>
              <w:t xml:space="preserve">tes </w:t>
            </w:r>
            <w:r w:rsidR="009D4FAE">
              <w:rPr>
                <w:rFonts w:eastAsia="Times New Roman"/>
                <w:iCs/>
                <w:noProof/>
              </w:rPr>
              <w:t xml:space="preserve">nüüd </w:t>
            </w:r>
            <w:r w:rsidRPr="00E12D0B">
              <w:rPr>
                <w:rFonts w:eastAsia="Times New Roman"/>
                <w:iCs/>
                <w:noProof/>
              </w:rPr>
              <w:t xml:space="preserve">kõiki teabevahetusega seotud aspekte. EUROSURi </w:t>
            </w:r>
            <w:r w:rsidR="009133B5">
              <w:rPr>
                <w:rFonts w:eastAsia="Times New Roman"/>
                <w:iCs/>
                <w:noProof/>
              </w:rPr>
              <w:t xml:space="preserve">rakendatakse </w:t>
            </w:r>
            <w:r w:rsidRPr="00E12D0B">
              <w:rPr>
                <w:rFonts w:eastAsia="Times New Roman"/>
                <w:iCs/>
                <w:noProof/>
              </w:rPr>
              <w:t>kooskõlas uue Euroopa piiri- ja rannikuvalve määruse elementidega ja eelkõige järgmiste punktidega:</w:t>
            </w:r>
          </w:p>
          <w:p w14:paraId="6150EE09" w14:textId="3E5D3254"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süste</w:t>
            </w:r>
            <w:r w:rsidR="009133B5" w:rsidRPr="009D4FAE">
              <w:rPr>
                <w:rFonts w:ascii="Times New Roman" w:eastAsia="Times New Roman" w:hAnsi="Times New Roman" w:cs="Times New Roman"/>
                <w:iCs/>
                <w:noProof/>
                <w:sz w:val="24"/>
                <w:szCs w:val="20"/>
                <w:lang w:eastAsia="en-GB"/>
              </w:rPr>
              <w:t>emne</w:t>
            </w:r>
            <w:r w:rsidRPr="009D4FAE">
              <w:rPr>
                <w:rFonts w:ascii="Times New Roman" w:eastAsia="Times New Roman" w:hAnsi="Times New Roman" w:cs="Times New Roman"/>
                <w:iCs/>
                <w:noProof/>
                <w:sz w:val="24"/>
                <w:szCs w:val="20"/>
                <w:lang w:eastAsia="en-GB"/>
              </w:rPr>
              <w:t xml:space="preserve"> aruandlus piiripunktides tehtava kontrolli</w:t>
            </w:r>
            <w:r w:rsidR="00D76A5C">
              <w:rPr>
                <w:rFonts w:ascii="Times New Roman" w:eastAsia="Times New Roman" w:hAnsi="Times New Roman" w:cs="Times New Roman"/>
                <w:iCs/>
                <w:noProof/>
                <w:sz w:val="24"/>
                <w:szCs w:val="20"/>
                <w:lang w:eastAsia="en-GB"/>
              </w:rPr>
              <w:t xml:space="preserve"> ja</w:t>
            </w:r>
            <w:r w:rsidRPr="009D4FAE">
              <w:rPr>
                <w:rFonts w:ascii="Times New Roman" w:eastAsia="Times New Roman" w:hAnsi="Times New Roman" w:cs="Times New Roman"/>
                <w:iCs/>
                <w:noProof/>
                <w:sz w:val="24"/>
                <w:szCs w:val="20"/>
                <w:lang w:eastAsia="en-GB"/>
              </w:rPr>
              <w:t xml:space="preserve"> õhupiiri valvamise </w:t>
            </w:r>
            <w:r w:rsidR="00D76A5C">
              <w:rPr>
                <w:rFonts w:ascii="Times New Roman" w:eastAsia="Times New Roman" w:hAnsi="Times New Roman" w:cs="Times New Roman"/>
                <w:iCs/>
                <w:noProof/>
                <w:sz w:val="24"/>
                <w:szCs w:val="20"/>
                <w:lang w:eastAsia="en-GB"/>
              </w:rPr>
              <w:t>kohta ning</w:t>
            </w:r>
            <w:r w:rsidRPr="009D4FAE">
              <w:rPr>
                <w:rFonts w:ascii="Times New Roman" w:eastAsia="Times New Roman" w:hAnsi="Times New Roman" w:cs="Times New Roman"/>
                <w:iCs/>
                <w:noProof/>
                <w:sz w:val="24"/>
                <w:szCs w:val="20"/>
                <w:lang w:eastAsia="en-GB"/>
              </w:rPr>
              <w:t xml:space="preserve"> </w:t>
            </w:r>
            <w:r w:rsidR="00D76A5C" w:rsidRPr="009D4FAE">
              <w:rPr>
                <w:rFonts w:ascii="Times New Roman" w:eastAsia="Times New Roman" w:hAnsi="Times New Roman" w:cs="Times New Roman"/>
                <w:iCs/>
                <w:noProof/>
                <w:sz w:val="24"/>
                <w:szCs w:val="20"/>
                <w:lang w:eastAsia="en-GB"/>
              </w:rPr>
              <w:t xml:space="preserve">teisese rände </w:t>
            </w:r>
            <w:r w:rsidR="00D939A9">
              <w:rPr>
                <w:rFonts w:ascii="Times New Roman" w:eastAsia="Times New Roman" w:hAnsi="Times New Roman" w:cs="Times New Roman"/>
                <w:iCs/>
                <w:noProof/>
                <w:sz w:val="24"/>
                <w:szCs w:val="20"/>
                <w:lang w:eastAsia="en-GB"/>
              </w:rPr>
              <w:t>olemasoleva</w:t>
            </w:r>
            <w:r w:rsidR="00D939A9" w:rsidRPr="009D4FAE">
              <w:rPr>
                <w:rFonts w:ascii="Times New Roman" w:eastAsia="Times New Roman" w:hAnsi="Times New Roman" w:cs="Times New Roman"/>
                <w:iCs/>
                <w:noProof/>
                <w:sz w:val="24"/>
                <w:szCs w:val="20"/>
                <w:lang w:eastAsia="en-GB"/>
              </w:rPr>
              <w:t xml:space="preserve"> </w:t>
            </w:r>
            <w:r w:rsidRPr="009D4FAE">
              <w:rPr>
                <w:rFonts w:ascii="Times New Roman" w:eastAsia="Times New Roman" w:hAnsi="Times New Roman" w:cs="Times New Roman"/>
                <w:iCs/>
                <w:noProof/>
                <w:sz w:val="24"/>
                <w:szCs w:val="20"/>
                <w:lang w:eastAsia="en-GB"/>
              </w:rPr>
              <w:t xml:space="preserve">teabe </w:t>
            </w:r>
            <w:r w:rsidR="00D939A9" w:rsidRPr="009D4FAE">
              <w:rPr>
                <w:rFonts w:ascii="Times New Roman" w:eastAsia="Times New Roman" w:hAnsi="Times New Roman" w:cs="Times New Roman"/>
                <w:iCs/>
                <w:noProof/>
                <w:sz w:val="24"/>
                <w:szCs w:val="20"/>
                <w:lang w:eastAsia="en-GB"/>
              </w:rPr>
              <w:t>esitami</w:t>
            </w:r>
            <w:r w:rsidR="00D76A5C">
              <w:rPr>
                <w:rFonts w:ascii="Times New Roman" w:eastAsia="Times New Roman" w:hAnsi="Times New Roman" w:cs="Times New Roman"/>
                <w:iCs/>
                <w:noProof/>
                <w:sz w:val="24"/>
                <w:szCs w:val="20"/>
                <w:lang w:eastAsia="en-GB"/>
              </w:rPr>
              <w:t>s</w:t>
            </w:r>
            <w:r w:rsidR="00D939A9" w:rsidRPr="009D4FAE">
              <w:rPr>
                <w:rFonts w:ascii="Times New Roman" w:eastAsia="Times New Roman" w:hAnsi="Times New Roman" w:cs="Times New Roman"/>
                <w:iCs/>
                <w:noProof/>
                <w:sz w:val="24"/>
                <w:szCs w:val="20"/>
                <w:lang w:eastAsia="en-GB"/>
              </w:rPr>
              <w:t xml:space="preserve">e </w:t>
            </w:r>
            <w:r w:rsidRPr="009D4FAE">
              <w:rPr>
                <w:rFonts w:ascii="Times New Roman" w:eastAsia="Times New Roman" w:hAnsi="Times New Roman" w:cs="Times New Roman"/>
                <w:iCs/>
                <w:noProof/>
                <w:sz w:val="24"/>
                <w:szCs w:val="20"/>
                <w:lang w:eastAsia="en-GB"/>
              </w:rPr>
              <w:t>kohta</w:t>
            </w:r>
            <w:r w:rsidR="0041658E" w:rsidRPr="009D4FAE">
              <w:rPr>
                <w:rFonts w:ascii="Times New Roman" w:eastAsia="Times New Roman" w:hAnsi="Times New Roman" w:cs="Times New Roman"/>
                <w:iCs/>
                <w:noProof/>
                <w:sz w:val="24"/>
                <w:szCs w:val="20"/>
                <w:lang w:eastAsia="en-GB"/>
              </w:rPr>
              <w:t>;</w:t>
            </w:r>
          </w:p>
          <w:p w14:paraId="78C8AA87" w14:textId="1F8FD391" w:rsidR="00E12D0B" w:rsidRPr="009D4FAE" w:rsidRDefault="009133B5"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l</w:t>
            </w:r>
            <w:r w:rsidR="00E12D0B" w:rsidRPr="009D4FAE">
              <w:rPr>
                <w:rFonts w:ascii="Times New Roman" w:eastAsia="Times New Roman" w:hAnsi="Times New Roman" w:cs="Times New Roman"/>
                <w:iCs/>
                <w:noProof/>
                <w:sz w:val="24"/>
                <w:szCs w:val="20"/>
                <w:lang w:eastAsia="en-GB"/>
              </w:rPr>
              <w:t>iikmesriikide koordin</w:t>
            </w:r>
            <w:r w:rsidR="00D76A5C">
              <w:rPr>
                <w:rFonts w:ascii="Times New Roman" w:eastAsia="Times New Roman" w:hAnsi="Times New Roman" w:cs="Times New Roman"/>
                <w:iCs/>
                <w:noProof/>
                <w:sz w:val="24"/>
                <w:szCs w:val="20"/>
                <w:lang w:eastAsia="en-GB"/>
              </w:rPr>
              <w:t>atsiooni</w:t>
            </w:r>
            <w:r w:rsidR="00E12D0B" w:rsidRPr="009D4FAE">
              <w:rPr>
                <w:rFonts w:ascii="Times New Roman" w:eastAsia="Times New Roman" w:hAnsi="Times New Roman" w:cs="Times New Roman"/>
                <w:iCs/>
                <w:noProof/>
                <w:sz w:val="24"/>
                <w:szCs w:val="20"/>
                <w:lang w:eastAsia="en-GB"/>
              </w:rPr>
              <w:t xml:space="preserve">keskuste </w:t>
            </w:r>
            <w:r w:rsidR="0041658E" w:rsidRPr="009D4FAE">
              <w:rPr>
                <w:rFonts w:ascii="Times New Roman" w:eastAsia="Times New Roman" w:hAnsi="Times New Roman" w:cs="Times New Roman"/>
                <w:iCs/>
                <w:noProof/>
                <w:sz w:val="24"/>
                <w:szCs w:val="20"/>
                <w:lang w:eastAsia="en-GB"/>
              </w:rPr>
              <w:t>arendamine</w:t>
            </w:r>
            <w:r w:rsidR="00E12D0B" w:rsidRPr="009D4FAE">
              <w:rPr>
                <w:rFonts w:ascii="Times New Roman" w:eastAsia="Times New Roman" w:hAnsi="Times New Roman" w:cs="Times New Roman"/>
                <w:iCs/>
                <w:noProof/>
                <w:sz w:val="24"/>
                <w:szCs w:val="20"/>
                <w:lang w:eastAsia="en-GB"/>
              </w:rPr>
              <w:t xml:space="preserve"> asutuste </w:t>
            </w:r>
            <w:r w:rsidR="00D76A5C" w:rsidRPr="009D4FAE">
              <w:rPr>
                <w:rFonts w:ascii="Times New Roman" w:eastAsia="Times New Roman" w:hAnsi="Times New Roman" w:cs="Times New Roman"/>
                <w:iCs/>
                <w:noProof/>
                <w:sz w:val="24"/>
                <w:szCs w:val="20"/>
                <w:lang w:eastAsia="en-GB"/>
              </w:rPr>
              <w:t xml:space="preserve">laiendatud </w:t>
            </w:r>
            <w:r w:rsidR="00E12D0B" w:rsidRPr="009D4FAE">
              <w:rPr>
                <w:rFonts w:ascii="Times New Roman" w:eastAsia="Times New Roman" w:hAnsi="Times New Roman" w:cs="Times New Roman"/>
                <w:iCs/>
                <w:noProof/>
                <w:sz w:val="24"/>
                <w:szCs w:val="20"/>
                <w:lang w:eastAsia="en-GB"/>
              </w:rPr>
              <w:t>koostöö kaudu, et hõlmata EUROSURi uus kohaldamisala</w:t>
            </w:r>
            <w:r w:rsidR="0041658E" w:rsidRPr="009D4FAE">
              <w:rPr>
                <w:rFonts w:ascii="Times New Roman" w:eastAsia="Times New Roman" w:hAnsi="Times New Roman" w:cs="Times New Roman"/>
                <w:iCs/>
                <w:noProof/>
                <w:sz w:val="24"/>
                <w:szCs w:val="20"/>
                <w:lang w:eastAsia="en-GB"/>
              </w:rPr>
              <w:t>;</w:t>
            </w:r>
          </w:p>
          <w:p w14:paraId="45430663" w14:textId="6BB413F3"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IT-süsteemide tarkvara ja arhitektuuri ar</w:t>
            </w:r>
            <w:r w:rsidR="0041658E" w:rsidRPr="009D4FAE">
              <w:rPr>
                <w:rFonts w:ascii="Times New Roman" w:eastAsia="Times New Roman" w:hAnsi="Times New Roman" w:cs="Times New Roman"/>
                <w:iCs/>
                <w:noProof/>
                <w:sz w:val="24"/>
                <w:szCs w:val="20"/>
                <w:lang w:eastAsia="en-GB"/>
              </w:rPr>
              <w:t>endamine</w:t>
            </w:r>
            <w:r w:rsidRPr="009D4FAE">
              <w:rPr>
                <w:rFonts w:ascii="Times New Roman" w:eastAsia="Times New Roman" w:hAnsi="Times New Roman" w:cs="Times New Roman"/>
                <w:iCs/>
                <w:noProof/>
                <w:sz w:val="24"/>
                <w:szCs w:val="20"/>
                <w:lang w:eastAsia="en-GB"/>
              </w:rPr>
              <w:t>, et vastata uutele sidestandarditele ja võimaldada masinatevahelist s</w:t>
            </w:r>
            <w:r w:rsidR="0041658E" w:rsidRPr="009D4FAE">
              <w:rPr>
                <w:rFonts w:ascii="Times New Roman" w:eastAsia="Times New Roman" w:hAnsi="Times New Roman" w:cs="Times New Roman"/>
                <w:iCs/>
                <w:noProof/>
                <w:sz w:val="24"/>
                <w:szCs w:val="20"/>
                <w:lang w:eastAsia="en-GB"/>
              </w:rPr>
              <w:t>uhtlust;</w:t>
            </w:r>
          </w:p>
          <w:p w14:paraId="3758DBDB" w14:textId="56A70EC0"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EUROSURi operaatorite värbamine ja koolitamine</w:t>
            </w:r>
            <w:r w:rsidR="0041658E" w:rsidRPr="009D4FAE">
              <w:rPr>
                <w:rFonts w:ascii="Times New Roman" w:eastAsia="Times New Roman" w:hAnsi="Times New Roman" w:cs="Times New Roman"/>
                <w:iCs/>
                <w:noProof/>
                <w:sz w:val="24"/>
                <w:szCs w:val="20"/>
                <w:lang w:eastAsia="en-GB"/>
              </w:rPr>
              <w:t>;</w:t>
            </w:r>
          </w:p>
          <w:p w14:paraId="55896648" w14:textId="39851C02" w:rsidR="00E12D0B" w:rsidRPr="009D4FAE" w:rsidRDefault="00D939A9"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Pr>
                <w:rFonts w:ascii="Times New Roman" w:eastAsia="Times New Roman" w:hAnsi="Times New Roman" w:cs="Times New Roman"/>
                <w:iCs/>
                <w:noProof/>
                <w:sz w:val="24"/>
                <w:szCs w:val="20"/>
                <w:lang w:eastAsia="en-GB"/>
              </w:rPr>
              <w:t>s</w:t>
            </w:r>
            <w:r w:rsidR="0041658E" w:rsidRPr="009D4FAE">
              <w:rPr>
                <w:rFonts w:ascii="Times New Roman" w:eastAsia="Times New Roman" w:hAnsi="Times New Roman" w:cs="Times New Roman"/>
                <w:iCs/>
                <w:noProof/>
                <w:sz w:val="24"/>
                <w:szCs w:val="20"/>
                <w:lang w:eastAsia="en-GB"/>
              </w:rPr>
              <w:t>idevõrkude t</w:t>
            </w:r>
            <w:r w:rsidR="00E12D0B" w:rsidRPr="009D4FAE">
              <w:rPr>
                <w:rFonts w:ascii="Times New Roman" w:eastAsia="Times New Roman" w:hAnsi="Times New Roman" w:cs="Times New Roman"/>
                <w:iCs/>
                <w:noProof/>
                <w:sz w:val="24"/>
                <w:szCs w:val="20"/>
                <w:lang w:eastAsia="en-GB"/>
              </w:rPr>
              <w:t xml:space="preserve">urvalisuse </w:t>
            </w:r>
            <w:r w:rsidR="0041658E" w:rsidRPr="009D4FAE">
              <w:rPr>
                <w:rFonts w:ascii="Times New Roman" w:eastAsia="Times New Roman" w:hAnsi="Times New Roman" w:cs="Times New Roman"/>
                <w:iCs/>
                <w:noProof/>
                <w:sz w:val="24"/>
                <w:szCs w:val="20"/>
                <w:lang w:eastAsia="en-GB"/>
              </w:rPr>
              <w:t>ja konfidentsiaalsuse tagamine.</w:t>
            </w:r>
          </w:p>
          <w:p w14:paraId="4A3A399F" w14:textId="77777777" w:rsidR="00947014" w:rsidRDefault="00947014" w:rsidP="00947014">
            <w:pPr>
              <w:pStyle w:val="ListParagraph"/>
              <w:rPr>
                <w:rFonts w:eastAsia="Times New Roman"/>
                <w:b/>
                <w:bCs/>
                <w:iCs/>
                <w:noProof/>
              </w:rPr>
            </w:pPr>
          </w:p>
          <w:p w14:paraId="53E2575A" w14:textId="0162E6BB" w:rsidR="003334DB" w:rsidRPr="00947014" w:rsidRDefault="003334DB" w:rsidP="00947014">
            <w:pPr>
              <w:pStyle w:val="ListParagraph"/>
              <w:numPr>
                <w:ilvl w:val="0"/>
                <w:numId w:val="53"/>
              </w:numPr>
              <w:spacing w:after="0"/>
              <w:ind w:left="168" w:hanging="142"/>
              <w:rPr>
                <w:rFonts w:ascii="Times New Roman" w:eastAsia="Times New Roman" w:hAnsi="Times New Roman" w:cs="Times New Roman"/>
                <w:b/>
                <w:bCs/>
                <w:iCs/>
                <w:noProof/>
              </w:rPr>
            </w:pPr>
            <w:r w:rsidRPr="00947014">
              <w:rPr>
                <w:rFonts w:ascii="Times New Roman" w:eastAsia="Times New Roman" w:hAnsi="Times New Roman" w:cs="Times New Roman"/>
                <w:b/>
                <w:bCs/>
                <w:iCs/>
                <w:noProof/>
              </w:rPr>
              <w:t>Suuremahulised IT-süsteemid ja koostalitlusvõime</w:t>
            </w:r>
          </w:p>
          <w:p w14:paraId="6CA3F38A" w14:textId="77C0C43C" w:rsidR="00E12D0B" w:rsidRDefault="00E12D0B" w:rsidP="00421E9D">
            <w:pPr>
              <w:spacing w:after="200"/>
              <w:rPr>
                <w:rFonts w:eastAsia="Times New Roman"/>
                <w:iCs/>
                <w:noProof/>
              </w:rPr>
            </w:pPr>
            <w:r w:rsidRPr="00E12D0B">
              <w:rPr>
                <w:rFonts w:eastAsia="Times New Roman"/>
                <w:iCs/>
                <w:noProof/>
              </w:rPr>
              <w:lastRenderedPageBreak/>
              <w:t xml:space="preserve">Eesti on pühendunud </w:t>
            </w:r>
            <w:r w:rsidR="00421E9D">
              <w:rPr>
                <w:rFonts w:eastAsia="Times New Roman"/>
                <w:iCs/>
                <w:noProof/>
              </w:rPr>
              <w:t>e-</w:t>
            </w:r>
            <w:r w:rsidRPr="00E12D0B">
              <w:rPr>
                <w:rFonts w:eastAsia="Times New Roman"/>
                <w:iCs/>
                <w:noProof/>
              </w:rPr>
              <w:t>piiride paketi</w:t>
            </w:r>
            <w:r w:rsidR="00A263BA">
              <w:rPr>
                <w:rFonts w:eastAsia="Times New Roman"/>
                <w:iCs/>
                <w:noProof/>
              </w:rPr>
              <w:t>,</w:t>
            </w:r>
            <w:r w:rsidRPr="00E12D0B">
              <w:rPr>
                <w:rFonts w:eastAsia="Times New Roman"/>
                <w:iCs/>
                <w:noProof/>
              </w:rPr>
              <w:t xml:space="preserve"> n</w:t>
            </w:r>
            <w:r w:rsidR="00A263BA">
              <w:rPr>
                <w:rFonts w:eastAsia="Times New Roman"/>
                <w:iCs/>
                <w:noProof/>
              </w:rPr>
              <w:t>äiteks</w:t>
            </w:r>
            <w:r w:rsidRPr="00E12D0B">
              <w:rPr>
                <w:rFonts w:eastAsia="Times New Roman"/>
                <w:iCs/>
                <w:noProof/>
              </w:rPr>
              <w:t xml:space="preserve"> </w:t>
            </w:r>
            <w:r w:rsidR="0041658E">
              <w:rPr>
                <w:rFonts w:eastAsia="Times New Roman"/>
                <w:iCs/>
                <w:noProof/>
              </w:rPr>
              <w:t>EES</w:t>
            </w:r>
            <w:r w:rsidR="00A263BA">
              <w:rPr>
                <w:rFonts w:eastAsia="Times New Roman"/>
                <w:iCs/>
                <w:noProof/>
              </w:rPr>
              <w:t>i</w:t>
            </w:r>
            <w:r w:rsidRPr="00E12D0B">
              <w:rPr>
                <w:rFonts w:eastAsia="Times New Roman"/>
                <w:iCs/>
                <w:noProof/>
              </w:rPr>
              <w:t>, ETIAS</w:t>
            </w:r>
            <w:r w:rsidR="00A263BA">
              <w:rPr>
                <w:rFonts w:eastAsia="Times New Roman"/>
                <w:iCs/>
                <w:noProof/>
              </w:rPr>
              <w:t>e</w:t>
            </w:r>
            <w:r w:rsidRPr="00E12D0B">
              <w:rPr>
                <w:rFonts w:eastAsia="Times New Roman"/>
                <w:iCs/>
                <w:noProof/>
              </w:rPr>
              <w:t>, SIS</w:t>
            </w:r>
            <w:r w:rsidR="00A263BA">
              <w:rPr>
                <w:rFonts w:eastAsia="Times New Roman"/>
                <w:iCs/>
                <w:noProof/>
              </w:rPr>
              <w:t>i</w:t>
            </w:r>
            <w:r w:rsidR="008F2531">
              <w:rPr>
                <w:rFonts w:eastAsia="Times New Roman"/>
                <w:iCs/>
                <w:noProof/>
              </w:rPr>
              <w:t xml:space="preserve"> </w:t>
            </w:r>
            <w:r w:rsidR="00A263BA">
              <w:rPr>
                <w:rFonts w:eastAsia="Times New Roman"/>
                <w:iCs/>
                <w:noProof/>
              </w:rPr>
              <w:t>ja</w:t>
            </w:r>
            <w:r w:rsidR="00A263BA" w:rsidRPr="00E12D0B">
              <w:rPr>
                <w:rFonts w:eastAsia="Times New Roman"/>
                <w:iCs/>
                <w:noProof/>
              </w:rPr>
              <w:t xml:space="preserve"> </w:t>
            </w:r>
            <w:r w:rsidRPr="00E12D0B">
              <w:rPr>
                <w:rFonts w:eastAsia="Times New Roman"/>
                <w:iCs/>
                <w:noProof/>
              </w:rPr>
              <w:t>VIS</w:t>
            </w:r>
            <w:r w:rsidR="00A263BA">
              <w:rPr>
                <w:rFonts w:eastAsia="Times New Roman"/>
                <w:iCs/>
                <w:noProof/>
              </w:rPr>
              <w:t>i</w:t>
            </w:r>
            <w:r w:rsidRPr="00E12D0B">
              <w:rPr>
                <w:rFonts w:eastAsia="Times New Roman"/>
                <w:iCs/>
                <w:noProof/>
              </w:rPr>
              <w:t xml:space="preserve"> õigeaegsele rakendamisele ja koostalitlusvõimele. </w:t>
            </w:r>
            <w:del w:id="61" w:author="Aivi Kuivonen" w:date="2025-07-07T13:04:00Z">
              <w:r w:rsidRPr="00E12D0B" w:rsidDel="00947014">
                <w:rPr>
                  <w:rFonts w:eastAsia="Times New Roman"/>
                  <w:iCs/>
                  <w:noProof/>
                </w:rPr>
                <w:delText>Loodud on liidesed riiklik</w:delText>
              </w:r>
              <w:r w:rsidR="0041658E" w:rsidDel="00947014">
                <w:rPr>
                  <w:rFonts w:eastAsia="Times New Roman"/>
                  <w:iCs/>
                  <w:noProof/>
                </w:rPr>
                <w:delText>u</w:delText>
              </w:r>
              <w:r w:rsidRPr="00E12D0B" w:rsidDel="00947014">
                <w:rPr>
                  <w:rFonts w:eastAsia="Times New Roman"/>
                  <w:iCs/>
                  <w:noProof/>
                </w:rPr>
                <w:delText xml:space="preserve"> </w:delText>
              </w:r>
              <w:r w:rsidR="0041658E" w:rsidDel="00947014">
                <w:rPr>
                  <w:rFonts w:eastAsia="Times New Roman"/>
                  <w:iCs/>
                  <w:noProof/>
                </w:rPr>
                <w:delText xml:space="preserve">piirikontrolli infosüsteemi ja migratsioonijärelevalve infosüsteemi </w:delText>
              </w:r>
              <w:r w:rsidR="00D939A9" w:rsidDel="00947014">
                <w:rPr>
                  <w:rFonts w:eastAsia="Times New Roman"/>
                  <w:iCs/>
                  <w:noProof/>
                </w:rPr>
                <w:delText>ning</w:delText>
              </w:r>
              <w:r w:rsidR="0041658E" w:rsidDel="00947014">
                <w:rPr>
                  <w:rFonts w:eastAsia="Times New Roman"/>
                  <w:iCs/>
                  <w:noProof/>
                </w:rPr>
                <w:delText xml:space="preserve"> </w:delText>
              </w:r>
            </w:del>
            <w:ins w:id="62" w:author="Aivi Kuivonen" w:date="2025-07-07T13:04:00Z">
              <w:r w:rsidR="00947014">
                <w:rPr>
                  <w:rFonts w:eastAsia="Times New Roman"/>
                  <w:iCs/>
                  <w:noProof/>
                </w:rPr>
                <w:t xml:space="preserve">Oleme valmis </w:t>
              </w:r>
            </w:ins>
            <w:r w:rsidR="0041658E">
              <w:rPr>
                <w:rFonts w:eastAsia="Times New Roman"/>
                <w:iCs/>
                <w:noProof/>
              </w:rPr>
              <w:t>EESi</w:t>
            </w:r>
            <w:ins w:id="63" w:author="Aivi Kuivonen" w:date="2025-07-07T13:04:00Z">
              <w:r w:rsidR="00947014">
                <w:rPr>
                  <w:rFonts w:eastAsia="Times New Roman"/>
                  <w:iCs/>
                  <w:noProof/>
                </w:rPr>
                <w:t xml:space="preserve"> rakendam</w:t>
              </w:r>
            </w:ins>
            <w:ins w:id="64" w:author="Aivi Kuivonen" w:date="2025-07-07T13:05:00Z">
              <w:r w:rsidR="00947014">
                <w:rPr>
                  <w:rFonts w:eastAsia="Times New Roman"/>
                  <w:iCs/>
                  <w:noProof/>
                </w:rPr>
                <w:t>iseks, loodud on</w:t>
              </w:r>
            </w:ins>
            <w:ins w:id="65" w:author="Aivi Kuivonen" w:date="2025-07-07T13:04:00Z">
              <w:r w:rsidR="00947014">
                <w:rPr>
                  <w:rFonts w:eastAsia="Times New Roman"/>
                  <w:iCs/>
                  <w:noProof/>
                </w:rPr>
                <w:t>.</w:t>
              </w:r>
            </w:ins>
            <w:del w:id="66" w:author="Aivi Kuivonen" w:date="2025-07-07T13:04:00Z">
              <w:r w:rsidR="0041658E" w:rsidDel="00947014">
                <w:rPr>
                  <w:rFonts w:eastAsia="Times New Roman"/>
                  <w:iCs/>
                  <w:noProof/>
                </w:rPr>
                <w:delText xml:space="preserve"> vahel</w:delText>
              </w:r>
            </w:del>
            <w:r w:rsidRPr="00E12D0B">
              <w:rPr>
                <w:rFonts w:eastAsia="Times New Roman"/>
                <w:iCs/>
                <w:noProof/>
              </w:rPr>
              <w:t xml:space="preserve">. </w:t>
            </w:r>
            <w:del w:id="67" w:author="Aivi Kuivonen" w:date="2025-07-07T13:05:00Z">
              <w:r w:rsidR="008F2531" w:rsidDel="00947014">
                <w:rPr>
                  <w:rFonts w:eastAsia="Times New Roman"/>
                  <w:iCs/>
                  <w:noProof/>
                </w:rPr>
                <w:delText>Töös on</w:delText>
              </w:r>
              <w:r w:rsidRPr="00E12D0B" w:rsidDel="00947014">
                <w:rPr>
                  <w:rFonts w:eastAsia="Times New Roman"/>
                  <w:iCs/>
                  <w:noProof/>
                </w:rPr>
                <w:delText xml:space="preserve"> </w:delText>
              </w:r>
            </w:del>
            <w:r w:rsidRPr="00E12D0B">
              <w:rPr>
                <w:rFonts w:eastAsia="Times New Roman"/>
                <w:iCs/>
                <w:noProof/>
              </w:rPr>
              <w:t>kesk</w:t>
            </w:r>
            <w:ins w:id="68" w:author="Aivi Kuivonen" w:date="2025-07-07T13:05:00Z">
              <w:r w:rsidR="00947014">
                <w:rPr>
                  <w:rFonts w:eastAsia="Times New Roman"/>
                  <w:iCs/>
                  <w:noProof/>
                </w:rPr>
                <w:t>n</w:t>
              </w:r>
            </w:ins>
            <w:del w:id="69" w:author="Aivi Kuivonen" w:date="2025-07-07T13:05:00Z">
              <w:r w:rsidRPr="00E12D0B" w:rsidDel="00947014">
                <w:rPr>
                  <w:rFonts w:eastAsia="Times New Roman"/>
                  <w:iCs/>
                  <w:noProof/>
                </w:rPr>
                <w:delText>s</w:delText>
              </w:r>
            </w:del>
            <w:r w:rsidRPr="00E12D0B">
              <w:rPr>
                <w:rFonts w:eastAsia="Times New Roman"/>
                <w:iCs/>
                <w:noProof/>
              </w:rPr>
              <w:t>e juurdepääsupunkt</w:t>
            </w:r>
            <w:del w:id="70" w:author="Aivi Kuivonen" w:date="2025-07-07T13:05:00Z">
              <w:r w:rsidRPr="00E12D0B" w:rsidDel="00947014">
                <w:rPr>
                  <w:rFonts w:eastAsia="Times New Roman"/>
                  <w:iCs/>
                  <w:noProof/>
                </w:rPr>
                <w:delText>i loomi</w:delText>
              </w:r>
              <w:r w:rsidR="008F2531" w:rsidDel="00947014">
                <w:rPr>
                  <w:rFonts w:eastAsia="Times New Roman"/>
                  <w:iCs/>
                  <w:noProof/>
                </w:rPr>
                <w:delText>ne</w:delText>
              </w:r>
            </w:del>
            <w:r w:rsidRPr="00E12D0B">
              <w:rPr>
                <w:rFonts w:eastAsia="Times New Roman"/>
                <w:iCs/>
                <w:noProof/>
              </w:rPr>
              <w:t xml:space="preserve"> ning </w:t>
            </w:r>
            <w:r w:rsidR="008F2531">
              <w:rPr>
                <w:rFonts w:eastAsia="Times New Roman"/>
                <w:iCs/>
                <w:noProof/>
              </w:rPr>
              <w:t xml:space="preserve">arendusprojektid </w:t>
            </w:r>
            <w:r w:rsidRPr="00E12D0B">
              <w:rPr>
                <w:rFonts w:eastAsia="Times New Roman"/>
                <w:iCs/>
                <w:noProof/>
              </w:rPr>
              <w:t>uute SISi ja ETIASe määruste rakendamiseks</w:t>
            </w:r>
            <w:ins w:id="71" w:author="Aivi Kuivonen" w:date="2025-07-07T13:06:00Z">
              <w:r w:rsidR="00947014">
                <w:rPr>
                  <w:rFonts w:eastAsia="Times New Roman"/>
                  <w:iCs/>
                  <w:noProof/>
                </w:rPr>
                <w:t xml:space="preserve"> on töös</w:t>
              </w:r>
            </w:ins>
            <w:r w:rsidRPr="00E12D0B">
              <w:rPr>
                <w:rFonts w:eastAsia="Times New Roman"/>
                <w:iCs/>
                <w:noProof/>
              </w:rPr>
              <w:t xml:space="preserve">. </w:t>
            </w:r>
            <w:ins w:id="72" w:author="Aivi Kuivonen" w:date="2025-07-07T13:16:00Z">
              <w:r w:rsidR="00193D31">
                <w:rPr>
                  <w:rFonts w:eastAsia="Times New Roman"/>
                  <w:iCs/>
                  <w:noProof/>
                </w:rPr>
                <w:t xml:space="preserve">Kui </w:t>
              </w:r>
            </w:ins>
            <w:ins w:id="73" w:author="Aivi Kuivonen" w:date="2025-07-07T13:06:00Z">
              <w:r w:rsidR="00947014">
                <w:rPr>
                  <w:rFonts w:eastAsia="Times New Roman"/>
                  <w:iCs/>
                  <w:noProof/>
                </w:rPr>
                <w:t>EURODACi riiklik</w:t>
              </w:r>
            </w:ins>
            <w:ins w:id="74" w:author="Aivi Kuivonen" w:date="2025-07-07T13:16:00Z">
              <w:r w:rsidR="00193D31">
                <w:rPr>
                  <w:rFonts w:eastAsia="Times New Roman"/>
                  <w:iCs/>
                  <w:noProof/>
                </w:rPr>
                <w:t>u</w:t>
              </w:r>
            </w:ins>
            <w:ins w:id="75" w:author="Aivi Kuivonen" w:date="2025-07-07T13:06:00Z">
              <w:r w:rsidR="00947014">
                <w:rPr>
                  <w:rFonts w:eastAsia="Times New Roman"/>
                  <w:iCs/>
                  <w:noProof/>
                </w:rPr>
                <w:t xml:space="preserve"> </w:t>
              </w:r>
            </w:ins>
            <w:ins w:id="76" w:author="Aivi Kuivonen" w:date="2025-07-07T13:12:00Z">
              <w:r w:rsidR="00193D31">
                <w:rPr>
                  <w:rFonts w:eastAsia="Times New Roman"/>
                  <w:iCs/>
                  <w:noProof/>
                </w:rPr>
                <w:t>juurdepääsupunkti arendusi rahastatakse Varjupai</w:t>
              </w:r>
            </w:ins>
            <w:ins w:id="77" w:author="Aivi Kuivonen" w:date="2025-07-07T13:13:00Z">
              <w:r w:rsidR="00193D31">
                <w:rPr>
                  <w:rFonts w:eastAsia="Times New Roman"/>
                  <w:iCs/>
                  <w:noProof/>
                </w:rPr>
                <w:t xml:space="preserve">ga-, rände- ja integratsioonifondist, </w:t>
              </w:r>
            </w:ins>
            <w:ins w:id="78" w:author="Aivi Kuivonen" w:date="2025-07-07T13:16:00Z">
              <w:r w:rsidR="00193D31">
                <w:rPr>
                  <w:rFonts w:eastAsia="Times New Roman"/>
                  <w:iCs/>
                  <w:noProof/>
                </w:rPr>
                <w:t>siis</w:t>
              </w:r>
            </w:ins>
            <w:ins w:id="79" w:author="Aivi Kuivonen" w:date="2025-07-07T13:13:00Z">
              <w:r w:rsidR="00193D31">
                <w:rPr>
                  <w:rFonts w:eastAsia="Times New Roman"/>
                  <w:iCs/>
                  <w:noProof/>
                </w:rPr>
                <w:t xml:space="preserve"> BMVI</w:t>
              </w:r>
            </w:ins>
            <w:ins w:id="80" w:author="Aivi Kuivonen" w:date="2025-07-07T13:16:00Z">
              <w:r w:rsidR="00193D31">
                <w:rPr>
                  <w:rFonts w:eastAsia="Times New Roman"/>
                  <w:iCs/>
                  <w:noProof/>
                </w:rPr>
                <w:t>st</w:t>
              </w:r>
            </w:ins>
            <w:ins w:id="81" w:author="Aivi Kuivonen" w:date="2025-07-07T13:13:00Z">
              <w:r w:rsidR="00193D31">
                <w:rPr>
                  <w:rFonts w:eastAsia="Times New Roman"/>
                  <w:iCs/>
                  <w:noProof/>
                </w:rPr>
                <w:t xml:space="preserve"> toeta</w:t>
              </w:r>
            </w:ins>
            <w:ins w:id="82" w:author="Aivi Kuivonen" w:date="2025-07-07T13:16:00Z">
              <w:r w:rsidR="00193D31">
                <w:rPr>
                  <w:rFonts w:eastAsia="Times New Roman"/>
                  <w:iCs/>
                  <w:noProof/>
                </w:rPr>
                <w:t>takse</w:t>
              </w:r>
            </w:ins>
            <w:ins w:id="83" w:author="Aivi Kuivonen" w:date="2025-07-07T13:13:00Z">
              <w:r w:rsidR="00193D31">
                <w:rPr>
                  <w:rFonts w:eastAsia="Times New Roman"/>
                  <w:iCs/>
                  <w:noProof/>
                </w:rPr>
                <w:t xml:space="preserve"> valdkondlik</w:t>
              </w:r>
            </w:ins>
            <w:ins w:id="84" w:author="Aivi Kuivonen" w:date="2025-07-07T13:16:00Z">
              <w:r w:rsidR="00193D31">
                <w:rPr>
                  <w:rFonts w:eastAsia="Times New Roman"/>
                  <w:iCs/>
                  <w:noProof/>
                </w:rPr>
                <w:t>k</w:t>
              </w:r>
            </w:ins>
            <w:ins w:id="85" w:author="Aivi Kuivonen" w:date="2025-07-07T13:13:00Z">
              <w:r w:rsidR="00193D31">
                <w:rPr>
                  <w:rFonts w:eastAsia="Times New Roman"/>
                  <w:iCs/>
                  <w:noProof/>
                </w:rPr>
                <w:t xml:space="preserve">e </w:t>
              </w:r>
            </w:ins>
            <w:ins w:id="86" w:author="Aivi Kuivonen" w:date="2025-07-07T13:14:00Z">
              <w:r w:rsidR="00193D31">
                <w:rPr>
                  <w:rFonts w:eastAsia="Times New Roman"/>
                  <w:iCs/>
                  <w:noProof/>
                </w:rPr>
                <w:t>koolitusi, riigisiseste piiri- ja rändehalduse IT-süsteemide kaasajastamist, võimekuse tõstmist</w:t>
              </w:r>
            </w:ins>
            <w:ins w:id="87" w:author="Aivi Kuivonen" w:date="2025-07-07T13:15:00Z">
              <w:r w:rsidR="00193D31">
                <w:rPr>
                  <w:rFonts w:eastAsia="Times New Roman"/>
                  <w:iCs/>
                  <w:noProof/>
                </w:rPr>
                <w:t>, eelkõige biomeetria seadmete soetus</w:t>
              </w:r>
            </w:ins>
            <w:ins w:id="88" w:author="Aivi Kuivonen" w:date="2025-07-07T13:16:00Z">
              <w:r w:rsidR="00193D31">
                <w:rPr>
                  <w:rFonts w:eastAsia="Times New Roman"/>
                  <w:iCs/>
                  <w:noProof/>
                </w:rPr>
                <w:t>e kaudu</w:t>
              </w:r>
            </w:ins>
            <w:ins w:id="89" w:author="Aivi Kuivonen" w:date="2025-07-07T13:15:00Z">
              <w:r w:rsidR="00193D31">
                <w:rPr>
                  <w:rFonts w:eastAsia="Times New Roman"/>
                  <w:iCs/>
                  <w:noProof/>
                </w:rPr>
                <w:t xml:space="preserve">. </w:t>
              </w:r>
            </w:ins>
            <w:r w:rsidR="0041658E">
              <w:rPr>
                <w:rFonts w:eastAsia="Times New Roman"/>
                <w:iCs/>
                <w:noProof/>
              </w:rPr>
              <w:t>Vaja on koordineerida</w:t>
            </w:r>
            <w:r w:rsidR="0041658E" w:rsidRPr="00E12D0B">
              <w:rPr>
                <w:rFonts w:eastAsia="Times New Roman"/>
                <w:iCs/>
                <w:noProof/>
              </w:rPr>
              <w:t xml:space="preserve"> rii</w:t>
            </w:r>
            <w:r w:rsidR="0041658E">
              <w:rPr>
                <w:rFonts w:eastAsia="Times New Roman"/>
                <w:iCs/>
                <w:noProof/>
              </w:rPr>
              <w:t>gi</w:t>
            </w:r>
            <w:r w:rsidR="0041658E" w:rsidRPr="00E12D0B">
              <w:rPr>
                <w:rFonts w:eastAsia="Times New Roman"/>
                <w:iCs/>
                <w:noProof/>
              </w:rPr>
              <w:t>asutuste ja muude asjaomaste sidusrühmade vahel</w:t>
            </w:r>
            <w:r w:rsidR="0041658E">
              <w:rPr>
                <w:rFonts w:eastAsia="Times New Roman"/>
                <w:iCs/>
                <w:noProof/>
              </w:rPr>
              <w:t>isi tegevusi</w:t>
            </w:r>
            <w:r w:rsidR="0041658E" w:rsidRPr="00E12D0B">
              <w:rPr>
                <w:rFonts w:eastAsia="Times New Roman"/>
                <w:iCs/>
                <w:noProof/>
              </w:rPr>
              <w:t xml:space="preserve"> </w:t>
            </w:r>
            <w:r w:rsidRPr="00E12D0B">
              <w:rPr>
                <w:rFonts w:eastAsia="Times New Roman"/>
                <w:iCs/>
                <w:noProof/>
              </w:rPr>
              <w:t xml:space="preserve">ning </w:t>
            </w:r>
            <w:r w:rsidR="0041658E">
              <w:rPr>
                <w:rFonts w:eastAsia="Times New Roman"/>
                <w:iCs/>
                <w:noProof/>
              </w:rPr>
              <w:t xml:space="preserve">eraldada </w:t>
            </w:r>
            <w:r w:rsidR="008F2531">
              <w:rPr>
                <w:rFonts w:eastAsia="Times New Roman"/>
                <w:iCs/>
                <w:noProof/>
              </w:rPr>
              <w:t xml:space="preserve">süsteemide arendamiseks </w:t>
            </w:r>
            <w:r w:rsidRPr="00E12D0B">
              <w:rPr>
                <w:rFonts w:eastAsia="Times New Roman"/>
                <w:iCs/>
                <w:noProof/>
              </w:rPr>
              <w:t>piisava</w:t>
            </w:r>
            <w:r w:rsidR="0041658E">
              <w:rPr>
                <w:rFonts w:eastAsia="Times New Roman"/>
                <w:iCs/>
                <w:noProof/>
              </w:rPr>
              <w:t>lt raha ja inimesi</w:t>
            </w:r>
            <w:r w:rsidR="009805C1">
              <w:rPr>
                <w:rFonts w:eastAsia="Times New Roman"/>
                <w:iCs/>
                <w:noProof/>
              </w:rPr>
              <w:t>. Tähelepanu tuleb pöörata ka</w:t>
            </w:r>
            <w:r w:rsidRPr="00E12D0B">
              <w:rPr>
                <w:rFonts w:eastAsia="Times New Roman"/>
                <w:iCs/>
                <w:noProof/>
              </w:rPr>
              <w:t xml:space="preserve"> han</w:t>
            </w:r>
            <w:r w:rsidR="009805C1">
              <w:rPr>
                <w:rFonts w:eastAsia="Times New Roman"/>
                <w:iCs/>
                <w:noProof/>
              </w:rPr>
              <w:t>kemenetluste</w:t>
            </w:r>
            <w:r w:rsidRPr="00E12D0B">
              <w:rPr>
                <w:rFonts w:eastAsia="Times New Roman"/>
                <w:iCs/>
                <w:noProof/>
              </w:rPr>
              <w:t xml:space="preserve"> ja muude </w:t>
            </w:r>
            <w:r w:rsidR="009805C1">
              <w:rPr>
                <w:rFonts w:eastAsia="Times New Roman"/>
                <w:iCs/>
                <w:noProof/>
              </w:rPr>
              <w:t xml:space="preserve">administratiivsete tegevuste </w:t>
            </w:r>
            <w:r w:rsidRPr="00E12D0B">
              <w:rPr>
                <w:rFonts w:eastAsia="Times New Roman"/>
                <w:iCs/>
                <w:noProof/>
              </w:rPr>
              <w:t>õigeaeg</w:t>
            </w:r>
            <w:r w:rsidR="009805C1">
              <w:rPr>
                <w:rFonts w:eastAsia="Times New Roman"/>
                <w:iCs/>
                <w:noProof/>
              </w:rPr>
              <w:t>sele korraldamisele</w:t>
            </w:r>
            <w:r w:rsidRPr="00E12D0B">
              <w:rPr>
                <w:rFonts w:eastAsia="Times New Roman"/>
                <w:iCs/>
                <w:noProof/>
              </w:rPr>
              <w:t xml:space="preserve">. </w:t>
            </w:r>
            <w:r w:rsidR="009805C1">
              <w:rPr>
                <w:rFonts w:eastAsia="Times New Roman"/>
                <w:iCs/>
                <w:noProof/>
              </w:rPr>
              <w:t>EL</w:t>
            </w:r>
            <w:r w:rsidR="009D4FAE">
              <w:rPr>
                <w:rFonts w:eastAsia="Times New Roman"/>
                <w:iCs/>
                <w:noProof/>
              </w:rPr>
              <w:t>i</w:t>
            </w:r>
            <w:r w:rsidR="009805C1">
              <w:rPr>
                <w:rFonts w:eastAsia="Times New Roman"/>
                <w:iCs/>
                <w:noProof/>
              </w:rPr>
              <w:t xml:space="preserve"> suuremahuliste IT-süsteemide rakendamiseks peab </w:t>
            </w:r>
            <w:r w:rsidRPr="00E12D0B">
              <w:rPr>
                <w:rFonts w:eastAsia="Times New Roman"/>
                <w:iCs/>
                <w:noProof/>
              </w:rPr>
              <w:t>Eesti kohandama töö</w:t>
            </w:r>
            <w:r w:rsidR="009805C1">
              <w:rPr>
                <w:rFonts w:eastAsia="Times New Roman"/>
                <w:iCs/>
                <w:noProof/>
              </w:rPr>
              <w:t>protseduure</w:t>
            </w:r>
            <w:r w:rsidRPr="00E12D0B">
              <w:rPr>
                <w:rFonts w:eastAsia="Times New Roman"/>
                <w:iCs/>
                <w:noProof/>
              </w:rPr>
              <w:t xml:space="preserve"> ja</w:t>
            </w:r>
            <w:r w:rsidR="009805C1">
              <w:rPr>
                <w:rFonts w:eastAsia="Times New Roman"/>
                <w:iCs/>
                <w:noProof/>
              </w:rPr>
              <w:t xml:space="preserve"> -kordi ning koolitama süsteemide kasutajaid</w:t>
            </w:r>
            <w:r w:rsidRPr="00E12D0B">
              <w:rPr>
                <w:rFonts w:eastAsia="Times New Roman"/>
                <w:iCs/>
                <w:noProof/>
              </w:rPr>
              <w:t>.</w:t>
            </w:r>
          </w:p>
          <w:p w14:paraId="016FE311" w14:textId="0DE45655" w:rsidR="00E12D0B" w:rsidRPr="00947014" w:rsidRDefault="00E12D0B" w:rsidP="00947014">
            <w:pPr>
              <w:spacing w:after="0"/>
              <w:rPr>
                <w:rFonts w:eastAsia="Times New Roman"/>
                <w:b/>
                <w:bCs/>
                <w:iCs/>
                <w:noProof/>
              </w:rPr>
            </w:pPr>
            <w:r w:rsidRPr="00947014">
              <w:rPr>
                <w:rFonts w:eastAsia="Times New Roman"/>
                <w:b/>
                <w:bCs/>
                <w:iCs/>
                <w:noProof/>
              </w:rPr>
              <w:t>• S</w:t>
            </w:r>
            <w:r w:rsidR="008F2531" w:rsidRPr="00947014">
              <w:rPr>
                <w:rFonts w:eastAsia="Times New Roman"/>
                <w:b/>
                <w:bCs/>
                <w:iCs/>
                <w:noProof/>
              </w:rPr>
              <w:t>chengeni hindamise töörühma</w:t>
            </w:r>
            <w:r w:rsidRPr="00947014">
              <w:rPr>
                <w:rFonts w:eastAsia="Times New Roman"/>
                <w:b/>
                <w:bCs/>
                <w:iCs/>
                <w:noProof/>
              </w:rPr>
              <w:t xml:space="preserve"> soovitused ja haavatavuse hindamine</w:t>
            </w:r>
          </w:p>
          <w:p w14:paraId="3C66A6FE" w14:textId="704194C5" w:rsidR="00E12D0B" w:rsidRPr="00E12D0B" w:rsidDel="00193D31" w:rsidRDefault="00E12D0B" w:rsidP="00421E9D">
            <w:pPr>
              <w:spacing w:after="200"/>
              <w:rPr>
                <w:del w:id="90" w:author="Aivi Kuivonen" w:date="2025-07-07T13:17:00Z"/>
                <w:rFonts w:eastAsia="Times New Roman"/>
                <w:iCs/>
                <w:noProof/>
              </w:rPr>
            </w:pPr>
            <w:del w:id="91" w:author="Aivi Kuivonen" w:date="2025-07-07T13:17:00Z">
              <w:r w:rsidRPr="00E12D0B" w:rsidDel="00193D31">
                <w:rPr>
                  <w:rFonts w:eastAsia="Times New Roman"/>
                  <w:iCs/>
                  <w:noProof/>
                </w:rPr>
                <w:delText>Eesti on läbinud Schengeni hindamise ja haavatavuse hin</w:delText>
              </w:r>
              <w:r w:rsidR="008F2531" w:rsidDel="00193D31">
                <w:rPr>
                  <w:rFonts w:eastAsia="Times New Roman"/>
                  <w:iCs/>
                  <w:noProof/>
                </w:rPr>
                <w:delText>damise</w:delText>
              </w:r>
              <w:r w:rsidRPr="00E12D0B" w:rsidDel="00193D31">
                <w:rPr>
                  <w:rFonts w:eastAsia="Times New Roman"/>
                  <w:iCs/>
                  <w:noProof/>
                </w:rPr>
                <w:delText xml:space="preserve"> </w:delText>
              </w:r>
              <w:r w:rsidR="008F2531" w:rsidDel="00193D31">
                <w:rPr>
                  <w:rFonts w:eastAsia="Times New Roman"/>
                  <w:iCs/>
                  <w:noProof/>
                </w:rPr>
                <w:delText xml:space="preserve">seni </w:delText>
              </w:r>
              <w:r w:rsidR="008F2531" w:rsidRPr="00E12D0B" w:rsidDel="00193D31">
                <w:rPr>
                  <w:rFonts w:eastAsia="Times New Roman"/>
                  <w:iCs/>
                  <w:noProof/>
                </w:rPr>
                <w:delText>edukalt</w:delText>
              </w:r>
              <w:r w:rsidR="008F2531" w:rsidDel="00193D31">
                <w:rPr>
                  <w:rFonts w:eastAsia="Times New Roman"/>
                  <w:iCs/>
                  <w:noProof/>
                </w:rPr>
                <w:delText>.</w:delText>
              </w:r>
              <w:r w:rsidR="008F2531" w:rsidRPr="00E12D0B" w:rsidDel="00193D31">
                <w:rPr>
                  <w:rFonts w:eastAsia="Times New Roman"/>
                  <w:iCs/>
                  <w:noProof/>
                </w:rPr>
                <w:delText xml:space="preserve"> </w:delText>
              </w:r>
              <w:r w:rsidRPr="00E12D0B" w:rsidDel="00193D31">
                <w:rPr>
                  <w:rFonts w:eastAsia="Times New Roman"/>
                  <w:iCs/>
                  <w:noProof/>
                </w:rPr>
                <w:delText xml:space="preserve">2018. aastal </w:delText>
              </w:r>
              <w:r w:rsidR="008F2531" w:rsidRPr="00E12D0B" w:rsidDel="00193D31">
                <w:rPr>
                  <w:rFonts w:eastAsia="Times New Roman"/>
                  <w:iCs/>
                  <w:noProof/>
                </w:rPr>
                <w:delText xml:space="preserve">ei tuvastatud </w:delText>
              </w:r>
              <w:r w:rsidRPr="00E12D0B" w:rsidDel="00193D31">
                <w:rPr>
                  <w:rFonts w:eastAsia="Times New Roman"/>
                  <w:iCs/>
                  <w:noProof/>
                </w:rPr>
                <w:delText>piirihalduses olulisi puudusi.</w:delText>
              </w:r>
            </w:del>
          </w:p>
          <w:p w14:paraId="4921315F" w14:textId="04195450" w:rsidR="00E12D0B" w:rsidRPr="00E12D0B" w:rsidRDefault="009805C1" w:rsidP="00421E9D">
            <w:pPr>
              <w:spacing w:after="200"/>
              <w:rPr>
                <w:rFonts w:eastAsia="Times New Roman"/>
                <w:iCs/>
                <w:noProof/>
              </w:rPr>
            </w:pPr>
            <w:r w:rsidRPr="00E12D0B">
              <w:rPr>
                <w:rFonts w:eastAsia="Times New Roman"/>
                <w:iCs/>
                <w:noProof/>
              </w:rPr>
              <w:t>2019. a</w:t>
            </w:r>
            <w:r w:rsidR="008F2531">
              <w:rPr>
                <w:rFonts w:eastAsia="Times New Roman"/>
                <w:iCs/>
                <w:noProof/>
              </w:rPr>
              <w:t>astal</w:t>
            </w:r>
            <w:r>
              <w:rPr>
                <w:rFonts w:eastAsia="Times New Roman"/>
                <w:iCs/>
                <w:noProof/>
              </w:rPr>
              <w:t xml:space="preserve"> </w:t>
            </w:r>
            <w:r w:rsidR="009D4FAE">
              <w:rPr>
                <w:rFonts w:eastAsia="Times New Roman"/>
                <w:iCs/>
                <w:noProof/>
              </w:rPr>
              <w:t xml:space="preserve">nimetas Euroopa Komisjon meetmed, mida Eesti peaks BMVIst rahastama. Dokumendis toodi </w:t>
            </w:r>
            <w:r>
              <w:rPr>
                <w:rFonts w:eastAsia="Times New Roman"/>
                <w:iCs/>
                <w:noProof/>
              </w:rPr>
              <w:t>välja</w:t>
            </w:r>
            <w:r w:rsidR="00E12D0B" w:rsidRPr="00E12D0B">
              <w:rPr>
                <w:rFonts w:eastAsia="Times New Roman"/>
                <w:iCs/>
                <w:noProof/>
              </w:rPr>
              <w:t xml:space="preserve"> </w:t>
            </w:r>
            <w:r>
              <w:rPr>
                <w:rFonts w:eastAsia="Times New Roman"/>
                <w:iCs/>
                <w:noProof/>
              </w:rPr>
              <w:t>haavatavuse</w:t>
            </w:r>
            <w:r w:rsidR="00E12D0B" w:rsidRPr="00E12D0B">
              <w:rPr>
                <w:rFonts w:eastAsia="Times New Roman"/>
                <w:iCs/>
                <w:noProof/>
              </w:rPr>
              <w:t xml:space="preserve"> hindamise</w:t>
            </w:r>
            <w:r w:rsidR="009D4FAE">
              <w:rPr>
                <w:rFonts w:eastAsia="Times New Roman"/>
                <w:iCs/>
                <w:noProof/>
              </w:rPr>
              <w:t>l tehtud neli</w:t>
            </w:r>
            <w:r w:rsidR="00E12D0B" w:rsidRPr="00E12D0B">
              <w:rPr>
                <w:rFonts w:eastAsia="Times New Roman"/>
                <w:iCs/>
                <w:noProof/>
              </w:rPr>
              <w:t xml:space="preserve"> soovitus</w:t>
            </w:r>
            <w:r w:rsidR="00AD5A20">
              <w:rPr>
                <w:rFonts w:eastAsia="Times New Roman"/>
                <w:iCs/>
                <w:noProof/>
              </w:rPr>
              <w:t>t</w:t>
            </w:r>
            <w:r w:rsidR="00E12D0B" w:rsidRPr="00E12D0B">
              <w:rPr>
                <w:rFonts w:eastAsia="Times New Roman"/>
                <w:iCs/>
                <w:noProof/>
              </w:rPr>
              <w:t xml:space="preserve">, mis </w:t>
            </w:r>
            <w:r>
              <w:rPr>
                <w:rFonts w:eastAsia="Times New Roman"/>
                <w:iCs/>
                <w:noProof/>
              </w:rPr>
              <w:t xml:space="preserve">nüüdseks on </w:t>
            </w:r>
            <w:r w:rsidR="009013FB">
              <w:rPr>
                <w:rFonts w:eastAsia="Times New Roman"/>
                <w:iCs/>
                <w:noProof/>
              </w:rPr>
              <w:t>täidetud</w:t>
            </w:r>
            <w:r w:rsidR="00E12D0B" w:rsidRPr="00E12D0B">
              <w:rPr>
                <w:rFonts w:eastAsia="Times New Roman"/>
                <w:iCs/>
                <w:noProof/>
              </w:rPr>
              <w:t xml:space="preserve">. Viimane soovitus (EE005 – CIRAM 2.0 koolitus) </w:t>
            </w:r>
            <w:r w:rsidR="004F3CAD">
              <w:rPr>
                <w:rFonts w:eastAsia="Times New Roman"/>
                <w:iCs/>
                <w:noProof/>
              </w:rPr>
              <w:t>suleti</w:t>
            </w:r>
            <w:r w:rsidR="00E12D0B" w:rsidRPr="00E12D0B">
              <w:rPr>
                <w:rFonts w:eastAsia="Times New Roman"/>
                <w:iCs/>
                <w:noProof/>
              </w:rPr>
              <w:t xml:space="preserve"> 5. juulil 2021</w:t>
            </w:r>
            <w:r w:rsidR="00AD5A20">
              <w:rPr>
                <w:rFonts w:eastAsia="Times New Roman"/>
                <w:iCs/>
                <w:noProof/>
              </w:rPr>
              <w:t>.</w:t>
            </w:r>
            <w:r w:rsidR="00E12D0B" w:rsidRPr="00E12D0B">
              <w:rPr>
                <w:rFonts w:eastAsia="Times New Roman"/>
                <w:iCs/>
                <w:noProof/>
              </w:rPr>
              <w:t xml:space="preserve"> </w:t>
            </w:r>
            <w:ins w:id="92" w:author="Aivi Kuivonen" w:date="2025-07-07T13:18:00Z">
              <w:r w:rsidR="00193D31">
                <w:rPr>
                  <w:rFonts w:eastAsia="Times New Roman"/>
                  <w:iCs/>
                  <w:noProof/>
                </w:rPr>
                <w:t>Viimane Schengeni hindamine viidi läbi 2023</w:t>
              </w:r>
              <w:r w:rsidR="00437ECD">
                <w:rPr>
                  <w:rFonts w:eastAsia="Times New Roman"/>
                  <w:iCs/>
                  <w:noProof/>
                </w:rPr>
                <w:t>, mille tulemusel</w:t>
              </w:r>
            </w:ins>
            <w:ins w:id="93" w:author="Aivi Kuivonen" w:date="2025-07-07T13:19:00Z">
              <w:r w:rsidR="00437ECD">
                <w:rPr>
                  <w:rFonts w:eastAsia="Times New Roman"/>
                  <w:iCs/>
                  <w:noProof/>
                </w:rPr>
                <w:t xml:space="preserve"> sai</w:t>
              </w:r>
            </w:ins>
            <w:ins w:id="94" w:author="Aivi Kuivonen" w:date="2025-07-07T13:18:00Z">
              <w:r w:rsidR="00437ECD">
                <w:rPr>
                  <w:rFonts w:eastAsia="Times New Roman"/>
                  <w:iCs/>
                  <w:noProof/>
                </w:rPr>
                <w:t xml:space="preserve"> Eesti 102 soovitust</w:t>
              </w:r>
            </w:ins>
            <w:ins w:id="95" w:author="Aivi Kuivonen" w:date="2025-07-07T13:19:00Z">
              <w:r w:rsidR="00437ECD">
                <w:rPr>
                  <w:rFonts w:eastAsia="Times New Roman"/>
                  <w:iCs/>
                  <w:noProof/>
                </w:rPr>
                <w:t xml:space="preserve">. </w:t>
              </w:r>
            </w:ins>
            <w:r w:rsidR="00AD5A20">
              <w:rPr>
                <w:rFonts w:eastAsia="Times New Roman"/>
                <w:iCs/>
                <w:noProof/>
              </w:rPr>
              <w:t>BMVI rakenduskava</w:t>
            </w:r>
            <w:r w:rsidR="008F2531">
              <w:rPr>
                <w:rFonts w:eastAsia="Times New Roman"/>
                <w:iCs/>
                <w:noProof/>
              </w:rPr>
              <w:t>s</w:t>
            </w:r>
            <w:r w:rsidR="00AD5A20">
              <w:rPr>
                <w:rFonts w:eastAsia="Times New Roman"/>
                <w:iCs/>
                <w:noProof/>
              </w:rPr>
              <w:t xml:space="preserve"> arvesta</w:t>
            </w:r>
            <w:r w:rsidR="008F2531">
              <w:rPr>
                <w:rFonts w:eastAsia="Times New Roman"/>
                <w:iCs/>
                <w:noProof/>
              </w:rPr>
              <w:t>takse</w:t>
            </w:r>
            <w:r w:rsidR="00AD5A20">
              <w:rPr>
                <w:rFonts w:eastAsia="Times New Roman"/>
                <w:iCs/>
                <w:noProof/>
              </w:rPr>
              <w:t xml:space="preserve"> </w:t>
            </w:r>
            <w:del w:id="96" w:author="Aivi Kuivonen" w:date="2025-07-07T13:19:00Z">
              <w:r w:rsidR="00AD5A20" w:rsidDel="00437ECD">
                <w:rPr>
                  <w:rFonts w:eastAsia="Times New Roman"/>
                  <w:iCs/>
                  <w:noProof/>
                </w:rPr>
                <w:delText>võimaluse</w:delText>
              </w:r>
              <w:r w:rsidR="008F2531" w:rsidDel="00437ECD">
                <w:rPr>
                  <w:rFonts w:eastAsia="Times New Roman"/>
                  <w:iCs/>
                  <w:noProof/>
                </w:rPr>
                <w:delText xml:space="preserve"> korral</w:delText>
              </w:r>
              <w:r w:rsidR="00AD5A20" w:rsidDel="00437ECD">
                <w:rPr>
                  <w:rFonts w:eastAsia="Times New Roman"/>
                  <w:iCs/>
                  <w:noProof/>
                </w:rPr>
                <w:delText xml:space="preserve"> </w:delText>
              </w:r>
            </w:del>
            <w:r w:rsidR="00E12D0B" w:rsidRPr="00E12D0B">
              <w:rPr>
                <w:rFonts w:eastAsia="Times New Roman"/>
                <w:iCs/>
                <w:noProof/>
              </w:rPr>
              <w:t>haavatavuse hindamise</w:t>
            </w:r>
            <w:ins w:id="97" w:author="Aivi Kuivonen" w:date="2025-07-07T13:20:00Z">
              <w:r w:rsidR="00437ECD">
                <w:rPr>
                  <w:rFonts w:eastAsia="Times New Roman"/>
                  <w:iCs/>
                  <w:noProof/>
                </w:rPr>
                <w:t>l</w:t>
              </w:r>
            </w:ins>
            <w:r w:rsidR="00E12D0B" w:rsidRPr="00E12D0B">
              <w:rPr>
                <w:rFonts w:eastAsia="Times New Roman"/>
                <w:iCs/>
                <w:noProof/>
              </w:rPr>
              <w:t>/</w:t>
            </w:r>
            <w:ins w:id="98" w:author="Aivi Kuivonen" w:date="2025-07-07T13:20:00Z">
              <w:r w:rsidR="00437ECD">
                <w:rPr>
                  <w:rFonts w:eastAsia="Times New Roman"/>
                  <w:iCs/>
                  <w:noProof/>
                </w:rPr>
                <w:t>Schengeni hindamisel</w:t>
              </w:r>
            </w:ins>
            <w:del w:id="99" w:author="Aivi Kuivonen" w:date="2025-07-07T13:20:00Z">
              <w:r w:rsidR="00E12D0B" w:rsidRPr="00E12D0B" w:rsidDel="00437ECD">
                <w:rPr>
                  <w:rFonts w:eastAsia="Times New Roman"/>
                  <w:iCs/>
                  <w:noProof/>
                </w:rPr>
                <w:delText xml:space="preserve">kava </w:delText>
              </w:r>
              <w:r w:rsidR="00E82072" w:rsidDel="00437ECD">
                <w:rPr>
                  <w:rFonts w:eastAsia="Times New Roman"/>
                  <w:iCs/>
                  <w:noProof/>
                </w:rPr>
                <w:delText>tulevastes</w:delText>
              </w:r>
            </w:del>
            <w:r w:rsidR="00E82072">
              <w:rPr>
                <w:rFonts w:eastAsia="Times New Roman"/>
                <w:iCs/>
                <w:noProof/>
              </w:rPr>
              <w:t xml:space="preserve"> </w:t>
            </w:r>
            <w:del w:id="100" w:author="Aivi Kuivonen" w:date="2025-07-07T13:20:00Z">
              <w:r w:rsidR="00E12D0B" w:rsidRPr="00E12D0B" w:rsidDel="00437ECD">
                <w:rPr>
                  <w:rFonts w:eastAsia="Times New Roman"/>
                  <w:iCs/>
                  <w:noProof/>
                </w:rPr>
                <w:delText xml:space="preserve">soovitustes </w:delText>
              </w:r>
            </w:del>
            <w:r w:rsidR="00E12D0B" w:rsidRPr="00E12D0B">
              <w:rPr>
                <w:rFonts w:eastAsia="Times New Roman"/>
                <w:iCs/>
                <w:noProof/>
              </w:rPr>
              <w:t>tuvastatud puuduste kõrvaldamise</w:t>
            </w:r>
            <w:r w:rsidR="00AD5A20">
              <w:rPr>
                <w:rFonts w:eastAsia="Times New Roman"/>
                <w:iCs/>
                <w:noProof/>
              </w:rPr>
              <w:t>ks vajalike tegevustega</w:t>
            </w:r>
            <w:ins w:id="101" w:author="Aivi Kuivonen" w:date="2025-07-07T13:21:00Z">
              <w:r w:rsidR="00437ECD">
                <w:rPr>
                  <w:rFonts w:eastAsia="Times New Roman"/>
                  <w:iCs/>
                  <w:noProof/>
                </w:rPr>
                <w:t xml:space="preserve"> (näiteks suuremahuliste IT-süsteemide parendamine ja maismaapiiri</w:t>
              </w:r>
            </w:ins>
            <w:ins w:id="102" w:author="Aivi Kuivonen" w:date="2025-07-07T13:22:00Z">
              <w:r w:rsidR="00437ECD">
                <w:rPr>
                  <w:rFonts w:eastAsia="Times New Roman"/>
                  <w:iCs/>
                  <w:noProof/>
                </w:rPr>
                <w:t>l</w:t>
              </w:r>
            </w:ins>
            <w:ins w:id="103" w:author="Aivi Kuivonen" w:date="2025-07-07T13:21:00Z">
              <w:r w:rsidR="00437ECD">
                <w:rPr>
                  <w:rFonts w:eastAsia="Times New Roman"/>
                  <w:iCs/>
                  <w:noProof/>
                </w:rPr>
                <w:t xml:space="preserve"> seire</w:t>
              </w:r>
            </w:ins>
            <w:ins w:id="104" w:author="Aivi Kuivonen" w:date="2025-07-07T13:22:00Z">
              <w:r w:rsidR="00437ECD">
                <w:rPr>
                  <w:rFonts w:eastAsia="Times New Roman"/>
                  <w:iCs/>
                  <w:noProof/>
                </w:rPr>
                <w:t>võimekuse tõstmine)</w:t>
              </w:r>
            </w:ins>
            <w:r w:rsidR="00E12D0B" w:rsidRPr="00E12D0B">
              <w:rPr>
                <w:rFonts w:eastAsia="Times New Roman"/>
                <w:iCs/>
                <w:noProof/>
              </w:rPr>
              <w:t>. Ette on nähtud meetmed, milles võetakse arvesse õigusraamistiku arengut.</w:t>
            </w:r>
          </w:p>
          <w:p w14:paraId="01095214" w14:textId="5DDC8051" w:rsidR="00E12D0B" w:rsidRDefault="00E12D0B" w:rsidP="00421E9D">
            <w:pPr>
              <w:spacing w:after="200"/>
              <w:rPr>
                <w:rFonts w:eastAsia="Times New Roman"/>
                <w:iCs/>
                <w:noProof/>
              </w:rPr>
            </w:pPr>
            <w:r w:rsidRPr="00E12D0B">
              <w:rPr>
                <w:rFonts w:eastAsia="Times New Roman"/>
                <w:iCs/>
                <w:noProof/>
              </w:rPr>
              <w:t>Eesti viisapoliitika Schengeni hindami</w:t>
            </w:r>
            <w:ins w:id="105" w:author="Aivi Kuivonen" w:date="2025-07-07T13:23:00Z">
              <w:r w:rsidR="00437ECD">
                <w:rPr>
                  <w:rFonts w:eastAsia="Times New Roman"/>
                  <w:iCs/>
                  <w:noProof/>
                </w:rPr>
                <w:t>sed</w:t>
              </w:r>
            </w:ins>
            <w:del w:id="106" w:author="Aivi Kuivonen" w:date="2025-07-07T13:23:00Z">
              <w:r w:rsidRPr="00E12D0B" w:rsidDel="00437ECD">
                <w:rPr>
                  <w:rFonts w:eastAsia="Times New Roman"/>
                  <w:iCs/>
                  <w:noProof/>
                </w:rPr>
                <w:delText>ne</w:delText>
              </w:r>
            </w:del>
            <w:r w:rsidRPr="00E12D0B">
              <w:rPr>
                <w:rFonts w:eastAsia="Times New Roman"/>
                <w:iCs/>
                <w:noProof/>
              </w:rPr>
              <w:t xml:space="preserve"> toimus</w:t>
            </w:r>
            <w:ins w:id="107" w:author="Aivi Kuivonen" w:date="2025-07-07T13:23:00Z">
              <w:r w:rsidR="00437ECD">
                <w:rPr>
                  <w:rFonts w:eastAsia="Times New Roman"/>
                  <w:iCs/>
                  <w:noProof/>
                </w:rPr>
                <w:t>id</w:t>
              </w:r>
            </w:ins>
            <w:r w:rsidRPr="00E12D0B">
              <w:rPr>
                <w:rFonts w:eastAsia="Times New Roman"/>
                <w:iCs/>
                <w:noProof/>
              </w:rPr>
              <w:t xml:space="preserve"> 2018</w:t>
            </w:r>
            <w:del w:id="108" w:author="Aivi Kuivonen" w:date="2025-07-07T13:23:00Z">
              <w:r w:rsidRPr="00E12D0B" w:rsidDel="00437ECD">
                <w:rPr>
                  <w:rFonts w:eastAsia="Times New Roman"/>
                  <w:iCs/>
                  <w:noProof/>
                </w:rPr>
                <w:delText>.</w:delText>
              </w:r>
            </w:del>
            <w:r w:rsidRPr="00E12D0B">
              <w:rPr>
                <w:rFonts w:eastAsia="Times New Roman"/>
                <w:iCs/>
                <w:noProof/>
              </w:rPr>
              <w:t xml:space="preserve"> </w:t>
            </w:r>
            <w:del w:id="109" w:author="Aivi Kuivonen" w:date="2025-07-07T13:23:00Z">
              <w:r w:rsidRPr="00E12D0B" w:rsidDel="00437ECD">
                <w:rPr>
                  <w:rFonts w:eastAsia="Times New Roman"/>
                  <w:iCs/>
                  <w:noProof/>
                </w:rPr>
                <w:delText>aasta oktoobris</w:delText>
              </w:r>
            </w:del>
            <w:ins w:id="110" w:author="Aivi Kuivonen" w:date="2025-07-07T13:23:00Z">
              <w:r w:rsidR="00437ECD">
                <w:rPr>
                  <w:rFonts w:eastAsia="Times New Roman"/>
                  <w:iCs/>
                  <w:noProof/>
                </w:rPr>
                <w:t>ja 2023</w:t>
              </w:r>
            </w:ins>
            <w:r w:rsidRPr="00E12D0B">
              <w:rPr>
                <w:rFonts w:eastAsia="Times New Roman"/>
                <w:iCs/>
                <w:noProof/>
              </w:rPr>
              <w:t xml:space="preserve">. </w:t>
            </w:r>
            <w:del w:id="111" w:author="Aivi Kuivonen" w:date="2025-07-07T13:23:00Z">
              <w:r w:rsidRPr="00E12D0B" w:rsidDel="00437ECD">
                <w:rPr>
                  <w:rFonts w:eastAsia="Times New Roman"/>
                  <w:iCs/>
                  <w:noProof/>
                </w:rPr>
                <w:delText>Kokku esitati Eestile 56</w:delText>
              </w:r>
              <w:r w:rsidR="00FF3863" w:rsidDel="00437ECD">
                <w:rPr>
                  <w:rFonts w:eastAsia="Times New Roman"/>
                  <w:iCs/>
                  <w:noProof/>
                </w:rPr>
                <w:delText> </w:delText>
              </w:r>
              <w:r w:rsidRPr="00E12D0B" w:rsidDel="00437ECD">
                <w:rPr>
                  <w:rFonts w:eastAsia="Times New Roman"/>
                  <w:iCs/>
                  <w:noProof/>
                </w:rPr>
                <w:delText xml:space="preserve">soovitust, millest </w:delText>
              </w:r>
              <w:r w:rsidR="00D562F1" w:rsidDel="00437ECD">
                <w:rPr>
                  <w:rFonts w:eastAsia="Times New Roman"/>
                  <w:iCs/>
                  <w:noProof/>
                </w:rPr>
                <w:delText>kaks</w:delText>
              </w:r>
              <w:r w:rsidRPr="00E12D0B" w:rsidDel="00437ECD">
                <w:rPr>
                  <w:rFonts w:eastAsia="Times New Roman"/>
                  <w:iCs/>
                  <w:noProof/>
                </w:rPr>
                <w:delText xml:space="preserve"> on veel täitmata. </w:delText>
              </w:r>
            </w:del>
            <w:r w:rsidRPr="00E12D0B">
              <w:rPr>
                <w:rFonts w:eastAsia="Times New Roman"/>
                <w:iCs/>
                <w:noProof/>
              </w:rPr>
              <w:t>Üks soovitus</w:t>
            </w:r>
            <w:ins w:id="112" w:author="Aivi Kuivonen" w:date="2025-07-07T13:24:00Z">
              <w:r w:rsidR="00437ECD">
                <w:rPr>
                  <w:rFonts w:eastAsia="Times New Roman"/>
                  <w:iCs/>
                  <w:noProof/>
                </w:rPr>
                <w:t>, mi</w:t>
              </w:r>
            </w:ins>
            <w:ins w:id="113" w:author="Aivi Kuivonen" w:date="2025-07-07T13:25:00Z">
              <w:r w:rsidR="00437ECD">
                <w:rPr>
                  <w:rFonts w:eastAsia="Times New Roman"/>
                  <w:iCs/>
                  <w:noProof/>
                </w:rPr>
                <w:t>da rahastati BMVIst ja mis</w:t>
              </w:r>
            </w:ins>
            <w:ins w:id="114" w:author="Aivi Kuivonen" w:date="2025-07-07T13:24:00Z">
              <w:r w:rsidR="00437ECD">
                <w:rPr>
                  <w:rFonts w:eastAsia="Times New Roman"/>
                  <w:iCs/>
                  <w:noProof/>
                </w:rPr>
                <w:t xml:space="preserve"> oli</w:t>
              </w:r>
            </w:ins>
            <w:del w:id="115" w:author="Aivi Kuivonen" w:date="2025-07-07T13:24:00Z">
              <w:r w:rsidRPr="00E12D0B" w:rsidDel="00437ECD">
                <w:rPr>
                  <w:rFonts w:eastAsia="Times New Roman"/>
                  <w:iCs/>
                  <w:noProof/>
                </w:rPr>
                <w:delText xml:space="preserve"> on</w:delText>
              </w:r>
            </w:del>
            <w:r w:rsidRPr="00E12D0B">
              <w:rPr>
                <w:rFonts w:eastAsia="Times New Roman"/>
                <w:iCs/>
                <w:noProof/>
              </w:rPr>
              <w:t xml:space="preserve"> seotud uue viisaregistri kasutuselevõtuga</w:t>
            </w:r>
            <w:ins w:id="116" w:author="Aivi Kuivonen" w:date="2025-07-07T13:24:00Z">
              <w:r w:rsidR="00437ECD">
                <w:rPr>
                  <w:rFonts w:eastAsia="Times New Roman"/>
                  <w:iCs/>
                  <w:noProof/>
                </w:rPr>
                <w:t xml:space="preserve">, täideti </w:t>
              </w:r>
            </w:ins>
            <w:del w:id="117" w:author="Aivi Kuivonen" w:date="2025-07-07T13:24:00Z">
              <w:r w:rsidRPr="00E12D0B" w:rsidDel="00437ECD">
                <w:rPr>
                  <w:rFonts w:eastAsia="Times New Roman"/>
                  <w:iCs/>
                  <w:noProof/>
                </w:rPr>
                <w:delText xml:space="preserve"> ja see tuleks lõpule viia </w:delText>
              </w:r>
            </w:del>
            <w:r w:rsidRPr="00E12D0B">
              <w:rPr>
                <w:rFonts w:eastAsia="Times New Roman"/>
                <w:iCs/>
                <w:noProof/>
              </w:rPr>
              <w:t xml:space="preserve">2024. </w:t>
            </w:r>
            <w:ins w:id="118" w:author="Aivi Kuivonen" w:date="2025-07-07T13:25:00Z">
              <w:r w:rsidR="00437ECD">
                <w:rPr>
                  <w:rFonts w:eastAsia="Times New Roman"/>
                  <w:iCs/>
                  <w:noProof/>
                </w:rPr>
                <w:t>a</w:t>
              </w:r>
            </w:ins>
            <w:del w:id="119" w:author="Aivi Kuivonen" w:date="2025-07-07T13:25:00Z">
              <w:r w:rsidR="00437ECD" w:rsidRPr="00E12D0B" w:rsidDel="00437ECD">
                <w:rPr>
                  <w:rFonts w:eastAsia="Times New Roman"/>
                  <w:iCs/>
                  <w:noProof/>
                </w:rPr>
                <w:delText>A</w:delText>
              </w:r>
            </w:del>
            <w:r w:rsidRPr="00E12D0B">
              <w:rPr>
                <w:rFonts w:eastAsia="Times New Roman"/>
                <w:iCs/>
                <w:noProof/>
              </w:rPr>
              <w:t>astal</w:t>
            </w:r>
            <w:ins w:id="120" w:author="Aivi Kuivonen" w:date="2025-07-07T13:24:00Z">
              <w:r w:rsidR="00437ECD">
                <w:rPr>
                  <w:rFonts w:eastAsia="Times New Roman"/>
                  <w:iCs/>
                  <w:noProof/>
                </w:rPr>
                <w:t>.</w:t>
              </w:r>
            </w:ins>
            <w:del w:id="121" w:author="Aivi Kuivonen" w:date="2025-07-07T13:24:00Z">
              <w:r w:rsidRPr="00E12D0B" w:rsidDel="00437ECD">
                <w:rPr>
                  <w:rFonts w:eastAsia="Times New Roman"/>
                  <w:iCs/>
                  <w:noProof/>
                </w:rPr>
                <w:delText xml:space="preserve">, rahastamine on ette nähtud BMVIs. </w:delText>
              </w:r>
            </w:del>
            <w:r w:rsidRPr="00E12D0B">
              <w:rPr>
                <w:rFonts w:eastAsia="Times New Roman"/>
                <w:iCs/>
                <w:noProof/>
              </w:rPr>
              <w:t>Teine soovitus</w:t>
            </w:r>
            <w:ins w:id="122" w:author="Aivi Kuivonen" w:date="2025-07-18T10:06:00Z" w16du:dateUtc="2025-07-18T07:06:00Z">
              <w:r w:rsidR="00FB3C87">
                <w:rPr>
                  <w:rFonts w:eastAsia="Times New Roman"/>
                  <w:iCs/>
                  <w:noProof/>
                </w:rPr>
                <w:t>,</w:t>
              </w:r>
            </w:ins>
            <w:r w:rsidRPr="00E12D0B">
              <w:rPr>
                <w:rFonts w:eastAsia="Times New Roman"/>
                <w:iCs/>
                <w:noProof/>
              </w:rPr>
              <w:t xml:space="preserve"> </w:t>
            </w:r>
            <w:r w:rsidR="00D562F1">
              <w:rPr>
                <w:rFonts w:eastAsia="Times New Roman"/>
                <w:iCs/>
                <w:noProof/>
              </w:rPr>
              <w:t xml:space="preserve">viia </w:t>
            </w:r>
            <w:r w:rsidRPr="00E12D0B">
              <w:rPr>
                <w:rFonts w:eastAsia="Times New Roman"/>
                <w:iCs/>
                <w:noProof/>
              </w:rPr>
              <w:t>viisaregis</w:t>
            </w:r>
            <w:r w:rsidR="00D562F1">
              <w:rPr>
                <w:rFonts w:eastAsia="Times New Roman"/>
                <w:iCs/>
                <w:noProof/>
              </w:rPr>
              <w:t>ter</w:t>
            </w:r>
            <w:r w:rsidRPr="00E12D0B">
              <w:rPr>
                <w:rFonts w:eastAsia="Times New Roman"/>
                <w:iCs/>
                <w:noProof/>
              </w:rPr>
              <w:t xml:space="preserve"> vastavus</w:t>
            </w:r>
            <w:r w:rsidR="00AD5A20">
              <w:rPr>
                <w:rFonts w:eastAsia="Times New Roman"/>
                <w:iCs/>
                <w:noProof/>
              </w:rPr>
              <w:t>se</w:t>
            </w:r>
            <w:r w:rsidRPr="00E12D0B">
              <w:rPr>
                <w:rFonts w:eastAsia="Times New Roman"/>
                <w:iCs/>
                <w:noProof/>
              </w:rPr>
              <w:t xml:space="preserve"> andmekaitsenõuete</w:t>
            </w:r>
            <w:r w:rsidR="00AD5A20">
              <w:rPr>
                <w:rFonts w:eastAsia="Times New Roman"/>
                <w:iCs/>
                <w:noProof/>
              </w:rPr>
              <w:t>ga</w:t>
            </w:r>
            <w:ins w:id="123" w:author="Aivi Kuivonen" w:date="2025-07-18T10:06:00Z" w16du:dateUtc="2025-07-18T07:06:00Z">
              <w:r w:rsidR="00FB3C87">
                <w:rPr>
                  <w:rFonts w:eastAsia="Times New Roman"/>
                  <w:iCs/>
                  <w:noProof/>
                </w:rPr>
                <w:t>,</w:t>
              </w:r>
            </w:ins>
            <w:r w:rsidRPr="00E12D0B">
              <w:rPr>
                <w:rFonts w:eastAsia="Times New Roman"/>
                <w:iCs/>
                <w:noProof/>
              </w:rPr>
              <w:t xml:space="preserve"> </w:t>
            </w:r>
            <w:ins w:id="124" w:author="Aivi Kuivonen" w:date="2025-07-07T13:25:00Z">
              <w:r w:rsidR="00437ECD">
                <w:rPr>
                  <w:rFonts w:eastAsia="Times New Roman"/>
                  <w:iCs/>
                  <w:noProof/>
                </w:rPr>
                <w:t>täideti</w:t>
              </w:r>
            </w:ins>
            <w:del w:id="125" w:author="Aivi Kuivonen" w:date="2025-07-07T13:25:00Z">
              <w:r w:rsidRPr="00E12D0B" w:rsidDel="00437ECD">
                <w:rPr>
                  <w:rFonts w:eastAsia="Times New Roman"/>
                  <w:iCs/>
                  <w:noProof/>
                </w:rPr>
                <w:delText>vii</w:delText>
              </w:r>
              <w:r w:rsidR="00D562F1" w:rsidDel="00437ECD">
                <w:rPr>
                  <w:rFonts w:eastAsia="Times New Roman"/>
                  <w:iCs/>
                  <w:noProof/>
                </w:rPr>
                <w:delText>akse</w:delText>
              </w:r>
              <w:r w:rsidRPr="00E12D0B" w:rsidDel="00437ECD">
                <w:rPr>
                  <w:rFonts w:eastAsia="Times New Roman"/>
                  <w:iCs/>
                  <w:noProof/>
                </w:rPr>
                <w:delText xml:space="preserve"> lõpule</w:delText>
              </w:r>
            </w:del>
            <w:r w:rsidRPr="00E12D0B">
              <w:rPr>
                <w:rFonts w:eastAsia="Times New Roman"/>
                <w:iCs/>
                <w:noProof/>
              </w:rPr>
              <w:t xml:space="preserve"> </w:t>
            </w:r>
            <w:r w:rsidR="00D562F1">
              <w:rPr>
                <w:rFonts w:eastAsia="Times New Roman"/>
                <w:iCs/>
                <w:noProof/>
              </w:rPr>
              <w:t xml:space="preserve">2022. </w:t>
            </w:r>
            <w:r w:rsidR="00E82072">
              <w:rPr>
                <w:rFonts w:eastAsia="Times New Roman"/>
                <w:iCs/>
                <w:noProof/>
              </w:rPr>
              <w:t>aasta</w:t>
            </w:r>
            <w:r w:rsidR="009E4984">
              <w:rPr>
                <w:rFonts w:eastAsia="Times New Roman"/>
                <w:iCs/>
                <w:noProof/>
              </w:rPr>
              <w:t>l</w:t>
            </w:r>
            <w:r w:rsidRPr="00E12D0B">
              <w:rPr>
                <w:rFonts w:eastAsia="Times New Roman"/>
                <w:iCs/>
                <w:noProof/>
              </w:rPr>
              <w:t xml:space="preserve">. </w:t>
            </w:r>
            <w:ins w:id="126" w:author="Aivi Kuivonen" w:date="2025-07-07T13:26:00Z">
              <w:r w:rsidR="00437ECD">
                <w:rPr>
                  <w:rFonts w:eastAsia="Times New Roman"/>
                  <w:iCs/>
                  <w:noProof/>
                </w:rPr>
                <w:t xml:space="preserve">2023. </w:t>
              </w:r>
            </w:ins>
            <w:ins w:id="127" w:author="Aivi Kuivonen" w:date="2025-07-18T10:06:00Z" w16du:dateUtc="2025-07-18T07:06:00Z">
              <w:r w:rsidR="00FB3C87">
                <w:rPr>
                  <w:rFonts w:eastAsia="Times New Roman"/>
                  <w:iCs/>
                  <w:noProof/>
                </w:rPr>
                <w:t>aasta</w:t>
              </w:r>
            </w:ins>
            <w:ins w:id="128" w:author="Aivi Kuivonen" w:date="2025-07-07T13:26:00Z">
              <w:r w:rsidR="00437ECD">
                <w:rPr>
                  <w:rFonts w:eastAsia="Times New Roman"/>
                  <w:iCs/>
                  <w:noProof/>
                </w:rPr>
                <w:t xml:space="preserve"> soovitused, mis puudutavad välisminiseeriumi personalipuudust ning </w:t>
              </w:r>
            </w:ins>
            <w:ins w:id="129" w:author="Aivi Kuivonen" w:date="2025-07-07T13:27:00Z">
              <w:r w:rsidR="00437ECD">
                <w:rPr>
                  <w:rFonts w:eastAsia="Times New Roman"/>
                  <w:iCs/>
                  <w:noProof/>
                </w:rPr>
                <w:t xml:space="preserve">viisainfosüsteemi </w:t>
              </w:r>
            </w:ins>
            <w:ins w:id="130" w:author="Aivi Kuivonen" w:date="2025-07-07T13:26:00Z">
              <w:r w:rsidR="00437ECD">
                <w:rPr>
                  <w:rFonts w:eastAsia="Times New Roman"/>
                  <w:iCs/>
                  <w:noProof/>
                </w:rPr>
                <w:t>juurdepääsuõi</w:t>
              </w:r>
            </w:ins>
            <w:ins w:id="131" w:author="Aivi Kuivonen" w:date="2025-07-07T13:27:00Z">
              <w:r w:rsidR="00437ECD">
                <w:rPr>
                  <w:rFonts w:eastAsia="Times New Roman"/>
                  <w:iCs/>
                  <w:noProof/>
                </w:rPr>
                <w:t xml:space="preserve">gusi ja andmekaitse nõudeid, rahastatakse osaliselt BMVIst. </w:t>
              </w:r>
            </w:ins>
            <w:del w:id="132" w:author="Aivi Kuivonen" w:date="2025-07-07T13:26:00Z">
              <w:r w:rsidRPr="00E12D0B" w:rsidDel="00437ECD">
                <w:rPr>
                  <w:rFonts w:eastAsia="Times New Roman"/>
                  <w:iCs/>
                  <w:noProof/>
                </w:rPr>
                <w:delText>Schengeni soovituste rakendamiseks kasutati riigieelarvet.</w:delText>
              </w:r>
            </w:del>
          </w:p>
          <w:p w14:paraId="5CEC6C2E" w14:textId="77777777" w:rsidR="00B46BC5" w:rsidRDefault="00B46BC5" w:rsidP="00B46BC5">
            <w:pPr>
              <w:tabs>
                <w:tab w:val="left" w:pos="1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ins w:id="133" w:author="Aivi Kuivonen" w:date="2025-07-14T09:40:00Z"/>
                <w:rFonts w:eastAsia="Times New Roman"/>
                <w:iCs/>
                <w:noProof/>
              </w:rPr>
            </w:pPr>
            <w:bookmarkStart w:id="134" w:name="_Hlk88733880"/>
            <w:ins w:id="135" w:author="Aivi Kuivonen" w:date="2025-07-14T09:40:00Z">
              <w:r w:rsidRPr="00B46BC5">
                <w:rPr>
                  <w:rFonts w:eastAsia="Times New Roman"/>
                  <w:iCs/>
                  <w:noProof/>
                </w:rPr>
                <w:t>•</w:t>
              </w:r>
              <w:r w:rsidRPr="00B46BC5">
                <w:rPr>
                  <w:rFonts w:eastAsia="Times New Roman"/>
                  <w:iCs/>
                  <w:noProof/>
                </w:rPr>
                <w:tab/>
              </w:r>
              <w:r w:rsidRPr="00B46BC5">
                <w:rPr>
                  <w:rFonts w:eastAsia="Times New Roman"/>
                  <w:b/>
                  <w:bCs/>
                  <w:iCs/>
                  <w:noProof/>
                </w:rPr>
                <w:t>Taustakontrollimäärus ja sõltumatu järelevalvemehhanism</w:t>
              </w:r>
            </w:ins>
          </w:p>
          <w:p w14:paraId="22F55E6D" w14:textId="0260F6E5" w:rsidR="00B46BC5" w:rsidRPr="00B46BC5" w:rsidRDefault="00B46BC5" w:rsidP="00B46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ins w:id="136" w:author="Aivi Kuivonen" w:date="2025-07-14T09:40:00Z"/>
                <w:rFonts w:eastAsia="Times New Roman"/>
                <w:iCs/>
                <w:noProof/>
              </w:rPr>
            </w:pPr>
            <w:ins w:id="137" w:author="Aivi Kuivonen" w:date="2025-07-14T09:40:00Z">
              <w:r w:rsidRPr="00B46BC5">
                <w:rPr>
                  <w:rFonts w:eastAsia="Times New Roman"/>
                  <w:iCs/>
                  <w:noProof/>
                </w:rPr>
                <w:t xml:space="preserve">Määrus (EL) 2024/1356 (edaspidi </w:t>
              </w:r>
              <w:r w:rsidRPr="00FB3C87">
                <w:rPr>
                  <w:rFonts w:eastAsia="Times New Roman"/>
                  <w:i/>
                  <w:noProof/>
                </w:rPr>
                <w:t>Taustakontrollimäärus</w:t>
              </w:r>
              <w:r w:rsidRPr="00B46BC5">
                <w:rPr>
                  <w:rFonts w:eastAsia="Times New Roman"/>
                  <w:iCs/>
                  <w:noProof/>
                </w:rPr>
                <w:t>) jõustub varjupaiga- ja rändepakti osana 2026. aasta juunis. Seda kohaldatakse kolmandate riikide kodanike suhtes, kes on kinni peetud ELi välispiiri ebaseaduslikul ületamisel, otsingu- ja päästeoperatsiooni järgsel maabumisel või kes taotlevad kaitset välispiiril. Taustakontrolli kohaldatakse ka kolmandate riikide kodanike suhtes, kes on tabatud ELi territooriumil ja kes on ebaseaduslikult ületanud välispiiri teises liikmesriigis. Taustakontroll hõlmab esmaseid tervise- ja haavatavuse kontrolle, biomeetriliste andmete tuvastamist ja registreerimist asjakohastes riiklikes ja liidu andmebaasides, turvakontrolle, taustakontrolli vormi täitmist ning suunamist varjupaiga- või tagasisaatmismenetlusele. See uus määrus nõuab olulisi IT- ning taristu investeeringuid ning teenuste pakkumist sihtrühmale. Kaasnevate kulude katmiseks kasutatakse BMVI toetust. Paktiga seotud varjupaiga- ja tagasisaatmismenetluste kulu ning rändehaldussüsteemide, sh EURODACi arendusega seotud kulu katmiseks kasutatakse AMIFit.</w:t>
              </w:r>
            </w:ins>
          </w:p>
          <w:p w14:paraId="595367E4" w14:textId="3A3452AA" w:rsidR="00650FCD" w:rsidRDefault="00B46BC5" w:rsidP="00B46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rFonts w:eastAsia="Times New Roman"/>
                <w:iCs/>
                <w:noProof/>
              </w:rPr>
            </w:pPr>
            <w:ins w:id="138" w:author="Aivi Kuivonen" w:date="2025-07-14T09:40:00Z">
              <w:r w:rsidRPr="00B46BC5">
                <w:rPr>
                  <w:rFonts w:eastAsia="Times New Roman"/>
                  <w:iCs/>
                  <w:noProof/>
                </w:rPr>
                <w:lastRenderedPageBreak/>
                <w:t>Taustakontrollimäärusega kohustatakse liikmesriike looma põhiõiguste jälgimiseks sõltumatu järelevalvemehhanism, millel on oma ülesannete täitmiseks piisavad ressursid. Eesti rahastab sõltumatut järelevalvemehhanismi riigieelarvest.</w:t>
              </w:r>
            </w:ins>
          </w:p>
          <w:p w14:paraId="35BBFA2C" w14:textId="780F62A0" w:rsidR="00650FCD" w:rsidRPr="00650FCD" w:rsidRDefault="00650FCD" w:rsidP="00650FCD">
            <w:pPr>
              <w:pStyle w:val="ListParagraph"/>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0"/>
              <w:rPr>
                <w:rFonts w:ascii="Times New Roman" w:eastAsia="Times New Roman" w:hAnsi="Times New Roman" w:cs="Times New Roman"/>
                <w:b/>
                <w:bCs/>
                <w:iCs/>
                <w:noProof/>
                <w:sz w:val="24"/>
                <w:szCs w:val="20"/>
                <w:lang w:eastAsia="en-GB"/>
              </w:rPr>
            </w:pPr>
            <w:r w:rsidRPr="00650FCD">
              <w:rPr>
                <w:rFonts w:ascii="Times New Roman" w:eastAsia="Times New Roman" w:hAnsi="Times New Roman" w:cs="Times New Roman"/>
                <w:b/>
                <w:bCs/>
                <w:iCs/>
                <w:noProof/>
                <w:sz w:val="24"/>
                <w:szCs w:val="20"/>
                <w:lang w:eastAsia="en-GB"/>
              </w:rPr>
              <w:t>Ülekanne</w:t>
            </w:r>
          </w:p>
          <w:p w14:paraId="5D2AA8CB" w14:textId="2ABDC924" w:rsidR="000476E8" w:rsidRPr="000476E8" w:rsidDel="00650FCD" w:rsidRDefault="00121B69" w:rsidP="00650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del w:id="139" w:author="Aivi Kuivonen" w:date="2025-07-07T13:53:00Z"/>
                <w:rFonts w:eastAsia="Times New Roman"/>
                <w:iCs/>
                <w:noProof/>
              </w:rPr>
            </w:pPr>
            <w:r w:rsidRPr="00C30D65">
              <w:rPr>
                <w:rFonts w:eastAsia="Times New Roman"/>
                <w:iCs/>
                <w:noProof/>
              </w:rPr>
              <w:t xml:space="preserve">Eesti </w:t>
            </w:r>
            <w:del w:id="140" w:author="Aivi Kuivonen" w:date="2025-07-07T13:51:00Z">
              <w:r w:rsidRPr="00C30D65" w:rsidDel="00650FCD">
                <w:rPr>
                  <w:rFonts w:eastAsia="Times New Roman"/>
                  <w:iCs/>
                  <w:noProof/>
                </w:rPr>
                <w:delText xml:space="preserve">soovib </w:delText>
              </w:r>
            </w:del>
            <w:r w:rsidRPr="00C30D65">
              <w:rPr>
                <w:rFonts w:eastAsia="Times New Roman"/>
                <w:iCs/>
                <w:noProof/>
              </w:rPr>
              <w:t>kasuta</w:t>
            </w:r>
            <w:ins w:id="141" w:author="Aivi Kuivonen" w:date="2025-07-07T13:51:00Z">
              <w:r w:rsidR="00650FCD">
                <w:rPr>
                  <w:rFonts w:eastAsia="Times New Roman"/>
                  <w:iCs/>
                  <w:noProof/>
                </w:rPr>
                <w:t>s</w:t>
              </w:r>
            </w:ins>
            <w:del w:id="142" w:author="Aivi Kuivonen" w:date="2025-07-07T13:51:00Z">
              <w:r w:rsidRPr="00C30D65" w:rsidDel="00650FCD">
                <w:rPr>
                  <w:rFonts w:eastAsia="Times New Roman"/>
                  <w:iCs/>
                  <w:noProof/>
                </w:rPr>
                <w:delText>da</w:delText>
              </w:r>
            </w:del>
            <w:r w:rsidRPr="00C30D65">
              <w:rPr>
                <w:rFonts w:eastAsia="Times New Roman"/>
                <w:iCs/>
                <w:noProof/>
              </w:rPr>
              <w:t xml:space="preserve"> ühissätete</w:t>
            </w:r>
            <w:r w:rsidR="00D562F1" w:rsidRPr="00C30D65">
              <w:rPr>
                <w:rFonts w:eastAsia="Times New Roman"/>
                <w:iCs/>
                <w:noProof/>
              </w:rPr>
              <w:t xml:space="preserve"> </w:t>
            </w:r>
            <w:r w:rsidRPr="00C30D65">
              <w:rPr>
                <w:rFonts w:eastAsia="Times New Roman"/>
                <w:iCs/>
                <w:noProof/>
              </w:rPr>
              <w:t xml:space="preserve">määruse </w:t>
            </w:r>
            <w:r w:rsidR="00D562F1" w:rsidRPr="00C30D65">
              <w:rPr>
                <w:rFonts w:eastAsia="Times New Roman"/>
                <w:iCs/>
                <w:noProof/>
              </w:rPr>
              <w:t xml:space="preserve">artikli </w:t>
            </w:r>
            <w:r w:rsidRPr="00C30D65">
              <w:rPr>
                <w:rFonts w:eastAsia="Times New Roman"/>
                <w:iCs/>
                <w:noProof/>
              </w:rPr>
              <w:t>26 lõikes 1 toodud võimalust ning tõst</w:t>
            </w:r>
            <w:ins w:id="143" w:author="Aivi Kuivonen" w:date="2025-07-07T13:51:00Z">
              <w:r w:rsidR="00650FCD">
                <w:rPr>
                  <w:rFonts w:eastAsia="Times New Roman"/>
                  <w:iCs/>
                  <w:noProof/>
                </w:rPr>
                <w:t>is</w:t>
              </w:r>
            </w:ins>
            <w:del w:id="144" w:author="Aivi Kuivonen" w:date="2025-07-07T13:51:00Z">
              <w:r w:rsidRPr="00C30D65" w:rsidDel="00650FCD">
                <w:rPr>
                  <w:rFonts w:eastAsia="Times New Roman"/>
                  <w:iCs/>
                  <w:noProof/>
                </w:rPr>
                <w:delText>a</w:delText>
              </w:r>
            </w:del>
            <w:r w:rsidRPr="00C30D65">
              <w:rPr>
                <w:rFonts w:eastAsia="Times New Roman"/>
                <w:iCs/>
                <w:noProof/>
              </w:rPr>
              <w:t xml:space="preserve"> 5% AMIF</w:t>
            </w:r>
            <w:r w:rsidR="008D38CE" w:rsidRPr="00C30D65">
              <w:rPr>
                <w:rFonts w:eastAsia="Times New Roman"/>
                <w:iCs/>
                <w:noProof/>
              </w:rPr>
              <w:t>i</w:t>
            </w:r>
            <w:r w:rsidRPr="00C30D65">
              <w:rPr>
                <w:rFonts w:eastAsia="Times New Roman"/>
                <w:iCs/>
                <w:noProof/>
              </w:rPr>
              <w:t xml:space="preserve"> </w:t>
            </w:r>
            <w:ins w:id="145" w:author="Aivi Kuivonen" w:date="2025-07-07T13:51:00Z">
              <w:r w:rsidR="00650FCD">
                <w:rPr>
                  <w:rFonts w:eastAsia="Times New Roman"/>
                  <w:iCs/>
                  <w:noProof/>
                </w:rPr>
                <w:t xml:space="preserve">algsest </w:t>
              </w:r>
            </w:ins>
            <w:r w:rsidRPr="00C30D65">
              <w:rPr>
                <w:rFonts w:eastAsia="Times New Roman"/>
                <w:iCs/>
                <w:noProof/>
              </w:rPr>
              <w:t>eraldisest</w:t>
            </w:r>
            <w:ins w:id="146" w:author="Aivi Kuivonen" w:date="2025-07-07T13:51:00Z">
              <w:r w:rsidR="00650FCD">
                <w:rPr>
                  <w:rFonts w:eastAsia="Times New Roman"/>
                  <w:iCs/>
                  <w:noProof/>
                </w:rPr>
                <w:t xml:space="preserve"> (1 112 731 eurot)</w:t>
              </w:r>
            </w:ins>
            <w:r w:rsidRPr="00C30D65">
              <w:rPr>
                <w:rFonts w:eastAsia="Times New Roman"/>
                <w:iCs/>
                <w:noProof/>
              </w:rPr>
              <w:t xml:space="preserve"> BMVIsse. </w:t>
            </w:r>
            <w:r w:rsidR="00D562F1" w:rsidRPr="00C30D65">
              <w:rPr>
                <w:rFonts w:eastAsia="Times New Roman"/>
                <w:iCs/>
                <w:noProof/>
              </w:rPr>
              <w:t>AMIF</w:t>
            </w:r>
            <w:r w:rsidR="00050300" w:rsidRPr="00C30D65">
              <w:rPr>
                <w:rFonts w:eastAsia="Times New Roman"/>
                <w:iCs/>
                <w:noProof/>
              </w:rPr>
              <w:t>i</w:t>
            </w:r>
            <w:r w:rsidR="00D562F1" w:rsidRPr="00C30D65">
              <w:rPr>
                <w:rFonts w:eastAsia="Times New Roman"/>
                <w:iCs/>
                <w:noProof/>
              </w:rPr>
              <w:t xml:space="preserve"> perioodi </w:t>
            </w:r>
            <w:r w:rsidR="000476E8" w:rsidRPr="00C30D65">
              <w:rPr>
                <w:rFonts w:eastAsia="Times New Roman"/>
                <w:iCs/>
                <w:noProof/>
              </w:rPr>
              <w:t xml:space="preserve">2021–2027 </w:t>
            </w:r>
            <w:r w:rsidR="00D562F1" w:rsidRPr="00C30D65">
              <w:rPr>
                <w:rFonts w:eastAsia="Times New Roman"/>
                <w:iCs/>
                <w:noProof/>
              </w:rPr>
              <w:t>rakenduskavas</w:t>
            </w:r>
            <w:r w:rsidR="000476E8" w:rsidRPr="00C30D65">
              <w:rPr>
                <w:rFonts w:eastAsia="Times New Roman"/>
                <w:iCs/>
                <w:noProof/>
              </w:rPr>
              <w:t xml:space="preserve"> võ</w:t>
            </w:r>
            <w:r w:rsidR="00D562F1" w:rsidRPr="00C30D65">
              <w:rPr>
                <w:rFonts w:eastAsia="Times New Roman"/>
                <w:iCs/>
                <w:noProof/>
              </w:rPr>
              <w:t>etakse</w:t>
            </w:r>
            <w:r w:rsidR="000476E8" w:rsidRPr="00C30D65">
              <w:rPr>
                <w:rFonts w:eastAsia="Times New Roman"/>
                <w:iCs/>
                <w:noProof/>
              </w:rPr>
              <w:t xml:space="preserve"> arvesse kõiki </w:t>
            </w:r>
            <w:r w:rsidR="00D562F1" w:rsidRPr="00C30D65">
              <w:rPr>
                <w:rFonts w:eastAsia="Times New Roman"/>
                <w:iCs/>
                <w:noProof/>
              </w:rPr>
              <w:t>võimalike</w:t>
            </w:r>
            <w:r w:rsidR="000476E8" w:rsidRPr="00C30D65">
              <w:rPr>
                <w:rFonts w:eastAsia="Times New Roman"/>
                <w:iCs/>
                <w:noProof/>
              </w:rPr>
              <w:t xml:space="preserve"> </w:t>
            </w:r>
            <w:r w:rsidR="00421E9D">
              <w:rPr>
                <w:rFonts w:eastAsia="Times New Roman"/>
                <w:iCs/>
                <w:noProof/>
              </w:rPr>
              <w:t>toetuses</w:t>
            </w:r>
            <w:r w:rsidR="000476E8" w:rsidRPr="00C30D65">
              <w:rPr>
                <w:rFonts w:eastAsia="Times New Roman"/>
                <w:iCs/>
                <w:noProof/>
              </w:rPr>
              <w:t xml:space="preserve">aajate asjakohaseid vajadusi, mis </w:t>
            </w:r>
            <w:r w:rsidR="00D562F1" w:rsidRPr="00C30D65">
              <w:rPr>
                <w:rFonts w:eastAsia="Times New Roman"/>
                <w:iCs/>
                <w:noProof/>
              </w:rPr>
              <w:t>selgita</w:t>
            </w:r>
            <w:r w:rsidR="00650FCD">
              <w:rPr>
                <w:rFonts w:eastAsia="Times New Roman"/>
                <w:iCs/>
                <w:noProof/>
              </w:rPr>
              <w:t>ti</w:t>
            </w:r>
            <w:r w:rsidR="00D562F1" w:rsidRPr="00C30D65">
              <w:rPr>
                <w:rFonts w:eastAsia="Times New Roman"/>
                <w:iCs/>
                <w:noProof/>
              </w:rPr>
              <w:t xml:space="preserve"> välja</w:t>
            </w:r>
            <w:r w:rsidR="000476E8" w:rsidRPr="00C30D65">
              <w:rPr>
                <w:rFonts w:eastAsia="Times New Roman"/>
                <w:iCs/>
                <w:noProof/>
              </w:rPr>
              <w:t xml:space="preserve"> riiklike strateegiate koostamise käigus. Kolmandate riikide kodanike</w:t>
            </w:r>
            <w:r w:rsidRPr="00C30D65">
              <w:rPr>
                <w:rFonts w:eastAsia="Times New Roman"/>
                <w:iCs/>
                <w:noProof/>
              </w:rPr>
              <w:t xml:space="preserve">le </w:t>
            </w:r>
            <w:r w:rsidR="00D562F1" w:rsidRPr="00C30D65">
              <w:rPr>
                <w:rFonts w:eastAsia="Times New Roman"/>
                <w:iCs/>
                <w:noProof/>
              </w:rPr>
              <w:t>mõeldud</w:t>
            </w:r>
            <w:r w:rsidR="000476E8" w:rsidRPr="00C30D65">
              <w:rPr>
                <w:rFonts w:eastAsia="Times New Roman"/>
                <w:iCs/>
                <w:noProof/>
              </w:rPr>
              <w:t xml:space="preserve"> </w:t>
            </w:r>
            <w:r w:rsidRPr="00C30D65">
              <w:rPr>
                <w:rFonts w:eastAsia="Times New Roman"/>
                <w:iCs/>
                <w:noProof/>
              </w:rPr>
              <w:t>kohanemis</w:t>
            </w:r>
            <w:r w:rsidR="000476E8" w:rsidRPr="00C30D65">
              <w:rPr>
                <w:rFonts w:eastAsia="Times New Roman"/>
                <w:iCs/>
                <w:noProof/>
              </w:rPr>
              <w:t xml:space="preserve">meetmeid täiendab ja suures osas rahastab </w:t>
            </w:r>
            <w:r w:rsidR="00F90B1F" w:rsidRPr="00C30D65">
              <w:rPr>
                <w:rFonts w:eastAsia="Times New Roman"/>
                <w:iCs/>
                <w:noProof/>
              </w:rPr>
              <w:t xml:space="preserve">Euroopa Sotsiaalfond+ (edaspidi </w:t>
            </w:r>
            <w:r w:rsidR="000476E8" w:rsidRPr="00C30D65">
              <w:rPr>
                <w:rFonts w:eastAsia="Times New Roman"/>
                <w:i/>
                <w:noProof/>
              </w:rPr>
              <w:t>ESF+</w:t>
            </w:r>
            <w:r w:rsidR="00F90B1F" w:rsidRPr="00C30D65">
              <w:rPr>
                <w:rFonts w:eastAsia="Times New Roman"/>
                <w:iCs/>
                <w:noProof/>
              </w:rPr>
              <w:t>)</w:t>
            </w:r>
            <w:r w:rsidR="000476E8" w:rsidRPr="00C30D65">
              <w:rPr>
                <w:rFonts w:eastAsia="Times New Roman"/>
                <w:iCs/>
                <w:noProof/>
              </w:rPr>
              <w:t xml:space="preserve">. </w:t>
            </w:r>
            <w:ins w:id="147" w:author="Aivi Kuivonen" w:date="2025-07-07T13:54:00Z">
              <w:r w:rsidR="00650FCD">
                <w:rPr>
                  <w:rFonts w:eastAsia="Times New Roman"/>
                  <w:iCs/>
                  <w:noProof/>
                </w:rPr>
                <w:t>AMIFist üle tõstetud 1 112 731 eurot kasutati idapiiri seiretehnika soetamiseks.</w:t>
              </w:r>
            </w:ins>
            <w:del w:id="148" w:author="Aivi Kuivonen" w:date="2025-07-07T13:53:00Z">
              <w:r w:rsidRPr="00C30D65" w:rsidDel="00650FCD">
                <w:rPr>
                  <w:rFonts w:eastAsia="Times New Roman"/>
                  <w:iCs/>
                  <w:noProof/>
                </w:rPr>
                <w:delText>L</w:delText>
              </w:r>
              <w:r w:rsidR="000476E8" w:rsidRPr="00C30D65" w:rsidDel="00650FCD">
                <w:rPr>
                  <w:rFonts w:eastAsia="Times New Roman"/>
                  <w:iCs/>
                  <w:noProof/>
                </w:rPr>
                <w:delText xml:space="preserve">isaks </w:delText>
              </w:r>
              <w:r w:rsidR="00F92988" w:rsidDel="00650FCD">
                <w:rPr>
                  <w:rFonts w:eastAsia="Times New Roman"/>
                  <w:iCs/>
                  <w:noProof/>
                </w:rPr>
                <w:delText>on võimalik erakorraliste sündmuste korral taotleda vahendeid AMIFi temaatilisest rahastust. Kuna AMIFi tegevused algavad 2022. a</w:delText>
              </w:r>
              <w:r w:rsidR="00FF3863" w:rsidDel="00650FCD">
                <w:rPr>
                  <w:rFonts w:eastAsia="Times New Roman"/>
                  <w:iCs/>
                  <w:noProof/>
                </w:rPr>
                <w:delText>asta</w:delText>
              </w:r>
              <w:r w:rsidR="00F92988" w:rsidDel="00650FCD">
                <w:rPr>
                  <w:rFonts w:eastAsia="Times New Roman"/>
                  <w:iCs/>
                  <w:noProof/>
                </w:rPr>
                <w:delText xml:space="preserve"> teises pooles,</w:delText>
              </w:r>
              <w:r w:rsidR="000476E8" w:rsidRPr="00C30D65" w:rsidDel="00650FCD">
                <w:rPr>
                  <w:rFonts w:eastAsia="Times New Roman"/>
                  <w:iCs/>
                  <w:noProof/>
                </w:rPr>
                <w:delText xml:space="preserve"> </w:delText>
              </w:r>
              <w:r w:rsidR="00D562F1" w:rsidRPr="00C30D65" w:rsidDel="00650FCD">
                <w:rPr>
                  <w:rFonts w:eastAsia="Times New Roman"/>
                  <w:iCs/>
                  <w:noProof/>
                </w:rPr>
                <w:delText>või</w:delText>
              </w:r>
              <w:r w:rsidR="00F92988" w:rsidDel="00650FCD">
                <w:rPr>
                  <w:rFonts w:eastAsia="Times New Roman"/>
                  <w:iCs/>
                  <w:noProof/>
                </w:rPr>
                <w:delText>b tekkida olukord</w:delText>
              </w:r>
              <w:r w:rsidR="000476E8" w:rsidRPr="00C30D65" w:rsidDel="00650FCD">
                <w:rPr>
                  <w:rFonts w:eastAsia="Times New Roman"/>
                  <w:iCs/>
                  <w:noProof/>
                </w:rPr>
                <w:delText xml:space="preserve">, et Eesti ei </w:delText>
              </w:r>
              <w:r w:rsidRPr="00C30D65" w:rsidDel="00650FCD">
                <w:rPr>
                  <w:rFonts w:eastAsia="Times New Roman"/>
                  <w:iCs/>
                  <w:noProof/>
                </w:rPr>
                <w:delText>jõua aastaks 2024 kasuta</w:delText>
              </w:r>
              <w:r w:rsidR="00D562F1" w:rsidRPr="00C30D65" w:rsidDel="00650FCD">
                <w:rPr>
                  <w:rFonts w:eastAsia="Times New Roman"/>
                  <w:iCs/>
                  <w:noProof/>
                </w:rPr>
                <w:delText>da</w:delText>
              </w:r>
              <w:r w:rsidR="000476E8" w:rsidRPr="00C30D65" w:rsidDel="00650FCD">
                <w:rPr>
                  <w:rFonts w:eastAsia="Times New Roman"/>
                  <w:iCs/>
                  <w:noProof/>
                </w:rPr>
                <w:delText xml:space="preserve"> 10% esialgsest AMIFi eraldisest</w:delText>
              </w:r>
              <w:r w:rsidRPr="00C30D65" w:rsidDel="00650FCD">
                <w:rPr>
                  <w:rFonts w:eastAsia="Times New Roman"/>
                  <w:iCs/>
                  <w:noProof/>
                </w:rPr>
                <w:delText>, mistõttu kaoks</w:delText>
              </w:r>
              <w:r w:rsidR="000476E8" w:rsidRPr="00C30D65" w:rsidDel="00650FCD">
                <w:rPr>
                  <w:rFonts w:eastAsia="Times New Roman"/>
                  <w:iCs/>
                  <w:noProof/>
                </w:rPr>
                <w:delText xml:space="preserve"> õigus </w:delText>
              </w:r>
              <w:r w:rsidR="00071A7A" w:rsidRPr="00C30D65" w:rsidDel="00650FCD">
                <w:rPr>
                  <w:rFonts w:eastAsia="Times New Roman"/>
                  <w:iCs/>
                  <w:noProof/>
                </w:rPr>
                <w:delText xml:space="preserve">AMIFi </w:delText>
              </w:r>
              <w:r w:rsidR="000476E8" w:rsidRPr="00C30D65" w:rsidDel="00650FCD">
                <w:rPr>
                  <w:rFonts w:eastAsia="Times New Roman"/>
                  <w:iCs/>
                  <w:noProof/>
                </w:rPr>
                <w:delText xml:space="preserve">määruse artikli 17 lõikes 2 sätestatud </w:delText>
              </w:r>
              <w:r w:rsidR="00D562F1" w:rsidRPr="00C30D65" w:rsidDel="00650FCD">
                <w:rPr>
                  <w:rFonts w:eastAsia="Times New Roman"/>
                  <w:iCs/>
                  <w:noProof/>
                </w:rPr>
                <w:delText>lisa</w:delText>
              </w:r>
              <w:r w:rsidR="007B474D" w:rsidRPr="00C30D65" w:rsidDel="00650FCD">
                <w:rPr>
                  <w:rFonts w:eastAsia="Times New Roman"/>
                  <w:iCs/>
                  <w:noProof/>
                </w:rPr>
                <w:delText>eraldi</w:delText>
              </w:r>
              <w:r w:rsidR="000476E8" w:rsidRPr="00C30D65" w:rsidDel="00650FCD">
                <w:rPr>
                  <w:rFonts w:eastAsia="Times New Roman"/>
                  <w:iCs/>
                  <w:noProof/>
                </w:rPr>
                <w:delText>sele.</w:delText>
              </w:r>
            </w:del>
          </w:p>
          <w:p w14:paraId="28C42325" w14:textId="1E3F7751" w:rsidR="000476E8" w:rsidRPr="00F66BE7" w:rsidRDefault="000476E8" w:rsidP="00650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rFonts w:eastAsia="Times New Roman"/>
                <w:iCs/>
                <w:noProof/>
              </w:rPr>
            </w:pPr>
            <w:del w:id="149" w:author="Aivi Kuivonen" w:date="2025-07-07T13:53:00Z">
              <w:r w:rsidRPr="000476E8" w:rsidDel="00650FCD">
                <w:rPr>
                  <w:rFonts w:eastAsia="Times New Roman"/>
                  <w:iCs/>
                  <w:noProof/>
                </w:rPr>
                <w:delText xml:space="preserve">Üks suurimaid </w:delText>
              </w:r>
              <w:r w:rsidR="00D562F1" w:rsidDel="00650FCD">
                <w:rPr>
                  <w:rFonts w:eastAsia="Times New Roman"/>
                  <w:iCs/>
                  <w:noProof/>
                </w:rPr>
                <w:delText>katsumusi</w:delText>
              </w:r>
              <w:r w:rsidRPr="000476E8" w:rsidDel="00650FCD">
                <w:rPr>
                  <w:rFonts w:eastAsia="Times New Roman"/>
                  <w:iCs/>
                  <w:noProof/>
                </w:rPr>
                <w:delText xml:space="preserve"> ja seega ka valitsuse prioriteet Eestis on </w:delText>
              </w:r>
              <w:r w:rsidR="00D562F1" w:rsidDel="00650FCD">
                <w:rPr>
                  <w:rFonts w:eastAsia="Times New Roman"/>
                  <w:iCs/>
                  <w:noProof/>
                </w:rPr>
                <w:delText xml:space="preserve">ehitada välja </w:delText>
              </w:r>
              <w:r w:rsidRPr="000476E8" w:rsidDel="00650FCD">
                <w:rPr>
                  <w:rFonts w:eastAsia="Times New Roman"/>
                  <w:iCs/>
                  <w:noProof/>
                </w:rPr>
                <w:delText>ELi välispiir</w:delText>
              </w:r>
              <w:r w:rsidR="00620803" w:rsidDel="00650FCD">
                <w:rPr>
                  <w:rFonts w:eastAsia="Times New Roman"/>
                  <w:iCs/>
                  <w:noProof/>
                </w:rPr>
                <w:delText xml:space="preserve">: </w:delText>
              </w:r>
              <w:r w:rsidRPr="000476E8" w:rsidDel="00650FCD">
                <w:rPr>
                  <w:rFonts w:eastAsia="Times New Roman"/>
                  <w:iCs/>
                  <w:noProof/>
                </w:rPr>
                <w:delText xml:space="preserve">Eesti-Vene </w:delText>
              </w:r>
              <w:r w:rsidR="00CB18BE" w:rsidDel="00650FCD">
                <w:rPr>
                  <w:rFonts w:eastAsia="Times New Roman"/>
                  <w:iCs/>
                  <w:noProof/>
                </w:rPr>
                <w:delText>mais</w:delText>
              </w:r>
              <w:r w:rsidRPr="000476E8" w:rsidDel="00650FCD">
                <w:rPr>
                  <w:rFonts w:eastAsia="Times New Roman"/>
                  <w:iCs/>
                  <w:noProof/>
                </w:rPr>
                <w:delText>maapii</w:delText>
              </w:r>
              <w:r w:rsidR="00620803" w:rsidDel="00650FCD">
                <w:rPr>
                  <w:rFonts w:eastAsia="Times New Roman"/>
                  <w:iCs/>
                  <w:noProof/>
                </w:rPr>
                <w:delText>r</w:delText>
              </w:r>
              <w:r w:rsidRPr="000476E8" w:rsidDel="00650FCD">
                <w:rPr>
                  <w:rFonts w:eastAsia="Times New Roman"/>
                  <w:iCs/>
                  <w:noProof/>
                </w:rPr>
                <w:delText xml:space="preserve">. Eesti on piiritara püstitamiseks investeerinud </w:delText>
              </w:r>
              <w:r w:rsidR="00620803" w:rsidDel="00650FCD">
                <w:rPr>
                  <w:rFonts w:eastAsia="Times New Roman"/>
                  <w:iCs/>
                  <w:noProof/>
                </w:rPr>
                <w:delText xml:space="preserve">juba </w:delText>
              </w:r>
              <w:r w:rsidRPr="000476E8" w:rsidDel="00650FCD">
                <w:rPr>
                  <w:rFonts w:eastAsia="Times New Roman"/>
                  <w:iCs/>
                  <w:noProof/>
                </w:rPr>
                <w:delText xml:space="preserve">märkimisväärsel hulgal </w:delText>
              </w:r>
              <w:r w:rsidR="007B474D" w:rsidDel="00650FCD">
                <w:rPr>
                  <w:rFonts w:eastAsia="Times New Roman"/>
                  <w:iCs/>
                  <w:noProof/>
                </w:rPr>
                <w:delText>riigi raha</w:delText>
              </w:r>
              <w:r w:rsidRPr="000476E8" w:rsidDel="00650FCD">
                <w:rPr>
                  <w:rFonts w:eastAsia="Times New Roman"/>
                  <w:iCs/>
                  <w:noProof/>
                </w:rPr>
                <w:delText xml:space="preserve"> ja teeb seda ka edaspidi. Aastate</w:delText>
              </w:r>
              <w:r w:rsidR="007B474D" w:rsidDel="00650FCD">
                <w:rPr>
                  <w:rFonts w:eastAsia="Times New Roman"/>
                  <w:iCs/>
                  <w:noProof/>
                </w:rPr>
                <w:delText>ks</w:delText>
              </w:r>
              <w:r w:rsidRPr="000476E8" w:rsidDel="00650FCD">
                <w:rPr>
                  <w:rFonts w:eastAsia="Times New Roman"/>
                  <w:iCs/>
                  <w:noProof/>
                </w:rPr>
                <w:delText xml:space="preserve"> 2022</w:delText>
              </w:r>
              <w:r w:rsidR="00620803" w:rsidDel="00650FCD">
                <w:rPr>
                  <w:rFonts w:eastAsia="Times New Roman"/>
                  <w:iCs/>
                  <w:noProof/>
                </w:rPr>
                <w:delText>–</w:delText>
              </w:r>
              <w:r w:rsidRPr="000476E8" w:rsidDel="00650FCD">
                <w:rPr>
                  <w:rFonts w:eastAsia="Times New Roman"/>
                  <w:iCs/>
                  <w:noProof/>
                </w:rPr>
                <w:delText xml:space="preserve">2025 </w:delText>
              </w:r>
              <w:r w:rsidR="007B474D" w:rsidDel="00650FCD">
                <w:rPr>
                  <w:rFonts w:eastAsia="Times New Roman"/>
                  <w:iCs/>
                  <w:noProof/>
                </w:rPr>
                <w:delText xml:space="preserve">on seatud </w:delText>
              </w:r>
              <w:r w:rsidRPr="000476E8" w:rsidDel="00650FCD">
                <w:rPr>
                  <w:rFonts w:eastAsia="Times New Roman"/>
                  <w:iCs/>
                  <w:noProof/>
                </w:rPr>
                <w:delText xml:space="preserve">eesmärk </w:delText>
              </w:r>
              <w:r w:rsidR="00620803" w:rsidDel="00650FCD">
                <w:rPr>
                  <w:rFonts w:eastAsia="Times New Roman"/>
                  <w:iCs/>
                  <w:noProof/>
                </w:rPr>
                <w:delText>paigaldada</w:delText>
              </w:r>
              <w:r w:rsidRPr="000476E8" w:rsidDel="00650FCD">
                <w:rPr>
                  <w:rFonts w:eastAsia="Times New Roman"/>
                  <w:iCs/>
                  <w:noProof/>
                </w:rPr>
                <w:delText xml:space="preserve"> ma</w:delText>
              </w:r>
              <w:r w:rsidR="007B474D" w:rsidDel="00650FCD">
                <w:rPr>
                  <w:rFonts w:eastAsia="Times New Roman"/>
                  <w:iCs/>
                  <w:noProof/>
                </w:rPr>
                <w:delText>ismaa</w:delText>
              </w:r>
              <w:r w:rsidRPr="000476E8" w:rsidDel="00650FCD">
                <w:rPr>
                  <w:rFonts w:eastAsia="Times New Roman"/>
                  <w:iCs/>
                  <w:noProof/>
                </w:rPr>
                <w:delText>piir</w:delText>
              </w:r>
              <w:r w:rsidR="00620803" w:rsidDel="00650FCD">
                <w:rPr>
                  <w:rFonts w:eastAsia="Times New Roman"/>
                  <w:iCs/>
                  <w:noProof/>
                </w:rPr>
                <w:delText>ile</w:delText>
              </w:r>
              <w:r w:rsidRPr="000476E8" w:rsidDel="00650FCD">
                <w:rPr>
                  <w:rFonts w:eastAsia="Times New Roman"/>
                  <w:iCs/>
                  <w:noProof/>
                </w:rPr>
                <w:delText xml:space="preserve"> tipptasemel valvetehnika. Peaaegu 52% BMVI eraldisest on plaanitud selleks otstarbeks</w:delText>
              </w:r>
              <w:r w:rsidR="00E82072" w:rsidRPr="000476E8" w:rsidDel="00650FCD">
                <w:rPr>
                  <w:rFonts w:eastAsia="Times New Roman"/>
                  <w:iCs/>
                  <w:noProof/>
                </w:rPr>
                <w:delText xml:space="preserve"> kasutada</w:delText>
              </w:r>
              <w:r w:rsidR="007B474D" w:rsidDel="00650FCD">
                <w:rPr>
                  <w:rFonts w:eastAsia="Times New Roman"/>
                  <w:iCs/>
                  <w:noProof/>
                </w:rPr>
                <w:delText>.</w:delText>
              </w:r>
              <w:r w:rsidRPr="000476E8" w:rsidDel="00650FCD">
                <w:rPr>
                  <w:rFonts w:eastAsia="Times New Roman"/>
                  <w:iCs/>
                  <w:noProof/>
                </w:rPr>
                <w:delText xml:space="preserve"> </w:delText>
              </w:r>
              <w:r w:rsidR="007B474D" w:rsidDel="00650FCD">
                <w:rPr>
                  <w:rFonts w:eastAsia="Times New Roman"/>
                  <w:iCs/>
                  <w:noProof/>
                </w:rPr>
                <w:delText>K</w:delText>
              </w:r>
              <w:r w:rsidRPr="000476E8" w:rsidDel="00650FCD">
                <w:rPr>
                  <w:rFonts w:eastAsia="Times New Roman"/>
                  <w:iCs/>
                  <w:noProof/>
                </w:rPr>
                <w:delText xml:space="preserve">una </w:delText>
              </w:r>
              <w:r w:rsidR="007B474D" w:rsidDel="00650FCD">
                <w:rPr>
                  <w:rFonts w:eastAsia="Times New Roman"/>
                  <w:iCs/>
                  <w:noProof/>
                </w:rPr>
                <w:delText>seiresüsteemide</w:delText>
              </w:r>
              <w:r w:rsidRPr="000476E8" w:rsidDel="00650FCD">
                <w:rPr>
                  <w:rFonts w:eastAsia="Times New Roman"/>
                  <w:iCs/>
                  <w:noProof/>
                </w:rPr>
                <w:delText xml:space="preserve"> maksumus </w:delText>
              </w:r>
              <w:r w:rsidR="00CB18BE" w:rsidDel="00650FCD">
                <w:rPr>
                  <w:rFonts w:eastAsia="Times New Roman"/>
                  <w:iCs/>
                  <w:noProof/>
                </w:rPr>
                <w:delText xml:space="preserve">on </w:delText>
              </w:r>
              <w:r w:rsidRPr="000476E8" w:rsidDel="00650FCD">
                <w:rPr>
                  <w:rFonts w:eastAsia="Times New Roman"/>
                  <w:iCs/>
                  <w:noProof/>
                </w:rPr>
                <w:delText xml:space="preserve">väga </w:delText>
              </w:r>
              <w:r w:rsidR="00620803" w:rsidDel="00650FCD">
                <w:rPr>
                  <w:rFonts w:eastAsia="Times New Roman"/>
                  <w:iCs/>
                  <w:noProof/>
                </w:rPr>
                <w:delText>suur</w:delText>
              </w:r>
              <w:r w:rsidRPr="000476E8" w:rsidDel="00650FCD">
                <w:rPr>
                  <w:rFonts w:eastAsia="Times New Roman"/>
                  <w:iCs/>
                  <w:noProof/>
                </w:rPr>
                <w:delText xml:space="preserve">, otsitakse </w:delText>
              </w:r>
              <w:r w:rsidR="00620803" w:rsidDel="00650FCD">
                <w:rPr>
                  <w:rFonts w:eastAsia="Times New Roman"/>
                  <w:iCs/>
                  <w:noProof/>
                </w:rPr>
                <w:delText xml:space="preserve">peale </w:delText>
              </w:r>
              <w:r w:rsidR="007B474D" w:rsidDel="00650FCD">
                <w:rPr>
                  <w:rFonts w:eastAsia="Times New Roman"/>
                  <w:iCs/>
                  <w:noProof/>
                </w:rPr>
                <w:delText>BMVI</w:delText>
              </w:r>
              <w:r w:rsidR="00620803" w:rsidDel="00650FCD">
                <w:rPr>
                  <w:rFonts w:eastAsia="Times New Roman"/>
                  <w:iCs/>
                  <w:noProof/>
                </w:rPr>
                <w:delText xml:space="preserve"> teisi</w:delText>
              </w:r>
              <w:r w:rsidR="007B474D" w:rsidDel="00650FCD">
                <w:rPr>
                  <w:rFonts w:eastAsia="Times New Roman"/>
                  <w:iCs/>
                  <w:noProof/>
                </w:rPr>
                <w:delText xml:space="preserve"> katteallikaid</w:delText>
              </w:r>
              <w:r w:rsidRPr="000476E8" w:rsidDel="00650FCD">
                <w:rPr>
                  <w:rFonts w:eastAsia="Times New Roman"/>
                  <w:iCs/>
                  <w:noProof/>
                </w:rPr>
                <w:delText>. Ühe allikana kasutata</w:delText>
              </w:r>
              <w:r w:rsidR="007B474D" w:rsidDel="00650FCD">
                <w:rPr>
                  <w:rFonts w:eastAsia="Times New Roman"/>
                  <w:iCs/>
                  <w:noProof/>
                </w:rPr>
                <w:delText>kse</w:delText>
              </w:r>
              <w:r w:rsidRPr="000476E8" w:rsidDel="00650FCD">
                <w:rPr>
                  <w:rFonts w:eastAsia="Times New Roman"/>
                  <w:iCs/>
                  <w:noProof/>
                </w:rPr>
                <w:delText xml:space="preserve"> AMIFi ülekannet summas 1</w:delText>
              </w:r>
              <w:r w:rsidR="0051286C" w:rsidDel="00650FCD">
                <w:rPr>
                  <w:rFonts w:eastAsia="Times New Roman"/>
                  <w:iCs/>
                  <w:noProof/>
                </w:rPr>
                <w:delText> </w:delText>
              </w:r>
              <w:r w:rsidRPr="000476E8" w:rsidDel="00650FCD">
                <w:rPr>
                  <w:rFonts w:eastAsia="Times New Roman"/>
                  <w:iCs/>
                  <w:noProof/>
                </w:rPr>
                <w:delText>112</w:delText>
              </w:r>
              <w:r w:rsidR="0051286C" w:rsidDel="00650FCD">
                <w:rPr>
                  <w:rFonts w:eastAsia="Times New Roman"/>
                  <w:iCs/>
                  <w:noProof/>
                </w:rPr>
                <w:delText> </w:delText>
              </w:r>
              <w:r w:rsidRPr="000476E8" w:rsidDel="00650FCD">
                <w:rPr>
                  <w:rFonts w:eastAsia="Times New Roman"/>
                  <w:iCs/>
                  <w:noProof/>
                </w:rPr>
                <w:delText xml:space="preserve">731 </w:delText>
              </w:r>
              <w:r w:rsidR="00620803" w:rsidDel="00650FCD">
                <w:rPr>
                  <w:rFonts w:eastAsia="Times New Roman"/>
                  <w:iCs/>
                  <w:noProof/>
                </w:rPr>
                <w:delText>eurot</w:delText>
              </w:r>
              <w:r w:rsidRPr="000476E8" w:rsidDel="00650FCD">
                <w:rPr>
                  <w:rFonts w:eastAsia="Times New Roman"/>
                  <w:iCs/>
                  <w:noProof/>
                </w:rPr>
                <w:delText>.</w:delText>
              </w:r>
            </w:del>
            <w:bookmarkEnd w:id="134"/>
          </w:p>
        </w:tc>
      </w:tr>
    </w:tbl>
    <w:p w14:paraId="53EC8F63" w14:textId="77777777" w:rsidR="006E4A6B" w:rsidRPr="000476E8" w:rsidRDefault="006E4A6B" w:rsidP="00E977A0">
      <w:pPr>
        <w:spacing w:before="0" w:after="0"/>
        <w:ind w:left="720"/>
        <w:rPr>
          <w:rFonts w:eastAsia="Times New Roman"/>
          <w:iCs/>
          <w:noProof/>
        </w:rPr>
      </w:pPr>
    </w:p>
    <w:p w14:paraId="28FE0822" w14:textId="5BCFF4BB" w:rsidR="004144EB" w:rsidRPr="00E1709C" w:rsidRDefault="00E1709C" w:rsidP="00B55530">
      <w:pPr>
        <w:numPr>
          <w:ilvl w:val="0"/>
          <w:numId w:val="32"/>
        </w:numPr>
        <w:spacing w:before="240" w:after="240"/>
        <w:rPr>
          <w:rFonts w:eastAsia="Times New Roman"/>
          <w:b/>
          <w:noProof/>
          <w:szCs w:val="24"/>
        </w:rPr>
      </w:pPr>
      <w:proofErr w:type="spellStart"/>
      <w:r>
        <w:t>Erieesmärgid</w:t>
      </w:r>
      <w:proofErr w:type="spellEnd"/>
      <w:r>
        <w:t xml:space="preserve"> (</w:t>
      </w:r>
      <w:proofErr w:type="spellStart"/>
      <w:r>
        <w:t>korratakse</w:t>
      </w:r>
      <w:proofErr w:type="spellEnd"/>
      <w:r>
        <w:t xml:space="preserve"> </w:t>
      </w:r>
      <w:proofErr w:type="spellStart"/>
      <w:r>
        <w:t>iga</w:t>
      </w:r>
      <w:proofErr w:type="spellEnd"/>
      <w:r>
        <w:t xml:space="preserve"> </w:t>
      </w:r>
      <w:proofErr w:type="spellStart"/>
      <w:r>
        <w:t>erieesmärgi</w:t>
      </w:r>
      <w:proofErr w:type="spellEnd"/>
      <w:r>
        <w:t xml:space="preserve"> </w:t>
      </w:r>
      <w:proofErr w:type="spellStart"/>
      <w:r>
        <w:t>puhul</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tehniline</w:t>
      </w:r>
      <w:proofErr w:type="spellEnd"/>
      <w:r>
        <w:t xml:space="preserve"> </w:t>
      </w:r>
      <w:proofErr w:type="spellStart"/>
      <w:r>
        <w:t>abi</w:t>
      </w:r>
      <w:proofErr w:type="spellEnd"/>
      <w:r>
        <w:t>)</w:t>
      </w:r>
      <w:r>
        <w:rPr>
          <w:rFonts w:eastAsia="Times New Roman"/>
          <w:iCs/>
          <w:noProof/>
          <w:szCs w:val="24"/>
        </w:rPr>
        <w:t xml:space="preserve"> </w:t>
      </w:r>
    </w:p>
    <w:p w14:paraId="3A9406A6" w14:textId="3545A08F" w:rsidR="006E4A6B" w:rsidRPr="006E4A6B" w:rsidRDefault="00E1709C" w:rsidP="00B55530">
      <w:pPr>
        <w:spacing w:before="240" w:after="240"/>
        <w:ind w:left="360"/>
        <w:rPr>
          <w:i/>
          <w:iCs/>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lõiked</w:t>
      </w:r>
      <w:proofErr w:type="spellEnd"/>
      <w:r w:rsidRPr="006E4A6B">
        <w:rPr>
          <w:i/>
          <w:iCs/>
          <w:color w:val="808080" w:themeColor="background1" w:themeShade="80"/>
          <w:sz w:val="20"/>
        </w:rPr>
        <w:t xml:space="preserve"> 2 ja 4</w:t>
      </w:r>
    </w:p>
    <w:p w14:paraId="60B0A3B6" w14:textId="226B4643" w:rsidR="0043799F" w:rsidRDefault="000E6EF4" w:rsidP="00E977A0">
      <w:r w:rsidRPr="00E1709C">
        <w:rPr>
          <w:bCs/>
          <w:noProof/>
        </w:rPr>
        <w:t>2.1.</w:t>
      </w:r>
      <w:r>
        <w:rPr>
          <w:b/>
          <w:noProof/>
        </w:rPr>
        <w:t xml:space="preserve"> </w:t>
      </w:r>
      <w:proofErr w:type="spellStart"/>
      <w:r w:rsidR="00E1709C">
        <w:t>Erieesmärgi</w:t>
      </w:r>
      <w:proofErr w:type="spellEnd"/>
      <w:r w:rsidR="00E1709C">
        <w:t xml:space="preserve"> </w:t>
      </w:r>
      <w:proofErr w:type="spellStart"/>
      <w:r w:rsidR="00E1709C">
        <w:t>nimetus</w:t>
      </w:r>
      <w:proofErr w:type="spellEnd"/>
    </w:p>
    <w:p w14:paraId="24250DE6" w14:textId="044C8A97" w:rsidR="006E4A6B" w:rsidRDefault="00E220ED" w:rsidP="00C30D65">
      <w:pPr>
        <w:rPr>
          <w:b/>
          <w:noProof/>
        </w:rPr>
      </w:pPr>
      <w:r>
        <w:rPr>
          <w:b/>
          <w:noProof/>
        </w:rPr>
        <w:t>T</w:t>
      </w:r>
      <w:r w:rsidRPr="00E220ED">
        <w:rPr>
          <w:b/>
          <w:noProof/>
        </w:rPr>
        <w:t>oet</w:t>
      </w:r>
      <w:r w:rsidR="008B5BD0">
        <w:rPr>
          <w:b/>
          <w:noProof/>
        </w:rPr>
        <w:t>ada</w:t>
      </w:r>
      <w:r w:rsidRPr="00E220ED">
        <w:rPr>
          <w:b/>
          <w:noProof/>
        </w:rPr>
        <w:t xml:space="preserve"> Euroopa piiri- ja rannikuvalve poolt välispiiridel rakendatava</w:t>
      </w:r>
      <w:r w:rsidR="008B5BD0">
        <w:rPr>
          <w:b/>
          <w:noProof/>
        </w:rPr>
        <w:t>t</w:t>
      </w:r>
      <w:r w:rsidRPr="00E220ED">
        <w:rPr>
          <w:b/>
          <w:noProof/>
        </w:rPr>
        <w:t xml:space="preserve"> tõhusa</w:t>
      </w:r>
      <w:r w:rsidR="008B5BD0">
        <w:rPr>
          <w:b/>
          <w:noProof/>
        </w:rPr>
        <w:t>t</w:t>
      </w:r>
      <w:r w:rsidRPr="00E220ED">
        <w:rPr>
          <w:b/>
          <w:noProof/>
        </w:rPr>
        <w:t xml:space="preserve"> Euroopa integreeritud piirihaldu</w:t>
      </w:r>
      <w:r>
        <w:rPr>
          <w:b/>
          <w:noProof/>
        </w:rPr>
        <w:t>s</w:t>
      </w:r>
      <w:r w:rsidR="008B5BD0">
        <w:rPr>
          <w:b/>
          <w:noProof/>
        </w:rPr>
        <w:t>t</w:t>
      </w:r>
      <w:r w:rsidRPr="00E220ED">
        <w:rPr>
          <w:b/>
          <w:noProof/>
        </w:rPr>
        <w: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6D9BF8F2" w14:textId="06E1312D" w:rsidR="004144EB" w:rsidRDefault="000E6EF4" w:rsidP="00E977A0">
      <w:pPr>
        <w:keepNext/>
        <w:spacing w:before="240" w:after="240"/>
        <w:rPr>
          <w:rFonts w:eastAsia="Times New Roman"/>
          <w:b/>
          <w:iCs/>
          <w:noProof/>
          <w:szCs w:val="24"/>
        </w:rPr>
      </w:pPr>
      <w:r w:rsidRPr="00E1709C">
        <w:rPr>
          <w:rFonts w:eastAsia="Times New Roman"/>
          <w:bCs/>
          <w:iCs/>
          <w:noProof/>
          <w:szCs w:val="24"/>
        </w:rPr>
        <w:t>2.1.1.</w:t>
      </w:r>
      <w:r>
        <w:rPr>
          <w:rFonts w:eastAsia="Times New Roman"/>
          <w:b/>
          <w:iCs/>
          <w:noProof/>
          <w:szCs w:val="24"/>
        </w:rPr>
        <w:t xml:space="preserve"> </w:t>
      </w:r>
      <w:r w:rsidR="00E1709C" w:rsidRPr="00E1709C">
        <w:rPr>
          <w:rFonts w:eastAsia="Times New Roman"/>
          <w:bCs/>
          <w:iCs/>
          <w:noProof/>
          <w:szCs w:val="24"/>
        </w:rPr>
        <w:t>Erieesmärgi kirjeldus</w:t>
      </w:r>
    </w:p>
    <w:tbl>
      <w:tblPr>
        <w:tblStyle w:val="TableGrid"/>
        <w:tblW w:w="0" w:type="auto"/>
        <w:tblLook w:val="04A0" w:firstRow="1" w:lastRow="0" w:firstColumn="1" w:lastColumn="0" w:noHBand="0" w:noVBand="1"/>
      </w:tblPr>
      <w:tblGrid>
        <w:gridCol w:w="9493"/>
      </w:tblGrid>
      <w:tr w:rsidR="008118FC" w14:paraId="104C232B" w14:textId="77777777" w:rsidTr="00F96CFA">
        <w:tc>
          <w:tcPr>
            <w:tcW w:w="9493" w:type="dxa"/>
          </w:tcPr>
          <w:p w14:paraId="532D6A19" w14:textId="7B59123E" w:rsidR="008118FC" w:rsidRPr="006E4A6B" w:rsidRDefault="008118FC" w:rsidP="008118FC">
            <w:pPr>
              <w:rPr>
                <w:i/>
                <w:iCs/>
                <w:color w:val="808080" w:themeColor="background1" w:themeShade="80"/>
              </w:rPr>
            </w:pPr>
            <w:proofErr w:type="spellStart"/>
            <w:r w:rsidRPr="006E4A6B">
              <w:rPr>
                <w:i/>
                <w:iCs/>
                <w:color w:val="808080" w:themeColor="background1" w:themeShade="80"/>
              </w:rPr>
              <w:t>Käesolevas</w:t>
            </w:r>
            <w:proofErr w:type="spellEnd"/>
            <w:r w:rsidRPr="006E4A6B">
              <w:rPr>
                <w:i/>
                <w:iCs/>
                <w:color w:val="808080" w:themeColor="background1" w:themeShade="80"/>
              </w:rPr>
              <w:t xml:space="preserve"> </w:t>
            </w:r>
            <w:proofErr w:type="spellStart"/>
            <w:r w:rsidRPr="006E4A6B">
              <w:rPr>
                <w:i/>
                <w:iCs/>
                <w:color w:val="808080" w:themeColor="background1" w:themeShade="80"/>
              </w:rPr>
              <w:t>osas</w:t>
            </w:r>
            <w:proofErr w:type="spellEnd"/>
            <w:r w:rsidRPr="006E4A6B">
              <w:rPr>
                <w:i/>
                <w:iCs/>
                <w:color w:val="808080" w:themeColor="background1" w:themeShade="80"/>
              </w:rPr>
              <w:t xml:space="preserve"> </w:t>
            </w:r>
            <w:proofErr w:type="spellStart"/>
            <w:r w:rsidRPr="006E4A6B">
              <w:rPr>
                <w:i/>
                <w:iCs/>
                <w:color w:val="808080" w:themeColor="background1" w:themeShade="80"/>
              </w:rPr>
              <w:t>kirjeldatakse</w:t>
            </w:r>
            <w:proofErr w:type="spellEnd"/>
            <w:r w:rsidRPr="006E4A6B">
              <w:rPr>
                <w:i/>
                <w:iCs/>
                <w:color w:val="808080" w:themeColor="background1" w:themeShade="80"/>
              </w:rPr>
              <w:t xml:space="preserve"> </w:t>
            </w:r>
            <w:proofErr w:type="spellStart"/>
            <w:r w:rsidRPr="006E4A6B">
              <w:rPr>
                <w:i/>
                <w:iCs/>
                <w:color w:val="808080" w:themeColor="background1" w:themeShade="80"/>
              </w:rPr>
              <w:t>iga</w:t>
            </w:r>
            <w:proofErr w:type="spellEnd"/>
            <w:r w:rsidRPr="006E4A6B">
              <w:rPr>
                <w:i/>
                <w:iCs/>
                <w:color w:val="808080" w:themeColor="background1" w:themeShade="80"/>
              </w:rPr>
              <w:t xml:space="preserve"> </w:t>
            </w:r>
            <w:proofErr w:type="spellStart"/>
            <w:r w:rsidRPr="006E4A6B">
              <w:rPr>
                <w:i/>
                <w:iCs/>
                <w:color w:val="808080" w:themeColor="background1" w:themeShade="80"/>
              </w:rPr>
              <w:t>erieesmärgi</w:t>
            </w:r>
            <w:proofErr w:type="spellEnd"/>
            <w:r w:rsidRPr="006E4A6B">
              <w:rPr>
                <w:i/>
                <w:iCs/>
                <w:color w:val="808080" w:themeColor="background1" w:themeShade="80"/>
              </w:rPr>
              <w:t xml:space="preserve"> </w:t>
            </w:r>
            <w:proofErr w:type="spellStart"/>
            <w:r w:rsidRPr="006E4A6B">
              <w:rPr>
                <w:i/>
                <w:iCs/>
                <w:color w:val="808080" w:themeColor="background1" w:themeShade="80"/>
              </w:rPr>
              <w:t>puhul</w:t>
            </w:r>
            <w:proofErr w:type="spellEnd"/>
            <w:r w:rsidRPr="006E4A6B">
              <w:rPr>
                <w:i/>
                <w:iCs/>
                <w:color w:val="808080" w:themeColor="background1" w:themeShade="80"/>
              </w:rPr>
              <w:t xml:space="preserve"> </w:t>
            </w:r>
            <w:proofErr w:type="spellStart"/>
            <w:r w:rsidRPr="006E4A6B">
              <w:rPr>
                <w:i/>
                <w:iCs/>
                <w:color w:val="808080" w:themeColor="background1" w:themeShade="80"/>
              </w:rPr>
              <w:t>esialgset</w:t>
            </w:r>
            <w:proofErr w:type="spellEnd"/>
            <w:r w:rsidRPr="006E4A6B">
              <w:rPr>
                <w:i/>
                <w:iCs/>
                <w:color w:val="808080" w:themeColor="background1" w:themeShade="80"/>
              </w:rPr>
              <w:t xml:space="preserve"> </w:t>
            </w:r>
            <w:proofErr w:type="spellStart"/>
            <w:r w:rsidRPr="006E4A6B">
              <w:rPr>
                <w:i/>
                <w:iCs/>
                <w:color w:val="808080" w:themeColor="background1" w:themeShade="80"/>
              </w:rPr>
              <w:t>olukorda</w:t>
            </w:r>
            <w:proofErr w:type="spellEnd"/>
            <w:r w:rsidRPr="006E4A6B">
              <w:rPr>
                <w:i/>
                <w:iCs/>
                <w:color w:val="808080" w:themeColor="background1" w:themeShade="80"/>
              </w:rPr>
              <w:t xml:space="preserve">, </w:t>
            </w:r>
            <w:proofErr w:type="spellStart"/>
            <w:r w:rsidRPr="006E4A6B">
              <w:rPr>
                <w:i/>
                <w:iCs/>
                <w:color w:val="808080" w:themeColor="background1" w:themeShade="80"/>
              </w:rPr>
              <w:t>peamisi</w:t>
            </w:r>
            <w:proofErr w:type="spellEnd"/>
            <w:r w:rsidRPr="006E4A6B">
              <w:rPr>
                <w:i/>
                <w:iCs/>
                <w:color w:val="808080" w:themeColor="background1" w:themeShade="80"/>
              </w:rPr>
              <w:t xml:space="preserve"> </w:t>
            </w:r>
            <w:proofErr w:type="spellStart"/>
            <w:r w:rsidRPr="006E4A6B">
              <w:rPr>
                <w:i/>
                <w:iCs/>
                <w:color w:val="808080" w:themeColor="background1" w:themeShade="80"/>
              </w:rPr>
              <w:t>katsumusi</w:t>
            </w:r>
            <w:proofErr w:type="spellEnd"/>
            <w:r w:rsidRPr="006E4A6B">
              <w:rPr>
                <w:i/>
                <w:iCs/>
                <w:color w:val="808080" w:themeColor="background1" w:themeShade="80"/>
              </w:rPr>
              <w:t xml:space="preserve"> ja </w:t>
            </w:r>
            <w:proofErr w:type="spellStart"/>
            <w:r w:rsidRPr="006E4A6B">
              <w:rPr>
                <w:i/>
                <w:iCs/>
                <w:color w:val="808080" w:themeColor="background1" w:themeShade="80"/>
              </w:rPr>
              <w:t>pakutakse</w:t>
            </w:r>
            <w:proofErr w:type="spellEnd"/>
            <w:r w:rsidRPr="006E4A6B">
              <w:rPr>
                <w:i/>
                <w:iCs/>
                <w:color w:val="808080" w:themeColor="background1" w:themeShade="80"/>
              </w:rPr>
              <w:t xml:space="preserve"> </w:t>
            </w:r>
            <w:proofErr w:type="spellStart"/>
            <w:r w:rsidRPr="006E4A6B">
              <w:rPr>
                <w:i/>
                <w:iCs/>
                <w:color w:val="808080" w:themeColor="background1" w:themeShade="80"/>
              </w:rPr>
              <w:t>välja</w:t>
            </w:r>
            <w:proofErr w:type="spellEnd"/>
            <w:r w:rsidRPr="006E4A6B">
              <w:rPr>
                <w:i/>
                <w:iCs/>
                <w:color w:val="808080" w:themeColor="background1" w:themeShade="80"/>
              </w:rPr>
              <w:t xml:space="preserve"> </w:t>
            </w:r>
            <w:proofErr w:type="spellStart"/>
            <w:r w:rsidRPr="006E4A6B">
              <w:rPr>
                <w:i/>
                <w:iCs/>
                <w:color w:val="808080" w:themeColor="background1" w:themeShade="80"/>
              </w:rPr>
              <w:t>lahendused</w:t>
            </w:r>
            <w:proofErr w:type="spellEnd"/>
            <w:r w:rsidRPr="006E4A6B">
              <w:rPr>
                <w:i/>
                <w:iCs/>
                <w:color w:val="808080" w:themeColor="background1" w:themeShade="80"/>
              </w:rPr>
              <w:t xml:space="preserve">, </w:t>
            </w:r>
            <w:proofErr w:type="spellStart"/>
            <w:r w:rsidRPr="006E4A6B">
              <w:rPr>
                <w:i/>
                <w:iCs/>
                <w:color w:val="808080" w:themeColor="background1" w:themeShade="80"/>
              </w:rPr>
              <w:t>mida</w:t>
            </w:r>
            <w:proofErr w:type="spellEnd"/>
            <w:r w:rsidRPr="006E4A6B">
              <w:rPr>
                <w:i/>
                <w:iCs/>
                <w:color w:val="808080" w:themeColor="background1" w:themeShade="80"/>
              </w:rPr>
              <w:t xml:space="preserve"> </w:t>
            </w:r>
            <w:proofErr w:type="spellStart"/>
            <w:r w:rsidRPr="006E4A6B">
              <w:rPr>
                <w:i/>
                <w:iCs/>
                <w:color w:val="808080" w:themeColor="background1" w:themeShade="80"/>
              </w:rPr>
              <w:t>fondist</w:t>
            </w:r>
            <w:proofErr w:type="spellEnd"/>
            <w:r w:rsidRPr="006E4A6B">
              <w:rPr>
                <w:i/>
                <w:iCs/>
                <w:color w:val="808080" w:themeColor="background1" w:themeShade="80"/>
              </w:rPr>
              <w:t xml:space="preserve"> </w:t>
            </w:r>
            <w:proofErr w:type="spellStart"/>
            <w:r w:rsidRPr="006E4A6B">
              <w:rPr>
                <w:i/>
                <w:iCs/>
                <w:color w:val="808080" w:themeColor="background1" w:themeShade="80"/>
              </w:rPr>
              <w:t>toetatakse</w:t>
            </w:r>
            <w:proofErr w:type="spellEnd"/>
            <w:r w:rsidRPr="006E4A6B">
              <w:rPr>
                <w:i/>
                <w:iCs/>
                <w:color w:val="808080" w:themeColor="background1" w:themeShade="80"/>
              </w:rPr>
              <w:t xml:space="preserve">. </w:t>
            </w:r>
            <w:proofErr w:type="spellStart"/>
            <w:r w:rsidRPr="006E4A6B">
              <w:rPr>
                <w:i/>
                <w:iCs/>
                <w:color w:val="808080" w:themeColor="background1" w:themeShade="80"/>
              </w:rPr>
              <w:t>Siin</w:t>
            </w:r>
            <w:proofErr w:type="spellEnd"/>
            <w:r w:rsidRPr="006E4A6B">
              <w:rPr>
                <w:i/>
                <w:iCs/>
                <w:color w:val="808080" w:themeColor="background1" w:themeShade="80"/>
              </w:rPr>
              <w:t xml:space="preserve"> </w:t>
            </w:r>
            <w:proofErr w:type="spellStart"/>
            <w:r w:rsidRPr="006E4A6B">
              <w:rPr>
                <w:i/>
                <w:iCs/>
                <w:color w:val="808080" w:themeColor="background1" w:themeShade="80"/>
              </w:rPr>
              <w:t>kirjeldatakse</w:t>
            </w:r>
            <w:proofErr w:type="spellEnd"/>
            <w:r w:rsidRPr="006E4A6B">
              <w:rPr>
                <w:i/>
                <w:iCs/>
                <w:color w:val="808080" w:themeColor="background1" w:themeShade="80"/>
              </w:rPr>
              <w:t xml:space="preserve">, </w:t>
            </w:r>
            <w:proofErr w:type="spellStart"/>
            <w:r w:rsidRPr="006E4A6B">
              <w:rPr>
                <w:i/>
                <w:iCs/>
                <w:color w:val="808080" w:themeColor="background1" w:themeShade="80"/>
              </w:rPr>
              <w:t>milliseid</w:t>
            </w:r>
            <w:proofErr w:type="spellEnd"/>
            <w:r w:rsidRPr="006E4A6B">
              <w:rPr>
                <w:i/>
                <w:iCs/>
                <w:color w:val="808080" w:themeColor="background1" w:themeShade="80"/>
              </w:rPr>
              <w:t xml:space="preserve"> </w:t>
            </w:r>
            <w:proofErr w:type="spellStart"/>
            <w:r w:rsidRPr="006E4A6B">
              <w:rPr>
                <w:i/>
                <w:iCs/>
                <w:color w:val="808080" w:themeColor="background1" w:themeShade="80"/>
              </w:rPr>
              <w:t>rakendusmeetmeid</w:t>
            </w:r>
            <w:proofErr w:type="spellEnd"/>
            <w:r w:rsidRPr="006E4A6B">
              <w:rPr>
                <w:i/>
                <w:iCs/>
                <w:color w:val="808080" w:themeColor="background1" w:themeShade="80"/>
              </w:rPr>
              <w:t xml:space="preserve"> </w:t>
            </w:r>
            <w:proofErr w:type="spellStart"/>
            <w:r w:rsidRPr="006E4A6B">
              <w:rPr>
                <w:i/>
                <w:iCs/>
                <w:color w:val="808080" w:themeColor="background1" w:themeShade="80"/>
              </w:rPr>
              <w:t>fondi</w:t>
            </w:r>
            <w:proofErr w:type="spellEnd"/>
            <w:r w:rsidRPr="006E4A6B">
              <w:rPr>
                <w:i/>
                <w:iCs/>
                <w:color w:val="808080" w:themeColor="background1" w:themeShade="80"/>
              </w:rPr>
              <w:t xml:space="preserve"> </w:t>
            </w:r>
            <w:proofErr w:type="spellStart"/>
            <w:r w:rsidRPr="006E4A6B">
              <w:rPr>
                <w:i/>
                <w:iCs/>
                <w:color w:val="808080" w:themeColor="background1" w:themeShade="80"/>
              </w:rPr>
              <w:t>toetusel</w:t>
            </w:r>
            <w:proofErr w:type="spellEnd"/>
            <w:r w:rsidRPr="006E4A6B">
              <w:rPr>
                <w:i/>
                <w:iCs/>
                <w:color w:val="808080" w:themeColor="background1" w:themeShade="80"/>
              </w:rPr>
              <w:t xml:space="preserve"> </w:t>
            </w:r>
            <w:proofErr w:type="spellStart"/>
            <w:r w:rsidRPr="006E4A6B">
              <w:rPr>
                <w:i/>
                <w:iCs/>
                <w:color w:val="808080" w:themeColor="background1" w:themeShade="80"/>
              </w:rPr>
              <w:t>käsitletakse</w:t>
            </w:r>
            <w:proofErr w:type="spellEnd"/>
            <w:r w:rsidRPr="006E4A6B">
              <w:rPr>
                <w:i/>
                <w:iCs/>
                <w:color w:val="808080" w:themeColor="background1" w:themeShade="80"/>
              </w:rPr>
              <w:t xml:space="preserve">; </w:t>
            </w:r>
            <w:proofErr w:type="spellStart"/>
            <w:r w:rsidRPr="006E4A6B">
              <w:rPr>
                <w:i/>
                <w:iCs/>
                <w:color w:val="808080" w:themeColor="background1" w:themeShade="80"/>
              </w:rPr>
              <w:t>samuti</w:t>
            </w:r>
            <w:proofErr w:type="spellEnd"/>
            <w:r w:rsidRPr="006E4A6B">
              <w:rPr>
                <w:i/>
                <w:iCs/>
                <w:color w:val="808080" w:themeColor="background1" w:themeShade="80"/>
              </w:rPr>
              <w:t xml:space="preserve"> </w:t>
            </w:r>
            <w:proofErr w:type="spellStart"/>
            <w:r w:rsidRPr="006E4A6B">
              <w:rPr>
                <w:i/>
                <w:iCs/>
                <w:color w:val="808080" w:themeColor="background1" w:themeShade="80"/>
              </w:rPr>
              <w:t>esitatakse</w:t>
            </w:r>
            <w:proofErr w:type="spellEnd"/>
            <w:r w:rsidRPr="006E4A6B">
              <w:rPr>
                <w:i/>
                <w:iCs/>
                <w:color w:val="808080" w:themeColor="background1" w:themeShade="80"/>
              </w:rPr>
              <w:t xml:space="preserve"> </w:t>
            </w:r>
            <w:proofErr w:type="spellStart"/>
            <w:r w:rsidRPr="006E4A6B">
              <w:rPr>
                <w:i/>
                <w:iCs/>
                <w:color w:val="808080" w:themeColor="background1" w:themeShade="80"/>
              </w:rPr>
              <w:t>esialgne</w:t>
            </w:r>
            <w:proofErr w:type="spellEnd"/>
            <w:r w:rsidRPr="006E4A6B">
              <w:rPr>
                <w:i/>
                <w:iCs/>
                <w:color w:val="808080" w:themeColor="background1" w:themeShade="80"/>
              </w:rPr>
              <w:t xml:space="preserve"> </w:t>
            </w:r>
            <w:proofErr w:type="spellStart"/>
            <w:r w:rsidRPr="006E4A6B">
              <w:rPr>
                <w:i/>
                <w:iCs/>
                <w:color w:val="808080" w:themeColor="background1" w:themeShade="80"/>
              </w:rPr>
              <w:t>loetelu</w:t>
            </w:r>
            <w:proofErr w:type="spellEnd"/>
            <w:r w:rsidRPr="006E4A6B">
              <w:rPr>
                <w:i/>
                <w:iCs/>
                <w:color w:val="808080" w:themeColor="background1" w:themeShade="80"/>
              </w:rPr>
              <w:t xml:space="preserve"> </w:t>
            </w:r>
            <w:proofErr w:type="spellStart"/>
            <w:r w:rsidRPr="006E4A6B">
              <w:rPr>
                <w:i/>
                <w:iCs/>
                <w:color w:val="808080" w:themeColor="background1" w:themeShade="80"/>
              </w:rPr>
              <w:t>meetmetest</w:t>
            </w:r>
            <w:proofErr w:type="spellEnd"/>
            <w:r w:rsidRPr="006E4A6B">
              <w:rPr>
                <w:i/>
                <w:iCs/>
                <w:color w:val="808080" w:themeColor="background1" w:themeShade="80"/>
              </w:rPr>
              <w:t xml:space="preserve">, mis </w:t>
            </w:r>
            <w:proofErr w:type="spellStart"/>
            <w:r w:rsidRPr="006E4A6B">
              <w:rPr>
                <w:i/>
                <w:iCs/>
                <w:color w:val="808080" w:themeColor="background1" w:themeShade="80"/>
              </w:rPr>
              <w:t>kuuluvad</w:t>
            </w:r>
            <w:proofErr w:type="spellEnd"/>
            <w:r w:rsidRPr="006E4A6B">
              <w:rPr>
                <w:i/>
                <w:iCs/>
                <w:color w:val="808080" w:themeColor="background1" w:themeShade="80"/>
              </w:rPr>
              <w:t xml:space="preserve"> </w:t>
            </w:r>
            <w:proofErr w:type="spellStart"/>
            <w:r w:rsidRPr="006E4A6B">
              <w:rPr>
                <w:i/>
                <w:iCs/>
                <w:color w:val="808080" w:themeColor="background1" w:themeShade="80"/>
              </w:rPr>
              <w:t>AMIFi</w:t>
            </w:r>
            <w:proofErr w:type="spellEnd"/>
            <w:r w:rsidRPr="006E4A6B">
              <w:rPr>
                <w:i/>
                <w:iCs/>
                <w:color w:val="808080" w:themeColor="background1" w:themeShade="80"/>
              </w:rPr>
              <w:t xml:space="preserve">, </w:t>
            </w:r>
            <w:proofErr w:type="spellStart"/>
            <w:r w:rsidRPr="006E4A6B">
              <w:rPr>
                <w:i/>
                <w:iCs/>
                <w:color w:val="808080" w:themeColor="background1" w:themeShade="80"/>
              </w:rPr>
              <w:t>ISFi</w:t>
            </w:r>
            <w:proofErr w:type="spellEnd"/>
            <w:r w:rsidRPr="006E4A6B">
              <w:rPr>
                <w:i/>
                <w:iCs/>
                <w:color w:val="808080" w:themeColor="background1" w:themeShade="80"/>
              </w:rPr>
              <w:t xml:space="preserve"> </w:t>
            </w:r>
            <w:proofErr w:type="spellStart"/>
            <w:r w:rsidRPr="006E4A6B">
              <w:rPr>
                <w:i/>
                <w:iCs/>
                <w:color w:val="808080" w:themeColor="background1" w:themeShade="80"/>
              </w:rPr>
              <w:t>või</w:t>
            </w:r>
            <w:proofErr w:type="spellEnd"/>
            <w:r w:rsidRPr="006E4A6B">
              <w:rPr>
                <w:i/>
                <w:iCs/>
                <w:color w:val="808080" w:themeColor="background1" w:themeShade="80"/>
              </w:rPr>
              <w:t xml:space="preserve"> BMVI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artiklite</w:t>
            </w:r>
            <w:proofErr w:type="spellEnd"/>
            <w:r w:rsidRPr="006E4A6B">
              <w:rPr>
                <w:i/>
                <w:iCs/>
                <w:color w:val="808080" w:themeColor="background1" w:themeShade="80"/>
              </w:rPr>
              <w:t xml:space="preserve"> 3 ja 5 </w:t>
            </w:r>
            <w:proofErr w:type="spellStart"/>
            <w:r w:rsidRPr="006E4A6B">
              <w:rPr>
                <w:i/>
                <w:iCs/>
                <w:color w:val="808080" w:themeColor="background1" w:themeShade="80"/>
              </w:rPr>
              <w:t>kohaldamisalasse</w:t>
            </w:r>
            <w:proofErr w:type="spellEnd"/>
            <w:r w:rsidRPr="006E4A6B">
              <w:rPr>
                <w:i/>
                <w:iCs/>
                <w:color w:val="808080" w:themeColor="background1" w:themeShade="80"/>
              </w:rPr>
              <w:t xml:space="preserve">. </w:t>
            </w:r>
            <w:proofErr w:type="spellStart"/>
            <w:r w:rsidRPr="006E4A6B">
              <w:rPr>
                <w:i/>
                <w:iCs/>
                <w:color w:val="808080" w:themeColor="background1" w:themeShade="80"/>
              </w:rPr>
              <w:t>Täpsemalt</w:t>
            </w:r>
            <w:proofErr w:type="spellEnd"/>
            <w:r w:rsidRPr="006E4A6B">
              <w:rPr>
                <w:i/>
                <w:iCs/>
                <w:color w:val="808080" w:themeColor="background1" w:themeShade="80"/>
              </w:rPr>
              <w:t xml:space="preserve">: </w:t>
            </w:r>
            <w:proofErr w:type="spellStart"/>
            <w:r w:rsidRPr="006E4A6B">
              <w:rPr>
                <w:i/>
                <w:iCs/>
                <w:color w:val="808080" w:themeColor="background1" w:themeShade="80"/>
              </w:rPr>
              <w:t>tegevustoetuse</w:t>
            </w:r>
            <w:proofErr w:type="spellEnd"/>
            <w:r w:rsidRPr="006E4A6B">
              <w:rPr>
                <w:i/>
                <w:iCs/>
                <w:color w:val="808080" w:themeColor="background1" w:themeShade="80"/>
              </w:rPr>
              <w:t xml:space="preserve"> </w:t>
            </w:r>
            <w:proofErr w:type="spellStart"/>
            <w:r w:rsidRPr="006E4A6B">
              <w:rPr>
                <w:i/>
                <w:iCs/>
                <w:color w:val="808080" w:themeColor="background1" w:themeShade="80"/>
              </w:rPr>
              <w:t>puhul</w:t>
            </w:r>
            <w:proofErr w:type="spellEnd"/>
            <w:r w:rsidRPr="006E4A6B">
              <w:rPr>
                <w:i/>
                <w:iCs/>
                <w:color w:val="808080" w:themeColor="background1" w:themeShade="80"/>
              </w:rPr>
              <w:t xml:space="preserve"> </w:t>
            </w:r>
            <w:proofErr w:type="spellStart"/>
            <w:r w:rsidRPr="006E4A6B">
              <w:rPr>
                <w:i/>
                <w:iCs/>
                <w:color w:val="808080" w:themeColor="background1" w:themeShade="80"/>
              </w:rPr>
              <w:t>esitatakse</w:t>
            </w:r>
            <w:proofErr w:type="spellEnd"/>
            <w:r w:rsidRPr="006E4A6B">
              <w:rPr>
                <w:i/>
                <w:iCs/>
                <w:color w:val="808080" w:themeColor="background1" w:themeShade="80"/>
              </w:rPr>
              <w:t xml:space="preserve"> </w:t>
            </w:r>
            <w:proofErr w:type="spellStart"/>
            <w:r w:rsidRPr="006E4A6B">
              <w:rPr>
                <w:i/>
                <w:iCs/>
                <w:color w:val="808080" w:themeColor="background1" w:themeShade="80"/>
              </w:rPr>
              <w:t>selgitus</w:t>
            </w:r>
            <w:proofErr w:type="spellEnd"/>
            <w:r w:rsidRPr="006E4A6B">
              <w:rPr>
                <w:i/>
                <w:iCs/>
                <w:color w:val="808080" w:themeColor="background1" w:themeShade="80"/>
              </w:rPr>
              <w:t xml:space="preserve"> </w:t>
            </w:r>
            <w:proofErr w:type="spellStart"/>
            <w:r w:rsidRPr="006E4A6B">
              <w:rPr>
                <w:i/>
                <w:iCs/>
                <w:color w:val="808080" w:themeColor="background1" w:themeShade="80"/>
              </w:rPr>
              <w:t>kooskõlas</w:t>
            </w:r>
            <w:proofErr w:type="spellEnd"/>
            <w:r w:rsidRPr="006E4A6B">
              <w:rPr>
                <w:i/>
                <w:iCs/>
                <w:color w:val="808080" w:themeColor="background1" w:themeShade="80"/>
              </w:rPr>
              <w:t xml:space="preserve"> </w:t>
            </w:r>
            <w:proofErr w:type="spellStart"/>
            <w:r w:rsidRPr="006E4A6B">
              <w:rPr>
                <w:i/>
                <w:iCs/>
                <w:color w:val="808080" w:themeColor="background1" w:themeShade="80"/>
              </w:rPr>
              <w:t>AMIFi</w:t>
            </w:r>
            <w:proofErr w:type="spellEnd"/>
            <w:r w:rsidRPr="006E4A6B">
              <w:rPr>
                <w:i/>
                <w:iCs/>
                <w:color w:val="808080" w:themeColor="background1" w:themeShade="80"/>
              </w:rPr>
              <w:t xml:space="preserve">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artikliga</w:t>
            </w:r>
            <w:proofErr w:type="spellEnd"/>
            <w:r w:rsidRPr="006E4A6B">
              <w:rPr>
                <w:i/>
                <w:iCs/>
                <w:color w:val="808080" w:themeColor="background1" w:themeShade="80"/>
              </w:rPr>
              <w:t xml:space="preserve"> 21, </w:t>
            </w:r>
            <w:proofErr w:type="spellStart"/>
            <w:r w:rsidRPr="006E4A6B">
              <w:rPr>
                <w:i/>
                <w:iCs/>
                <w:color w:val="808080" w:themeColor="background1" w:themeShade="80"/>
              </w:rPr>
              <w:t>ISFi</w:t>
            </w:r>
            <w:proofErr w:type="spellEnd"/>
            <w:r w:rsidRPr="006E4A6B">
              <w:rPr>
                <w:i/>
                <w:iCs/>
                <w:color w:val="808080" w:themeColor="background1" w:themeShade="80"/>
              </w:rPr>
              <w:t xml:space="preserve">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artikliga</w:t>
            </w:r>
            <w:proofErr w:type="spellEnd"/>
            <w:r w:rsidRPr="006E4A6B">
              <w:rPr>
                <w:i/>
                <w:iCs/>
                <w:color w:val="808080" w:themeColor="background1" w:themeShade="80"/>
              </w:rPr>
              <w:t xml:space="preserve"> 16 </w:t>
            </w:r>
            <w:proofErr w:type="spellStart"/>
            <w:r w:rsidRPr="006E4A6B">
              <w:rPr>
                <w:i/>
                <w:iCs/>
                <w:color w:val="808080" w:themeColor="background1" w:themeShade="80"/>
              </w:rPr>
              <w:t>või</w:t>
            </w:r>
            <w:proofErr w:type="spellEnd"/>
            <w:r w:rsidRPr="006E4A6B">
              <w:rPr>
                <w:i/>
                <w:iCs/>
                <w:color w:val="808080" w:themeColor="background1" w:themeShade="80"/>
              </w:rPr>
              <w:t xml:space="preserve"> BMVI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artiklitega</w:t>
            </w:r>
            <w:proofErr w:type="spellEnd"/>
            <w:r w:rsidRPr="006E4A6B">
              <w:rPr>
                <w:i/>
                <w:iCs/>
                <w:color w:val="808080" w:themeColor="background1" w:themeShade="80"/>
              </w:rPr>
              <w:t xml:space="preserve"> 16 ja 17. See </w:t>
            </w:r>
            <w:proofErr w:type="spellStart"/>
            <w:r w:rsidRPr="006E4A6B">
              <w:rPr>
                <w:i/>
                <w:iCs/>
                <w:color w:val="808080" w:themeColor="background1" w:themeShade="80"/>
              </w:rPr>
              <w:t>sisaldab</w:t>
            </w:r>
            <w:proofErr w:type="spellEnd"/>
            <w:r w:rsidRPr="006E4A6B">
              <w:rPr>
                <w:i/>
                <w:iCs/>
                <w:color w:val="808080" w:themeColor="background1" w:themeShade="80"/>
              </w:rPr>
              <w:t xml:space="preserve"> </w:t>
            </w:r>
            <w:proofErr w:type="spellStart"/>
            <w:r w:rsidRPr="006E4A6B">
              <w:rPr>
                <w:i/>
                <w:iCs/>
                <w:color w:val="808080" w:themeColor="background1" w:themeShade="80"/>
              </w:rPr>
              <w:t>soovituslikku</w:t>
            </w:r>
            <w:proofErr w:type="spellEnd"/>
            <w:r w:rsidRPr="006E4A6B">
              <w:rPr>
                <w:i/>
                <w:iCs/>
                <w:color w:val="808080" w:themeColor="background1" w:themeShade="80"/>
              </w:rPr>
              <w:t xml:space="preserve"> </w:t>
            </w:r>
            <w:proofErr w:type="spellStart"/>
            <w:r w:rsidRPr="006E4A6B">
              <w:rPr>
                <w:i/>
                <w:iCs/>
                <w:color w:val="808080" w:themeColor="background1" w:themeShade="80"/>
              </w:rPr>
              <w:t>loetelu</w:t>
            </w:r>
            <w:proofErr w:type="spellEnd"/>
            <w:r w:rsidRPr="006E4A6B">
              <w:rPr>
                <w:i/>
                <w:iCs/>
                <w:color w:val="808080" w:themeColor="background1" w:themeShade="80"/>
              </w:rPr>
              <w:t xml:space="preserve"> </w:t>
            </w:r>
            <w:proofErr w:type="spellStart"/>
            <w:r w:rsidRPr="006E4A6B">
              <w:rPr>
                <w:i/>
                <w:iCs/>
                <w:color w:val="808080" w:themeColor="background1" w:themeShade="80"/>
              </w:rPr>
              <w:t>toetusesaajatest</w:t>
            </w:r>
            <w:proofErr w:type="spellEnd"/>
            <w:r w:rsidRPr="006E4A6B">
              <w:rPr>
                <w:i/>
                <w:iCs/>
                <w:color w:val="808080" w:themeColor="background1" w:themeShade="80"/>
              </w:rPr>
              <w:t xml:space="preserve"> </w:t>
            </w:r>
            <w:proofErr w:type="spellStart"/>
            <w:r w:rsidRPr="006E4A6B">
              <w:rPr>
                <w:i/>
                <w:iCs/>
                <w:color w:val="808080" w:themeColor="background1" w:themeShade="80"/>
              </w:rPr>
              <w:t>koos</w:t>
            </w:r>
            <w:proofErr w:type="spellEnd"/>
            <w:r w:rsidRPr="006E4A6B">
              <w:rPr>
                <w:i/>
                <w:iCs/>
                <w:color w:val="808080" w:themeColor="background1" w:themeShade="80"/>
              </w:rPr>
              <w:t xml:space="preserve"> </w:t>
            </w:r>
            <w:proofErr w:type="spellStart"/>
            <w:r w:rsidRPr="006E4A6B">
              <w:rPr>
                <w:i/>
                <w:iCs/>
                <w:color w:val="808080" w:themeColor="background1" w:themeShade="80"/>
              </w:rPr>
              <w:t>nende</w:t>
            </w:r>
            <w:proofErr w:type="spellEnd"/>
            <w:r w:rsidRPr="006E4A6B">
              <w:rPr>
                <w:i/>
                <w:iCs/>
                <w:color w:val="808080" w:themeColor="background1" w:themeShade="80"/>
              </w:rPr>
              <w:t xml:space="preserve"> </w:t>
            </w:r>
            <w:proofErr w:type="spellStart"/>
            <w:r w:rsidRPr="006E4A6B">
              <w:rPr>
                <w:i/>
                <w:iCs/>
                <w:color w:val="808080" w:themeColor="background1" w:themeShade="80"/>
              </w:rPr>
              <w:t>seadusjärgsete</w:t>
            </w:r>
            <w:proofErr w:type="spellEnd"/>
            <w:r w:rsidRPr="006E4A6B">
              <w:rPr>
                <w:i/>
                <w:iCs/>
                <w:color w:val="808080" w:themeColor="background1" w:themeShade="80"/>
              </w:rPr>
              <w:t xml:space="preserve"> </w:t>
            </w:r>
            <w:proofErr w:type="spellStart"/>
            <w:r w:rsidRPr="006E4A6B">
              <w:rPr>
                <w:i/>
                <w:iCs/>
                <w:color w:val="808080" w:themeColor="background1" w:themeShade="80"/>
              </w:rPr>
              <w:t>kohustustega</w:t>
            </w:r>
            <w:proofErr w:type="spellEnd"/>
            <w:r w:rsidRPr="006E4A6B">
              <w:rPr>
                <w:i/>
                <w:iCs/>
                <w:color w:val="808080" w:themeColor="background1" w:themeShade="80"/>
              </w:rPr>
              <w:t xml:space="preserve"> ja </w:t>
            </w:r>
            <w:proofErr w:type="spellStart"/>
            <w:r w:rsidRPr="006E4A6B">
              <w:rPr>
                <w:i/>
                <w:iCs/>
                <w:color w:val="808080" w:themeColor="background1" w:themeShade="80"/>
              </w:rPr>
              <w:t>põhiülesandeid</w:t>
            </w:r>
            <w:proofErr w:type="spellEnd"/>
            <w:r w:rsidRPr="006E4A6B">
              <w:rPr>
                <w:i/>
                <w:iCs/>
                <w:color w:val="808080" w:themeColor="background1" w:themeShade="80"/>
              </w:rPr>
              <w:t xml:space="preserve">, </w:t>
            </w:r>
            <w:proofErr w:type="spellStart"/>
            <w:r w:rsidRPr="006E4A6B">
              <w:rPr>
                <w:i/>
                <w:iCs/>
                <w:color w:val="808080" w:themeColor="background1" w:themeShade="80"/>
              </w:rPr>
              <w:t>mida</w:t>
            </w:r>
            <w:proofErr w:type="spellEnd"/>
            <w:r w:rsidRPr="006E4A6B">
              <w:rPr>
                <w:i/>
                <w:iCs/>
                <w:color w:val="808080" w:themeColor="background1" w:themeShade="80"/>
              </w:rPr>
              <w:t xml:space="preserve"> </w:t>
            </w:r>
            <w:proofErr w:type="spellStart"/>
            <w:r w:rsidRPr="006E4A6B">
              <w:rPr>
                <w:i/>
                <w:iCs/>
                <w:color w:val="808080" w:themeColor="background1" w:themeShade="80"/>
              </w:rPr>
              <w:t>tuleb</w:t>
            </w:r>
            <w:proofErr w:type="spellEnd"/>
            <w:r w:rsidRPr="006E4A6B">
              <w:rPr>
                <w:i/>
                <w:iCs/>
                <w:color w:val="808080" w:themeColor="background1" w:themeShade="80"/>
              </w:rPr>
              <w:t xml:space="preserve"> </w:t>
            </w:r>
            <w:proofErr w:type="spellStart"/>
            <w:r w:rsidRPr="006E4A6B">
              <w:rPr>
                <w:i/>
                <w:iCs/>
                <w:color w:val="808080" w:themeColor="background1" w:themeShade="80"/>
              </w:rPr>
              <w:t>toetada</w:t>
            </w:r>
            <w:proofErr w:type="spellEnd"/>
            <w:r w:rsidRPr="006E4A6B">
              <w:rPr>
                <w:i/>
                <w:iCs/>
                <w:color w:val="808080" w:themeColor="background1" w:themeShade="80"/>
              </w:rPr>
              <w:t xml:space="preserve">. </w:t>
            </w:r>
            <w:proofErr w:type="spellStart"/>
            <w:r w:rsidRPr="006E4A6B">
              <w:rPr>
                <w:i/>
                <w:iCs/>
                <w:color w:val="808080" w:themeColor="background1" w:themeShade="80"/>
              </w:rPr>
              <w:t>Rahastamisvahendite</w:t>
            </w:r>
            <w:proofErr w:type="spellEnd"/>
            <w:r w:rsidRPr="006E4A6B">
              <w:rPr>
                <w:i/>
                <w:iCs/>
                <w:color w:val="808080" w:themeColor="background1" w:themeShade="80"/>
              </w:rPr>
              <w:t xml:space="preserve"> </w:t>
            </w:r>
            <w:proofErr w:type="spellStart"/>
            <w:r w:rsidRPr="006E4A6B">
              <w:rPr>
                <w:i/>
                <w:iCs/>
                <w:color w:val="808080" w:themeColor="background1" w:themeShade="80"/>
              </w:rPr>
              <w:t>kavandatud</w:t>
            </w:r>
            <w:proofErr w:type="spellEnd"/>
            <w:r w:rsidRPr="006E4A6B">
              <w:rPr>
                <w:i/>
                <w:iCs/>
                <w:color w:val="808080" w:themeColor="background1" w:themeShade="80"/>
              </w:rPr>
              <w:t xml:space="preserve"> </w:t>
            </w:r>
            <w:proofErr w:type="spellStart"/>
            <w:r w:rsidRPr="006E4A6B">
              <w:rPr>
                <w:i/>
                <w:iCs/>
                <w:color w:val="808080" w:themeColor="background1" w:themeShade="80"/>
              </w:rPr>
              <w:t>kasutamine</w:t>
            </w:r>
            <w:proofErr w:type="spellEnd"/>
            <w:r w:rsidRPr="006E4A6B">
              <w:rPr>
                <w:i/>
                <w:iCs/>
                <w:color w:val="808080" w:themeColor="background1" w:themeShade="80"/>
              </w:rPr>
              <w:t xml:space="preserve">, </w:t>
            </w:r>
            <w:proofErr w:type="spellStart"/>
            <w:r w:rsidRPr="006E4A6B">
              <w:rPr>
                <w:i/>
                <w:iCs/>
                <w:color w:val="808080" w:themeColor="background1" w:themeShade="80"/>
              </w:rPr>
              <w:t>kui</w:t>
            </w:r>
            <w:proofErr w:type="spellEnd"/>
            <w:r w:rsidRPr="006E4A6B">
              <w:rPr>
                <w:i/>
                <w:iCs/>
                <w:color w:val="808080" w:themeColor="background1" w:themeShade="80"/>
              </w:rPr>
              <w:t xml:space="preserve"> </w:t>
            </w:r>
            <w:proofErr w:type="spellStart"/>
            <w:r w:rsidRPr="006E4A6B">
              <w:rPr>
                <w:i/>
                <w:iCs/>
                <w:color w:val="808080" w:themeColor="background1" w:themeShade="80"/>
              </w:rPr>
              <w:t>kohaldatav</w:t>
            </w:r>
            <w:proofErr w:type="spellEnd"/>
            <w:r w:rsidRPr="006E4A6B">
              <w:rPr>
                <w:i/>
                <w:iCs/>
                <w:color w:val="808080" w:themeColor="background1" w:themeShade="80"/>
              </w:rPr>
              <w:t>.</w:t>
            </w:r>
          </w:p>
        </w:tc>
      </w:tr>
      <w:tr w:rsidR="004144EB" w14:paraId="51C1B194" w14:textId="77777777" w:rsidTr="00F96CFA">
        <w:tc>
          <w:tcPr>
            <w:tcW w:w="9493" w:type="dxa"/>
          </w:tcPr>
          <w:p w14:paraId="37AC1C41" w14:textId="076D6E3E" w:rsidR="00E12D0B" w:rsidRPr="00E12D0B" w:rsidRDefault="00E12D0B" w:rsidP="00C30D65">
            <w:pPr>
              <w:spacing w:after="80"/>
              <w:rPr>
                <w:rFonts w:eastAsia="Times New Roman"/>
                <w:noProof/>
              </w:rPr>
            </w:pPr>
            <w:r w:rsidRPr="00E12D0B">
              <w:rPr>
                <w:rFonts w:eastAsia="Times New Roman"/>
                <w:noProof/>
              </w:rPr>
              <w:t xml:space="preserve">Eesti IBM-mudel on rajatud neljale </w:t>
            </w:r>
            <w:r w:rsidR="00FD3B11">
              <w:rPr>
                <w:rFonts w:eastAsia="Times New Roman"/>
                <w:noProof/>
              </w:rPr>
              <w:t>samba</w:t>
            </w:r>
            <w:r w:rsidRPr="00E12D0B">
              <w:rPr>
                <w:rFonts w:eastAsia="Times New Roman"/>
                <w:noProof/>
              </w:rPr>
              <w:t>le: tegevus</w:t>
            </w:r>
            <w:r w:rsidR="00FD3B11">
              <w:rPr>
                <w:rFonts w:eastAsia="Times New Roman"/>
                <w:noProof/>
              </w:rPr>
              <w:t>ed</w:t>
            </w:r>
            <w:r w:rsidRPr="00E12D0B">
              <w:rPr>
                <w:rFonts w:eastAsia="Times New Roman"/>
                <w:noProof/>
              </w:rPr>
              <w:t xml:space="preserve"> kolmandates riikides</w:t>
            </w:r>
            <w:r w:rsidR="00FD3B11">
              <w:rPr>
                <w:rFonts w:eastAsia="Times New Roman"/>
                <w:noProof/>
              </w:rPr>
              <w:t>,</w:t>
            </w:r>
            <w:r w:rsidRPr="00E12D0B">
              <w:rPr>
                <w:rFonts w:eastAsia="Times New Roman"/>
                <w:noProof/>
              </w:rPr>
              <w:t xml:space="preserve"> koostöö naaberriikidega</w:t>
            </w:r>
            <w:r w:rsidR="00FD3B11">
              <w:rPr>
                <w:rFonts w:eastAsia="Times New Roman"/>
                <w:noProof/>
              </w:rPr>
              <w:t>,</w:t>
            </w:r>
            <w:r w:rsidRPr="00E12D0B">
              <w:rPr>
                <w:rFonts w:eastAsia="Times New Roman"/>
                <w:noProof/>
              </w:rPr>
              <w:t xml:space="preserve"> piirikontroll ning meetmed vaba liikumise alal.</w:t>
            </w:r>
          </w:p>
          <w:p w14:paraId="60C4B43D" w14:textId="0C2AFA85" w:rsidR="00E12D0B" w:rsidRPr="00E12D0B" w:rsidRDefault="00E12D0B" w:rsidP="00C30D65">
            <w:pPr>
              <w:spacing w:after="80"/>
              <w:rPr>
                <w:rFonts w:eastAsia="Times New Roman"/>
                <w:noProof/>
              </w:rPr>
            </w:pPr>
            <w:r w:rsidRPr="00E12D0B">
              <w:rPr>
                <w:rFonts w:eastAsia="Times New Roman"/>
                <w:noProof/>
              </w:rPr>
              <w:lastRenderedPageBreak/>
              <w:t xml:space="preserve">Eesti </w:t>
            </w:r>
            <w:r w:rsidR="00581944">
              <w:rPr>
                <w:rFonts w:eastAsia="Times New Roman"/>
                <w:noProof/>
              </w:rPr>
              <w:t>IBMi</w:t>
            </w:r>
            <w:r w:rsidRPr="00E12D0B">
              <w:rPr>
                <w:rFonts w:eastAsia="Times New Roman"/>
                <w:noProof/>
              </w:rPr>
              <w:t xml:space="preserve"> mõjutavad naabruses asuva</w:t>
            </w:r>
            <w:r w:rsidR="00FD3B11">
              <w:rPr>
                <w:rFonts w:eastAsia="Times New Roman"/>
                <w:noProof/>
              </w:rPr>
              <w:t>te</w:t>
            </w:r>
            <w:r w:rsidRPr="00E12D0B">
              <w:rPr>
                <w:rFonts w:eastAsia="Times New Roman"/>
                <w:noProof/>
              </w:rPr>
              <w:t xml:space="preserve"> kolmanda</w:t>
            </w:r>
            <w:r w:rsidR="00FD3B11">
              <w:rPr>
                <w:rFonts w:eastAsia="Times New Roman"/>
                <w:noProof/>
              </w:rPr>
              <w:t>te</w:t>
            </w:r>
            <w:r w:rsidRPr="00E12D0B">
              <w:rPr>
                <w:rFonts w:eastAsia="Times New Roman"/>
                <w:noProof/>
              </w:rPr>
              <w:t xml:space="preserve"> rii</w:t>
            </w:r>
            <w:r w:rsidR="00FD3B11">
              <w:rPr>
                <w:rFonts w:eastAsia="Times New Roman"/>
                <w:noProof/>
              </w:rPr>
              <w:t>k</w:t>
            </w:r>
            <w:r w:rsidR="00BB5C17">
              <w:rPr>
                <w:rFonts w:eastAsia="Times New Roman"/>
                <w:noProof/>
              </w:rPr>
              <w:t>i</w:t>
            </w:r>
            <w:r w:rsidR="00FD3B11">
              <w:rPr>
                <w:rFonts w:eastAsia="Times New Roman"/>
                <w:noProof/>
              </w:rPr>
              <w:t>de</w:t>
            </w:r>
            <w:r w:rsidRPr="00E12D0B">
              <w:rPr>
                <w:rFonts w:eastAsia="Times New Roman"/>
                <w:noProof/>
              </w:rPr>
              <w:t xml:space="preserve"> poliitili</w:t>
            </w:r>
            <w:r w:rsidR="00FD3B11">
              <w:rPr>
                <w:rFonts w:eastAsia="Times New Roman"/>
                <w:noProof/>
              </w:rPr>
              <w:t>ne</w:t>
            </w:r>
            <w:r w:rsidRPr="00E12D0B">
              <w:rPr>
                <w:rFonts w:eastAsia="Times New Roman"/>
                <w:noProof/>
              </w:rPr>
              <w:t xml:space="preserve">, majanduslik </w:t>
            </w:r>
            <w:r w:rsidR="00FD3B11">
              <w:rPr>
                <w:rFonts w:eastAsia="Times New Roman"/>
                <w:noProof/>
              </w:rPr>
              <w:t>ja</w:t>
            </w:r>
            <w:r w:rsidRPr="00E12D0B">
              <w:rPr>
                <w:rFonts w:eastAsia="Times New Roman"/>
                <w:noProof/>
              </w:rPr>
              <w:t xml:space="preserve"> julgeolekuoluko</w:t>
            </w:r>
            <w:r w:rsidR="00FD3B11">
              <w:rPr>
                <w:rFonts w:eastAsia="Times New Roman"/>
                <w:noProof/>
              </w:rPr>
              <w:t>rd</w:t>
            </w:r>
            <w:r w:rsidRPr="00E12D0B">
              <w:rPr>
                <w:rFonts w:eastAsia="Times New Roman"/>
                <w:noProof/>
              </w:rPr>
              <w:t xml:space="preserve"> ning Eesti ja teiste ELi liikmesriikide h</w:t>
            </w:r>
            <w:r w:rsidR="00FD3B11">
              <w:rPr>
                <w:rFonts w:eastAsia="Times New Roman"/>
                <w:noProof/>
              </w:rPr>
              <w:t>ead sidemed</w:t>
            </w:r>
            <w:r w:rsidRPr="00E12D0B">
              <w:rPr>
                <w:rFonts w:eastAsia="Times New Roman"/>
                <w:noProof/>
              </w:rPr>
              <w:t>. On suur tõenäosus, et naabruses asuvas kolmandas riigis toimuvatel muutustel on mõju maismaapiirile</w:t>
            </w:r>
            <w:r w:rsidR="003B36F4">
              <w:rPr>
                <w:rFonts w:eastAsia="Times New Roman"/>
                <w:noProof/>
              </w:rPr>
              <w:t xml:space="preserve"> ja need suurendavad</w:t>
            </w:r>
            <w:r w:rsidRPr="00E12D0B">
              <w:rPr>
                <w:rFonts w:eastAsia="Times New Roman"/>
                <w:noProof/>
              </w:rPr>
              <w:t xml:space="preserve"> ohtu, mis on seotud piiriülese kuritegevuse ja muude piiridega seotud rikkumiste või </w:t>
            </w:r>
            <w:r w:rsidR="009415CB">
              <w:rPr>
                <w:rFonts w:eastAsia="Times New Roman"/>
                <w:noProof/>
              </w:rPr>
              <w:t>eba</w:t>
            </w:r>
            <w:r w:rsidRPr="00E12D0B">
              <w:rPr>
                <w:rFonts w:eastAsia="Times New Roman"/>
                <w:noProof/>
              </w:rPr>
              <w:t>t</w:t>
            </w:r>
            <w:r w:rsidR="003B36F4">
              <w:rPr>
                <w:rFonts w:eastAsia="Times New Roman"/>
                <w:noProof/>
              </w:rPr>
              <w:t>avaliste</w:t>
            </w:r>
            <w:r w:rsidRPr="00E12D0B">
              <w:rPr>
                <w:rFonts w:eastAsia="Times New Roman"/>
                <w:noProof/>
              </w:rPr>
              <w:t xml:space="preserve"> ohtudega välispiiril. Seepärast on oluline analüüsida integreeritud piirihalduse süsteemi</w:t>
            </w:r>
            <w:r w:rsidR="003B36F4">
              <w:rPr>
                <w:rFonts w:eastAsia="Times New Roman"/>
                <w:noProof/>
              </w:rPr>
              <w:t xml:space="preserve"> iga aspekti</w:t>
            </w:r>
            <w:r w:rsidRPr="00E12D0B">
              <w:rPr>
                <w:rFonts w:eastAsia="Times New Roman"/>
                <w:noProof/>
              </w:rPr>
              <w:t xml:space="preserve"> toimimist ja haavatavust, et leevendada tuvastatud ohu </w:t>
            </w:r>
            <w:r w:rsidR="003B36F4">
              <w:rPr>
                <w:rFonts w:eastAsia="Times New Roman"/>
                <w:noProof/>
              </w:rPr>
              <w:t>korral</w:t>
            </w:r>
            <w:r w:rsidR="003B36F4" w:rsidRPr="00E12D0B">
              <w:rPr>
                <w:rFonts w:eastAsia="Times New Roman"/>
                <w:noProof/>
              </w:rPr>
              <w:t xml:space="preserve"> võimalikke riske</w:t>
            </w:r>
            <w:r w:rsidRPr="00E12D0B">
              <w:rPr>
                <w:rFonts w:eastAsia="Times New Roman"/>
                <w:noProof/>
              </w:rPr>
              <w:t>.</w:t>
            </w:r>
          </w:p>
          <w:p w14:paraId="58389145" w14:textId="1F1095DE" w:rsidR="00E12D0B" w:rsidRDefault="00E12D0B" w:rsidP="00C30D65">
            <w:pPr>
              <w:spacing w:after="80"/>
              <w:rPr>
                <w:rFonts w:eastAsia="Times New Roman"/>
                <w:noProof/>
              </w:rPr>
            </w:pPr>
            <w:r w:rsidRPr="00E12D0B">
              <w:rPr>
                <w:rFonts w:eastAsia="Times New Roman"/>
                <w:noProof/>
              </w:rPr>
              <w:t xml:space="preserve">Piirikontrollimeetmed põhinevad Schengeni parimatel tavadel. </w:t>
            </w:r>
            <w:r w:rsidR="009415CB">
              <w:rPr>
                <w:rFonts w:eastAsia="Times New Roman"/>
                <w:noProof/>
              </w:rPr>
              <w:t>R</w:t>
            </w:r>
            <w:r w:rsidRPr="00E12D0B">
              <w:rPr>
                <w:rFonts w:eastAsia="Times New Roman"/>
                <w:noProof/>
              </w:rPr>
              <w:t>iskianalüüsi t</w:t>
            </w:r>
            <w:r w:rsidR="00FD3B11">
              <w:rPr>
                <w:rFonts w:eastAsia="Times New Roman"/>
                <w:noProof/>
              </w:rPr>
              <w:t>ulemid</w:t>
            </w:r>
            <w:r w:rsidRPr="00E12D0B">
              <w:rPr>
                <w:rFonts w:eastAsia="Times New Roman"/>
                <w:noProof/>
              </w:rPr>
              <w:t xml:space="preserve"> töötatakse välja CIRAM</w:t>
            </w:r>
            <w:r w:rsidR="008D38CE">
              <w:rPr>
                <w:rFonts w:eastAsia="Times New Roman"/>
                <w:noProof/>
              </w:rPr>
              <w:t>i</w:t>
            </w:r>
            <w:r w:rsidRPr="00E12D0B">
              <w:rPr>
                <w:rFonts w:eastAsia="Times New Roman"/>
                <w:noProof/>
              </w:rPr>
              <w:t xml:space="preserve"> abil. </w:t>
            </w:r>
            <w:r w:rsidR="00581944">
              <w:rPr>
                <w:rFonts w:eastAsia="Times New Roman"/>
                <w:noProof/>
              </w:rPr>
              <w:t>Analüüs</w:t>
            </w:r>
            <w:r w:rsidRPr="00E12D0B">
              <w:rPr>
                <w:rFonts w:eastAsia="Times New Roman"/>
                <w:noProof/>
              </w:rPr>
              <w:t xml:space="preserve"> toetab teenuste ja muude piiridega seotud tegevuste kavandamist, </w:t>
            </w:r>
            <w:r w:rsidR="00581944">
              <w:rPr>
                <w:rFonts w:eastAsia="Times New Roman"/>
                <w:noProof/>
              </w:rPr>
              <w:t xml:space="preserve">et kasutada </w:t>
            </w:r>
            <w:r w:rsidR="003B36F4" w:rsidRPr="00E12D0B">
              <w:rPr>
                <w:rFonts w:eastAsia="Times New Roman"/>
                <w:noProof/>
              </w:rPr>
              <w:t xml:space="preserve">optimaalselt </w:t>
            </w:r>
            <w:r w:rsidRPr="00E12D0B">
              <w:rPr>
                <w:rFonts w:eastAsia="Times New Roman"/>
                <w:noProof/>
              </w:rPr>
              <w:t>ressursse tuvastatud ohtude, haavatavuse ja mõju</w:t>
            </w:r>
            <w:r w:rsidR="003B36F4">
              <w:rPr>
                <w:rFonts w:eastAsia="Times New Roman"/>
                <w:noProof/>
              </w:rPr>
              <w:t xml:space="preserve"> järgi</w:t>
            </w:r>
            <w:r w:rsidRPr="00E12D0B">
              <w:rPr>
                <w:rFonts w:eastAsia="Times New Roman"/>
                <w:noProof/>
              </w:rPr>
              <w:t>. Olukorrapildi saamiseks teeb Eesti riskianalüüsi, teabevahetuse ja operatiivtegevuse valdkonnas tõhusat koostööd rahvusvaheliste ja ELi ametitega, nagu Interpol, E</w:t>
            </w:r>
            <w:r w:rsidR="003B36F4">
              <w:rPr>
                <w:rFonts w:eastAsia="Times New Roman"/>
                <w:noProof/>
              </w:rPr>
              <w:t>uropol</w:t>
            </w:r>
            <w:r w:rsidRPr="00E12D0B">
              <w:rPr>
                <w:rFonts w:eastAsia="Times New Roman"/>
                <w:noProof/>
              </w:rPr>
              <w:t xml:space="preserve">, Frontex, </w:t>
            </w:r>
            <w:r w:rsidR="008371A7">
              <w:rPr>
                <w:rFonts w:eastAsia="Times New Roman"/>
                <w:noProof/>
              </w:rPr>
              <w:t xml:space="preserve">ELi </w:t>
            </w:r>
            <w:r w:rsidR="00133518">
              <w:rPr>
                <w:rFonts w:eastAsia="Times New Roman"/>
                <w:noProof/>
              </w:rPr>
              <w:t>v</w:t>
            </w:r>
            <w:r w:rsidR="008371A7">
              <w:rPr>
                <w:rFonts w:eastAsia="Times New Roman"/>
                <w:noProof/>
              </w:rPr>
              <w:t>arjup</w:t>
            </w:r>
            <w:r w:rsidR="00133518">
              <w:rPr>
                <w:rFonts w:eastAsia="Times New Roman"/>
                <w:noProof/>
              </w:rPr>
              <w:t>a</w:t>
            </w:r>
            <w:r w:rsidR="008371A7">
              <w:rPr>
                <w:rFonts w:eastAsia="Times New Roman"/>
                <w:noProof/>
              </w:rPr>
              <w:t>igaamet</w:t>
            </w:r>
            <w:r w:rsidR="003B36F4">
              <w:rPr>
                <w:rFonts w:eastAsia="Times New Roman"/>
                <w:noProof/>
              </w:rPr>
              <w:t xml:space="preserve"> ja</w:t>
            </w:r>
            <w:r w:rsidRPr="00E12D0B">
              <w:rPr>
                <w:rFonts w:eastAsia="Times New Roman"/>
                <w:noProof/>
              </w:rPr>
              <w:t xml:space="preserve"> eu-LISA</w:t>
            </w:r>
            <w:r w:rsidR="003B36F4">
              <w:rPr>
                <w:rFonts w:eastAsia="Times New Roman"/>
                <w:noProof/>
              </w:rPr>
              <w:t>,</w:t>
            </w:r>
            <w:r w:rsidRPr="00E12D0B">
              <w:rPr>
                <w:rFonts w:eastAsia="Times New Roman"/>
                <w:noProof/>
              </w:rPr>
              <w:t xml:space="preserve"> ning teiste riikide, organisatsioonide ja asutustega.</w:t>
            </w:r>
          </w:p>
          <w:p w14:paraId="28F16969" w14:textId="1D15F5B8" w:rsidR="00E12D0B" w:rsidRPr="00581944" w:rsidRDefault="00581944" w:rsidP="00C30D65">
            <w:pPr>
              <w:spacing w:after="80"/>
              <w:rPr>
                <w:rFonts w:eastAsia="Times New Roman"/>
                <w:noProof/>
              </w:rPr>
            </w:pPr>
            <w:r>
              <w:rPr>
                <w:rFonts w:eastAsia="Times New Roman"/>
                <w:noProof/>
              </w:rPr>
              <w:t>ISFB toel on varem soetatud</w:t>
            </w:r>
            <w:r w:rsidR="00E12D0B" w:rsidRPr="00581944">
              <w:rPr>
                <w:rFonts w:eastAsia="Times New Roman"/>
                <w:noProof/>
              </w:rPr>
              <w:t xml:space="preserve"> </w:t>
            </w:r>
            <w:r w:rsidR="00355940">
              <w:rPr>
                <w:rFonts w:eastAsia="Times New Roman"/>
                <w:noProof/>
              </w:rPr>
              <w:t>moodsaid</w:t>
            </w:r>
            <w:r w:rsidR="00E12D0B" w:rsidRPr="00581944">
              <w:rPr>
                <w:rFonts w:eastAsia="Times New Roman"/>
                <w:noProof/>
              </w:rPr>
              <w:t xml:space="preserve"> </w:t>
            </w:r>
            <w:r>
              <w:rPr>
                <w:rFonts w:eastAsia="Times New Roman"/>
                <w:noProof/>
              </w:rPr>
              <w:t>vahendeid</w:t>
            </w:r>
            <w:r w:rsidR="009415CB">
              <w:rPr>
                <w:rFonts w:eastAsia="Times New Roman"/>
                <w:noProof/>
              </w:rPr>
              <w:t xml:space="preserve"> ja seadmeid</w:t>
            </w:r>
            <w:r w:rsidR="00E12D0B" w:rsidRPr="00581944">
              <w:rPr>
                <w:rFonts w:eastAsia="Times New Roman"/>
                <w:noProof/>
              </w:rPr>
              <w:t>, n</w:t>
            </w:r>
            <w:r>
              <w:rPr>
                <w:rFonts w:eastAsia="Times New Roman"/>
                <w:noProof/>
              </w:rPr>
              <w:t>t</w:t>
            </w:r>
            <w:r w:rsidR="00E12D0B" w:rsidRPr="00581944">
              <w:rPr>
                <w:rFonts w:eastAsia="Times New Roman"/>
                <w:noProof/>
              </w:rPr>
              <w:t xml:space="preserve"> patrullautod, </w:t>
            </w:r>
            <w:r>
              <w:rPr>
                <w:rFonts w:eastAsia="Times New Roman"/>
                <w:noProof/>
              </w:rPr>
              <w:t>eri</w:t>
            </w:r>
            <w:r w:rsidR="00E12D0B" w:rsidRPr="00581944">
              <w:rPr>
                <w:rFonts w:eastAsia="Times New Roman"/>
                <w:noProof/>
              </w:rPr>
              <w:t xml:space="preserve">transpordivahendid, piirikontrolli- ja </w:t>
            </w:r>
            <w:r>
              <w:rPr>
                <w:rFonts w:eastAsia="Times New Roman"/>
                <w:noProof/>
              </w:rPr>
              <w:t>migratsioonijärelevalve</w:t>
            </w:r>
            <w:r w:rsidR="00355940">
              <w:rPr>
                <w:rFonts w:eastAsia="Times New Roman"/>
                <w:noProof/>
              </w:rPr>
              <w:t xml:space="preserve"> </w:t>
            </w:r>
            <w:r w:rsidR="00E12D0B" w:rsidRPr="00581944">
              <w:rPr>
                <w:rFonts w:eastAsia="Times New Roman"/>
                <w:noProof/>
              </w:rPr>
              <w:t>seadmed, sõrmejäl</w:t>
            </w:r>
            <w:r w:rsidR="00355940">
              <w:rPr>
                <w:rFonts w:eastAsia="Times New Roman"/>
                <w:noProof/>
              </w:rPr>
              <w:t>je</w:t>
            </w:r>
            <w:r w:rsidR="00E12D0B" w:rsidRPr="00581944">
              <w:rPr>
                <w:rFonts w:eastAsia="Times New Roman"/>
                <w:noProof/>
              </w:rPr>
              <w:t>biomeetria</w:t>
            </w:r>
            <w:r w:rsidR="00355940">
              <w:rPr>
                <w:rFonts w:eastAsia="Times New Roman"/>
                <w:noProof/>
              </w:rPr>
              <w:t>ks vajalik</w:t>
            </w:r>
            <w:r w:rsidR="00E12D0B" w:rsidRPr="00581944">
              <w:rPr>
                <w:rFonts w:eastAsia="Times New Roman"/>
                <w:noProof/>
              </w:rPr>
              <w:t xml:space="preserve"> tehni</w:t>
            </w:r>
            <w:r>
              <w:rPr>
                <w:rFonts w:eastAsia="Times New Roman"/>
                <w:noProof/>
              </w:rPr>
              <w:t>ka</w:t>
            </w:r>
            <w:r w:rsidR="00E12D0B" w:rsidRPr="00581944">
              <w:rPr>
                <w:rFonts w:eastAsia="Times New Roman"/>
                <w:noProof/>
              </w:rPr>
              <w:t>, multir</w:t>
            </w:r>
            <w:r>
              <w:rPr>
                <w:rFonts w:eastAsia="Times New Roman"/>
                <w:noProof/>
              </w:rPr>
              <w:t>o</w:t>
            </w:r>
            <w:r w:rsidR="00E12D0B" w:rsidRPr="00581944">
              <w:rPr>
                <w:rFonts w:eastAsia="Times New Roman"/>
                <w:noProof/>
              </w:rPr>
              <w:t>otorid, veesõidukid</w:t>
            </w:r>
            <w:r w:rsidR="00355940">
              <w:rPr>
                <w:rFonts w:eastAsia="Times New Roman"/>
                <w:noProof/>
              </w:rPr>
              <w:t xml:space="preserve"> ning automaatse piirikontrollisüsteemi ehk </w:t>
            </w:r>
            <w:r w:rsidR="00E12D0B" w:rsidRPr="00581944">
              <w:rPr>
                <w:rFonts w:eastAsia="Times New Roman"/>
                <w:noProof/>
              </w:rPr>
              <w:t>ABC</w:t>
            </w:r>
            <w:r>
              <w:rPr>
                <w:rFonts w:eastAsia="Times New Roman"/>
                <w:noProof/>
              </w:rPr>
              <w:t>-</w:t>
            </w:r>
            <w:r w:rsidR="00E12D0B" w:rsidRPr="00581944">
              <w:rPr>
                <w:rFonts w:eastAsia="Times New Roman"/>
                <w:noProof/>
              </w:rPr>
              <w:t xml:space="preserve">väravad. See </w:t>
            </w:r>
            <w:r>
              <w:rPr>
                <w:rFonts w:eastAsia="Times New Roman"/>
                <w:noProof/>
              </w:rPr>
              <w:t xml:space="preserve">on aidanud </w:t>
            </w:r>
            <w:r w:rsidR="00E12D0B" w:rsidRPr="00581944">
              <w:rPr>
                <w:rFonts w:eastAsia="Times New Roman"/>
                <w:noProof/>
              </w:rPr>
              <w:t xml:space="preserve">suurendada reageerimisvõimet, millel on otsene seos piirikontrolli tõhususe ja kvaliteediga. Kuna tehnoloogia areneb kiiresti ja </w:t>
            </w:r>
            <w:r>
              <w:rPr>
                <w:rFonts w:eastAsia="Times New Roman"/>
                <w:noProof/>
              </w:rPr>
              <w:t xml:space="preserve">ka </w:t>
            </w:r>
            <w:r w:rsidR="00E12D0B" w:rsidRPr="00581944">
              <w:rPr>
                <w:rFonts w:eastAsia="Times New Roman"/>
                <w:noProof/>
              </w:rPr>
              <w:t>sõidukid</w:t>
            </w:r>
            <w:r>
              <w:rPr>
                <w:rFonts w:eastAsia="Times New Roman"/>
                <w:noProof/>
              </w:rPr>
              <w:t>, mis osteti aastatel</w:t>
            </w:r>
            <w:r w:rsidR="00E12D0B" w:rsidRPr="00581944">
              <w:rPr>
                <w:rFonts w:eastAsia="Times New Roman"/>
                <w:noProof/>
              </w:rPr>
              <w:t xml:space="preserve"> </w:t>
            </w:r>
            <w:r w:rsidRPr="00581944">
              <w:rPr>
                <w:rFonts w:eastAsia="Times New Roman"/>
                <w:noProof/>
              </w:rPr>
              <w:t>2015–2018</w:t>
            </w:r>
            <w:r>
              <w:rPr>
                <w:rFonts w:eastAsia="Times New Roman"/>
                <w:noProof/>
              </w:rPr>
              <w:t>,</w:t>
            </w:r>
            <w:r w:rsidRPr="00581944">
              <w:rPr>
                <w:rFonts w:eastAsia="Times New Roman"/>
                <w:noProof/>
              </w:rPr>
              <w:t xml:space="preserve"> </w:t>
            </w:r>
            <w:r w:rsidR="00E12D0B" w:rsidRPr="00581944">
              <w:rPr>
                <w:rFonts w:eastAsia="Times New Roman"/>
                <w:noProof/>
              </w:rPr>
              <w:t xml:space="preserve">on jõudnud </w:t>
            </w:r>
            <w:r>
              <w:rPr>
                <w:rFonts w:eastAsia="Times New Roman"/>
                <w:noProof/>
              </w:rPr>
              <w:t>elukaare lõppu</w:t>
            </w:r>
            <w:r w:rsidR="00E12D0B" w:rsidRPr="00581944">
              <w:rPr>
                <w:rFonts w:eastAsia="Times New Roman"/>
                <w:noProof/>
              </w:rPr>
              <w:t xml:space="preserve">, </w:t>
            </w:r>
            <w:r w:rsidR="00521410">
              <w:rPr>
                <w:rFonts w:eastAsia="Times New Roman"/>
                <w:noProof/>
              </w:rPr>
              <w:t>kasutatakse BMVId uute vahendite soetamiseks</w:t>
            </w:r>
            <w:r w:rsidR="00E12D0B" w:rsidRPr="00581944">
              <w:rPr>
                <w:rFonts w:eastAsia="Times New Roman"/>
                <w:noProof/>
              </w:rPr>
              <w:t>.</w:t>
            </w:r>
          </w:p>
          <w:p w14:paraId="5065ABB3" w14:textId="6E8050D5" w:rsidR="00E12D0B" w:rsidRPr="00521410" w:rsidRDefault="00E12D0B" w:rsidP="00C30D65">
            <w:pPr>
              <w:spacing w:after="80"/>
              <w:rPr>
                <w:rFonts w:eastAsia="Times New Roman"/>
                <w:noProof/>
              </w:rPr>
            </w:pPr>
            <w:r w:rsidRPr="00521410">
              <w:rPr>
                <w:rFonts w:eastAsia="Times New Roman"/>
                <w:noProof/>
              </w:rPr>
              <w:t xml:space="preserve">BMVI </w:t>
            </w:r>
            <w:r w:rsidR="00521410">
              <w:rPr>
                <w:rFonts w:eastAsia="Times New Roman"/>
                <w:noProof/>
              </w:rPr>
              <w:t xml:space="preserve">toetust kasutatakse </w:t>
            </w:r>
            <w:r w:rsidR="00BB5C17">
              <w:rPr>
                <w:rFonts w:eastAsia="Times New Roman"/>
                <w:noProof/>
              </w:rPr>
              <w:t xml:space="preserve">lisaks </w:t>
            </w:r>
            <w:r w:rsidR="00521410">
              <w:rPr>
                <w:rFonts w:eastAsia="Times New Roman"/>
                <w:noProof/>
              </w:rPr>
              <w:t>teiste</w:t>
            </w:r>
            <w:r w:rsidR="00BB5C17">
              <w:rPr>
                <w:rFonts w:eastAsia="Times New Roman"/>
                <w:noProof/>
              </w:rPr>
              <w:t>le</w:t>
            </w:r>
            <w:r w:rsidR="00521410">
              <w:rPr>
                <w:rFonts w:eastAsia="Times New Roman"/>
                <w:noProof/>
              </w:rPr>
              <w:t xml:space="preserve"> rahastusallikate</w:t>
            </w:r>
            <w:r w:rsidR="00BB5C17">
              <w:rPr>
                <w:rFonts w:eastAsia="Times New Roman"/>
                <w:noProof/>
              </w:rPr>
              <w:t>le</w:t>
            </w:r>
            <w:r w:rsidR="00521410">
              <w:rPr>
                <w:rFonts w:eastAsia="Times New Roman"/>
                <w:noProof/>
              </w:rPr>
              <w:t xml:space="preserve"> </w:t>
            </w:r>
            <w:r w:rsidR="009415CB">
              <w:rPr>
                <w:rFonts w:eastAsia="Times New Roman"/>
                <w:noProof/>
              </w:rPr>
              <w:t>järgmiste</w:t>
            </w:r>
            <w:r w:rsidR="00BB5C17">
              <w:rPr>
                <w:rFonts w:eastAsia="Times New Roman"/>
                <w:noProof/>
              </w:rPr>
              <w:t>ks</w:t>
            </w:r>
            <w:r w:rsidR="009415CB">
              <w:rPr>
                <w:rFonts w:eastAsia="Times New Roman"/>
                <w:noProof/>
              </w:rPr>
              <w:t xml:space="preserve"> </w:t>
            </w:r>
            <w:r w:rsidR="00521410">
              <w:rPr>
                <w:rFonts w:eastAsia="Times New Roman"/>
                <w:noProof/>
              </w:rPr>
              <w:t xml:space="preserve">BMVI määruse </w:t>
            </w:r>
            <w:r w:rsidR="00355940">
              <w:rPr>
                <w:rFonts w:eastAsia="Times New Roman"/>
                <w:noProof/>
              </w:rPr>
              <w:t xml:space="preserve">II </w:t>
            </w:r>
            <w:r w:rsidR="00521410">
              <w:rPr>
                <w:rFonts w:eastAsia="Times New Roman"/>
                <w:noProof/>
              </w:rPr>
              <w:t xml:space="preserve">lisas nimetatud rakendusmeetmeteks, et </w:t>
            </w:r>
            <w:r w:rsidR="00C5094B">
              <w:rPr>
                <w:rFonts w:eastAsia="Times New Roman"/>
                <w:noProof/>
              </w:rPr>
              <w:t xml:space="preserve">tegeleda </w:t>
            </w:r>
            <w:r w:rsidR="000F7626">
              <w:rPr>
                <w:rFonts w:eastAsia="Times New Roman"/>
                <w:noProof/>
              </w:rPr>
              <w:t>punktis</w:t>
            </w:r>
            <w:r w:rsidR="00521410">
              <w:rPr>
                <w:rFonts w:eastAsia="Times New Roman"/>
                <w:noProof/>
              </w:rPr>
              <w:t xml:space="preserve"> </w:t>
            </w:r>
            <w:r w:rsidR="00B577C2">
              <w:rPr>
                <w:rFonts w:eastAsia="Times New Roman"/>
                <w:noProof/>
              </w:rPr>
              <w:t xml:space="preserve">1 </w:t>
            </w:r>
            <w:r w:rsidR="00521410">
              <w:rPr>
                <w:rFonts w:eastAsia="Times New Roman"/>
                <w:noProof/>
              </w:rPr>
              <w:t xml:space="preserve">nimetatud </w:t>
            </w:r>
            <w:r w:rsidRPr="00521410">
              <w:rPr>
                <w:rFonts w:eastAsia="Times New Roman"/>
                <w:noProof/>
              </w:rPr>
              <w:t>piirihalduse valdkonna</w:t>
            </w:r>
            <w:r w:rsidR="00521410">
              <w:rPr>
                <w:rFonts w:eastAsia="Times New Roman"/>
                <w:noProof/>
              </w:rPr>
              <w:t xml:space="preserve"> </w:t>
            </w:r>
            <w:r w:rsidR="00355940">
              <w:rPr>
                <w:rFonts w:eastAsia="Times New Roman"/>
                <w:noProof/>
              </w:rPr>
              <w:t>katsumustega</w:t>
            </w:r>
            <w:r w:rsidR="000F7626">
              <w:rPr>
                <w:rFonts w:eastAsia="Times New Roman"/>
                <w:noProof/>
              </w:rPr>
              <w:t>.</w:t>
            </w:r>
          </w:p>
          <w:p w14:paraId="6778C199" w14:textId="4C9B3875" w:rsidR="00E12D0B" w:rsidRPr="005E5B9C" w:rsidRDefault="00E12D0B" w:rsidP="00C30D65">
            <w:pPr>
              <w:spacing w:after="80"/>
              <w:rPr>
                <w:rFonts w:eastAsia="Times New Roman"/>
                <w:b/>
                <w:bCs/>
                <w:noProof/>
              </w:rPr>
            </w:pPr>
            <w:r w:rsidRPr="005E5B9C">
              <w:rPr>
                <w:rFonts w:eastAsia="Times New Roman"/>
                <w:b/>
                <w:bCs/>
                <w:noProof/>
              </w:rPr>
              <w:t xml:space="preserve">• Piirikontrolli </w:t>
            </w:r>
            <w:r w:rsidR="00A17036">
              <w:rPr>
                <w:rFonts w:eastAsia="Times New Roman"/>
                <w:b/>
                <w:bCs/>
                <w:noProof/>
              </w:rPr>
              <w:t>tugevda</w:t>
            </w:r>
            <w:r w:rsidRPr="005E5B9C">
              <w:rPr>
                <w:rFonts w:eastAsia="Times New Roman"/>
                <w:b/>
                <w:bCs/>
                <w:noProof/>
              </w:rPr>
              <w:t>mine kooskõlas määruse (EL) 2019/1896 artikli 3 lõike 1 punktiga a</w:t>
            </w:r>
          </w:p>
          <w:p w14:paraId="62A5CF63" w14:textId="2D3375B0" w:rsidR="00E12D0B" w:rsidRPr="00521410" w:rsidRDefault="00E12D0B" w:rsidP="00C30D65">
            <w:pPr>
              <w:spacing w:after="80"/>
              <w:rPr>
                <w:rFonts w:eastAsia="Times New Roman"/>
                <w:noProof/>
              </w:rPr>
            </w:pPr>
            <w:r w:rsidRPr="00521410">
              <w:rPr>
                <w:rFonts w:eastAsia="Times New Roman"/>
                <w:noProof/>
              </w:rPr>
              <w:t>Eesti rannajoone pikkus on 3794 km, merepiir 767 km ja maismaapiir, s</w:t>
            </w:r>
            <w:r w:rsidR="00BD72DF">
              <w:rPr>
                <w:rFonts w:eastAsia="Times New Roman"/>
                <w:noProof/>
              </w:rPr>
              <w:t>h</w:t>
            </w:r>
            <w:r w:rsidRPr="00521410">
              <w:rPr>
                <w:rFonts w:eastAsia="Times New Roman"/>
                <w:noProof/>
              </w:rPr>
              <w:t xml:space="preserve"> Eesti Vabariigi ja Venemaa Föderatsiooni vaheline ajutine kontroll</w:t>
            </w:r>
            <w:r w:rsidR="005E5B9C">
              <w:rPr>
                <w:rFonts w:eastAsia="Times New Roman"/>
                <w:noProof/>
              </w:rPr>
              <w:t>joon</w:t>
            </w:r>
            <w:r w:rsidRPr="00521410">
              <w:rPr>
                <w:rFonts w:eastAsia="Times New Roman"/>
                <w:noProof/>
              </w:rPr>
              <w:t xml:space="preserve">, 338,6 km. </w:t>
            </w:r>
            <w:r w:rsidR="001A4C0A">
              <w:rPr>
                <w:rFonts w:eastAsia="Times New Roman"/>
                <w:noProof/>
              </w:rPr>
              <w:t xml:space="preserve">Välispiiri </w:t>
            </w:r>
            <w:r w:rsidR="005E5B9C">
              <w:rPr>
                <w:rFonts w:eastAsia="Times New Roman"/>
                <w:noProof/>
              </w:rPr>
              <w:t>kontrolli</w:t>
            </w:r>
            <w:r w:rsidR="001A4C0A">
              <w:rPr>
                <w:rFonts w:eastAsia="Times New Roman"/>
                <w:noProof/>
              </w:rPr>
              <w:t>vad</w:t>
            </w:r>
            <w:r w:rsidR="005E5B9C">
              <w:rPr>
                <w:rFonts w:eastAsia="Times New Roman"/>
                <w:noProof/>
              </w:rPr>
              <w:t xml:space="preserve"> p</w:t>
            </w:r>
            <w:r w:rsidRPr="00521410">
              <w:rPr>
                <w:rFonts w:eastAsia="Times New Roman"/>
                <w:noProof/>
              </w:rPr>
              <w:t>iiripunkti</w:t>
            </w:r>
            <w:r w:rsidR="001A4C0A">
              <w:rPr>
                <w:rFonts w:eastAsia="Times New Roman"/>
                <w:noProof/>
              </w:rPr>
              <w:t xml:space="preserve">d, </w:t>
            </w:r>
            <w:r w:rsidR="005E5B9C">
              <w:rPr>
                <w:rFonts w:eastAsia="Times New Roman"/>
                <w:noProof/>
              </w:rPr>
              <w:t>kordoni</w:t>
            </w:r>
            <w:r w:rsidR="001A4C0A">
              <w:rPr>
                <w:rFonts w:eastAsia="Times New Roman"/>
                <w:noProof/>
              </w:rPr>
              <w:t>d</w:t>
            </w:r>
            <w:r w:rsidRPr="00521410">
              <w:rPr>
                <w:rFonts w:eastAsia="Times New Roman"/>
                <w:noProof/>
              </w:rPr>
              <w:t xml:space="preserve">, </w:t>
            </w:r>
            <w:r w:rsidR="005E5B9C">
              <w:rPr>
                <w:rFonts w:eastAsia="Times New Roman"/>
                <w:noProof/>
              </w:rPr>
              <w:t>lennusal</w:t>
            </w:r>
            <w:r w:rsidR="001A4C0A">
              <w:rPr>
                <w:rFonts w:eastAsia="Times New Roman"/>
                <w:noProof/>
              </w:rPr>
              <w:t>k</w:t>
            </w:r>
            <w:r w:rsidRPr="00521410">
              <w:rPr>
                <w:rFonts w:eastAsia="Times New Roman"/>
                <w:noProof/>
              </w:rPr>
              <w:t>, laevastik ja seire</w:t>
            </w:r>
            <w:r w:rsidR="005E5B9C">
              <w:rPr>
                <w:rFonts w:eastAsia="Times New Roman"/>
                <w:noProof/>
              </w:rPr>
              <w:t>kesku</w:t>
            </w:r>
            <w:r w:rsidR="001A4C0A">
              <w:rPr>
                <w:rFonts w:eastAsia="Times New Roman"/>
                <w:noProof/>
              </w:rPr>
              <w:t>sed</w:t>
            </w:r>
            <w:r w:rsidR="005E5B9C">
              <w:rPr>
                <w:rFonts w:eastAsia="Times New Roman"/>
                <w:noProof/>
              </w:rPr>
              <w:t xml:space="preserve">. </w:t>
            </w:r>
            <w:r w:rsidRPr="00521410">
              <w:rPr>
                <w:rFonts w:eastAsia="Times New Roman"/>
                <w:noProof/>
              </w:rPr>
              <w:t xml:space="preserve">Tõhusa kontrolli </w:t>
            </w:r>
            <w:r w:rsidR="005E5B9C">
              <w:rPr>
                <w:rFonts w:eastAsia="Times New Roman"/>
                <w:noProof/>
              </w:rPr>
              <w:t>ning</w:t>
            </w:r>
            <w:r w:rsidRPr="00521410">
              <w:rPr>
                <w:rFonts w:eastAsia="Times New Roman"/>
                <w:noProof/>
              </w:rPr>
              <w:t xml:space="preserve"> patrull- ja vaatlustegevuse tagamiseks välispiiridel, piiriülese kuritegevuse ennetamiseks ja avastamiseks, piirirežiimi säilitamiseks majandustsoonis ning rände </w:t>
            </w:r>
            <w:r w:rsidR="005E5B9C">
              <w:rPr>
                <w:rFonts w:eastAsia="Times New Roman"/>
                <w:noProof/>
              </w:rPr>
              <w:t xml:space="preserve">seireks </w:t>
            </w:r>
            <w:r w:rsidRPr="00521410">
              <w:rPr>
                <w:rFonts w:eastAsia="Times New Roman"/>
                <w:noProof/>
              </w:rPr>
              <w:t>peab piir olema kaetud tehnilise valvega.</w:t>
            </w:r>
            <w:r w:rsidR="00EC6E4E">
              <w:rPr>
                <w:rFonts w:eastAsia="Times New Roman"/>
                <w:noProof/>
              </w:rPr>
              <w:t xml:space="preserve"> </w:t>
            </w:r>
            <w:del w:id="150" w:author="Aivi Kuivonen" w:date="2025-07-07T13:56:00Z">
              <w:r w:rsidR="00EC6E4E" w:rsidDel="00ED653D">
                <w:rPr>
                  <w:rFonts w:eastAsia="Times New Roman"/>
                  <w:noProof/>
                </w:rPr>
                <w:delText xml:space="preserve">Erimeetmest </w:delText>
              </w:r>
              <w:r w:rsidR="00EC6E4E" w:rsidRPr="00B46B1A" w:rsidDel="00ED653D">
                <w:rPr>
                  <w:bCs/>
                  <w:noProof/>
                  <w:lang w:val="et-EE"/>
                </w:rPr>
                <w:delText xml:space="preserve">BMVI/2021-2022/SA/1.2.1/003 </w:delText>
              </w:r>
              <w:r w:rsidR="00EC6E4E" w:rsidDel="00ED653D">
                <w:rPr>
                  <w:rFonts w:eastAsia="Times New Roman"/>
                  <w:noProof/>
                </w:rPr>
                <w:delText>soetatakse mobiilsed seirelahendused.</w:delText>
              </w:r>
            </w:del>
          </w:p>
          <w:p w14:paraId="75BF1536" w14:textId="066E5B4C" w:rsidR="00E12D0B" w:rsidRPr="00521410" w:rsidRDefault="00672254" w:rsidP="00C30D65">
            <w:pPr>
              <w:spacing w:after="80"/>
              <w:rPr>
                <w:rFonts w:eastAsia="Times New Roman"/>
                <w:noProof/>
              </w:rPr>
            </w:pPr>
            <w:r>
              <w:rPr>
                <w:rFonts w:eastAsia="Times New Roman"/>
                <w:noProof/>
              </w:rPr>
              <w:t>P</w:t>
            </w:r>
            <w:r w:rsidR="00E12D0B" w:rsidRPr="00521410">
              <w:rPr>
                <w:rFonts w:eastAsia="Times New Roman"/>
                <w:noProof/>
              </w:rPr>
              <w:t xml:space="preserve">iirikontrollilahendused, mis </w:t>
            </w:r>
            <w:r>
              <w:rPr>
                <w:rFonts w:eastAsia="Times New Roman"/>
                <w:noProof/>
              </w:rPr>
              <w:t>tuginevad biomeetrilistele andmetele ning mis</w:t>
            </w:r>
            <w:r w:rsidR="00FF3863">
              <w:rPr>
                <w:rFonts w:eastAsia="Times New Roman"/>
                <w:noProof/>
              </w:rPr>
              <w:t xml:space="preserve"> </w:t>
            </w:r>
            <w:r w:rsidR="00E12D0B" w:rsidRPr="00521410">
              <w:rPr>
                <w:rFonts w:eastAsia="Times New Roman"/>
                <w:noProof/>
              </w:rPr>
              <w:t>võetakse kasutusele lähi</w:t>
            </w:r>
            <w:r w:rsidR="001A4C0A">
              <w:rPr>
                <w:rFonts w:eastAsia="Times New Roman"/>
                <w:noProof/>
              </w:rPr>
              <w:t xml:space="preserve">- </w:t>
            </w:r>
            <w:r w:rsidR="00E12D0B" w:rsidRPr="00521410">
              <w:rPr>
                <w:rFonts w:eastAsia="Times New Roman"/>
                <w:noProof/>
              </w:rPr>
              <w:t xml:space="preserve">ja kaugemas tulevikus, </w:t>
            </w:r>
            <w:r w:rsidR="001A4C0A">
              <w:rPr>
                <w:rFonts w:eastAsia="Times New Roman"/>
                <w:noProof/>
              </w:rPr>
              <w:t xml:space="preserve">tõstavad </w:t>
            </w:r>
            <w:r w:rsidR="00E12D0B" w:rsidRPr="00521410">
              <w:rPr>
                <w:rFonts w:eastAsia="Times New Roman"/>
                <w:noProof/>
              </w:rPr>
              <w:t xml:space="preserve">piirikontrolli </w:t>
            </w:r>
            <w:r w:rsidR="001A4C0A">
              <w:rPr>
                <w:rFonts w:eastAsia="Times New Roman"/>
                <w:noProof/>
              </w:rPr>
              <w:t>võimet</w:t>
            </w:r>
            <w:r w:rsidR="00E12D0B" w:rsidRPr="00521410">
              <w:rPr>
                <w:rFonts w:eastAsia="Times New Roman"/>
                <w:noProof/>
              </w:rPr>
              <w:t>, kuid suureneb ka süsteemide kuritarvitamise oht. PPA pea</w:t>
            </w:r>
            <w:r w:rsidR="005E5B9C">
              <w:rPr>
                <w:rFonts w:eastAsia="Times New Roman"/>
                <w:noProof/>
              </w:rPr>
              <w:t>b</w:t>
            </w:r>
            <w:r w:rsidR="00E12D0B" w:rsidRPr="00521410">
              <w:rPr>
                <w:rFonts w:eastAsia="Times New Roman"/>
                <w:noProof/>
              </w:rPr>
              <w:t xml:space="preserve"> koostöös partneritega tagama süsteemide toimimise ja küberjulgeoleku, leevendades samal ajal ohtu, et sissetungijad neid süsteeme kuritarvitavad. Uued</w:t>
            </w:r>
            <w:r w:rsidR="004F79D8">
              <w:rPr>
                <w:rFonts w:eastAsia="Times New Roman"/>
                <w:noProof/>
              </w:rPr>
              <w:t xml:space="preserve"> ebaseadusliku üle piiri toimetamise</w:t>
            </w:r>
            <w:r w:rsidR="00E12D0B" w:rsidRPr="00521410">
              <w:rPr>
                <w:rFonts w:eastAsia="Times New Roman"/>
                <w:noProof/>
              </w:rPr>
              <w:t xml:space="preserve"> meetodid </w:t>
            </w:r>
            <w:r w:rsidR="001A4C0A">
              <w:rPr>
                <w:rFonts w:eastAsia="Times New Roman"/>
                <w:noProof/>
              </w:rPr>
              <w:t>nõuavad</w:t>
            </w:r>
            <w:r w:rsidR="00E12D0B" w:rsidRPr="00521410">
              <w:rPr>
                <w:rFonts w:eastAsia="Times New Roman"/>
                <w:noProof/>
              </w:rPr>
              <w:t xml:space="preserve"> piiri- ja rannikuvalve seiremeetodite ja </w:t>
            </w:r>
            <w:r w:rsidR="0092313C">
              <w:rPr>
                <w:rFonts w:eastAsia="Times New Roman"/>
                <w:noProof/>
              </w:rPr>
              <w:noBreakHyphen/>
            </w:r>
            <w:r w:rsidR="00E12D0B" w:rsidRPr="00521410">
              <w:rPr>
                <w:rFonts w:eastAsia="Times New Roman"/>
                <w:noProof/>
              </w:rPr>
              <w:t>tehnoloogia are</w:t>
            </w:r>
            <w:r w:rsidR="001A4C0A">
              <w:rPr>
                <w:rFonts w:eastAsia="Times New Roman"/>
                <w:noProof/>
              </w:rPr>
              <w:t>ndamist</w:t>
            </w:r>
            <w:r w:rsidR="00E12D0B" w:rsidRPr="00521410">
              <w:rPr>
                <w:rFonts w:eastAsia="Times New Roman"/>
                <w:noProof/>
              </w:rPr>
              <w:t>. PPA on tead</w:t>
            </w:r>
            <w:r w:rsidR="001A4C0A">
              <w:rPr>
                <w:rFonts w:eastAsia="Times New Roman"/>
                <w:noProof/>
              </w:rPr>
              <w:t>lik, et kurjategijad kasutavad</w:t>
            </w:r>
            <w:r w:rsidR="00E12D0B" w:rsidRPr="00521410">
              <w:rPr>
                <w:rFonts w:eastAsia="Times New Roman"/>
                <w:noProof/>
              </w:rPr>
              <w:t xml:space="preserve"> </w:t>
            </w:r>
            <w:r w:rsidR="004F79D8">
              <w:rPr>
                <w:rFonts w:eastAsia="Times New Roman"/>
                <w:noProof/>
              </w:rPr>
              <w:t>mehitamata õhusõidukeid</w:t>
            </w:r>
            <w:r w:rsidR="00E12D0B" w:rsidRPr="00521410">
              <w:rPr>
                <w:rFonts w:eastAsia="Times New Roman"/>
                <w:noProof/>
              </w:rPr>
              <w:t xml:space="preserve"> ja GPS</w:t>
            </w:r>
            <w:r w:rsidR="00B577C2">
              <w:rPr>
                <w:rFonts w:eastAsia="Times New Roman"/>
                <w:noProof/>
              </w:rPr>
              <w:t>-</w:t>
            </w:r>
            <w:r w:rsidR="001A4C0A">
              <w:rPr>
                <w:rFonts w:eastAsia="Times New Roman"/>
                <w:noProof/>
              </w:rPr>
              <w:t>majakaid</w:t>
            </w:r>
            <w:r w:rsidR="00E12D0B" w:rsidRPr="00521410">
              <w:rPr>
                <w:rFonts w:eastAsia="Times New Roman"/>
                <w:noProof/>
              </w:rPr>
              <w:t xml:space="preserve">. Tehnoloogia arendamine </w:t>
            </w:r>
            <w:r w:rsidR="00C5094B">
              <w:rPr>
                <w:rFonts w:eastAsia="Times New Roman"/>
                <w:noProof/>
              </w:rPr>
              <w:t>ning</w:t>
            </w:r>
            <w:r w:rsidR="00E12D0B" w:rsidRPr="00521410">
              <w:rPr>
                <w:rFonts w:eastAsia="Times New Roman"/>
                <w:noProof/>
              </w:rPr>
              <w:t xml:space="preserve"> uute meeto</w:t>
            </w:r>
            <w:r w:rsidR="001A4C0A">
              <w:rPr>
                <w:rFonts w:eastAsia="Times New Roman"/>
                <w:noProof/>
              </w:rPr>
              <w:t>dite väljatöötamine ja rakendmine</w:t>
            </w:r>
            <w:r w:rsidR="00E12D0B" w:rsidRPr="00521410">
              <w:rPr>
                <w:rFonts w:eastAsia="Times New Roman"/>
                <w:noProof/>
              </w:rPr>
              <w:t xml:space="preserve"> on seotud IT-, radari</w:t>
            </w:r>
            <w:r w:rsidR="004F79D8">
              <w:rPr>
                <w:rFonts w:eastAsia="Times New Roman"/>
                <w:noProof/>
              </w:rPr>
              <w:t>-</w:t>
            </w:r>
            <w:r w:rsidR="00E12D0B" w:rsidRPr="00521410">
              <w:rPr>
                <w:rFonts w:eastAsia="Times New Roman"/>
                <w:noProof/>
              </w:rPr>
              <w:t xml:space="preserve"> ja raadiosidesüsteemide üldise arenguga.</w:t>
            </w:r>
          </w:p>
          <w:p w14:paraId="687ACF07" w14:textId="5C6D6286" w:rsidR="00E12D0B" w:rsidRPr="00521410" w:rsidRDefault="00E12D0B" w:rsidP="00C30D65">
            <w:pPr>
              <w:spacing w:after="80"/>
              <w:rPr>
                <w:rFonts w:eastAsia="Times New Roman"/>
                <w:noProof/>
              </w:rPr>
            </w:pPr>
            <w:r w:rsidRPr="00521410">
              <w:rPr>
                <w:rFonts w:eastAsia="Times New Roman"/>
                <w:noProof/>
              </w:rPr>
              <w:t xml:space="preserve">PPA </w:t>
            </w:r>
            <w:del w:id="151" w:author="Aivi Kuivonen" w:date="2025-07-07T13:57:00Z">
              <w:r w:rsidRPr="00521410" w:rsidDel="00ED653D">
                <w:rPr>
                  <w:rFonts w:eastAsia="Times New Roman"/>
                  <w:noProof/>
                </w:rPr>
                <w:delText>on alustanud</w:delText>
              </w:r>
            </w:del>
            <w:ins w:id="152" w:author="Aivi Kuivonen" w:date="2025-07-07T13:57:00Z">
              <w:r w:rsidR="00ED653D">
                <w:rPr>
                  <w:rFonts w:eastAsia="Times New Roman"/>
                  <w:noProof/>
                </w:rPr>
                <w:t>ehitab välja</w:t>
              </w:r>
            </w:ins>
            <w:r w:rsidRPr="00521410">
              <w:rPr>
                <w:rFonts w:eastAsia="Times New Roman"/>
                <w:noProof/>
              </w:rPr>
              <w:t xml:space="preserve"> maismaa</w:t>
            </w:r>
            <w:r w:rsidR="004F79D8">
              <w:rPr>
                <w:rFonts w:eastAsia="Times New Roman"/>
                <w:noProof/>
              </w:rPr>
              <w:t>väli</w:t>
            </w:r>
            <w:ins w:id="153" w:author="Aivi Kuivonen" w:date="2025-07-18T10:10:00Z" w16du:dateUtc="2025-07-18T07:10:00Z">
              <w:r w:rsidR="00FB3C87">
                <w:rPr>
                  <w:rFonts w:eastAsia="Times New Roman"/>
                  <w:noProof/>
                </w:rPr>
                <w:t>s</w:t>
              </w:r>
            </w:ins>
            <w:r w:rsidRPr="00521410">
              <w:rPr>
                <w:rFonts w:eastAsia="Times New Roman"/>
                <w:noProof/>
              </w:rPr>
              <w:t>piiri taristu</w:t>
            </w:r>
            <w:del w:id="154" w:author="Aivi Kuivonen" w:date="2025-07-07T13:57:00Z">
              <w:r w:rsidRPr="00521410" w:rsidDel="00ED653D">
                <w:rPr>
                  <w:rFonts w:eastAsia="Times New Roman"/>
                  <w:noProof/>
                </w:rPr>
                <w:delText xml:space="preserve"> loomist</w:delText>
              </w:r>
            </w:del>
            <w:del w:id="155" w:author="Aivi Kuivonen" w:date="2025-07-07T13:58:00Z">
              <w:r w:rsidRPr="00521410" w:rsidDel="00ED653D">
                <w:rPr>
                  <w:rFonts w:eastAsia="Times New Roman"/>
                  <w:noProof/>
                </w:rPr>
                <w:delText xml:space="preserve">, </w:delText>
              </w:r>
              <w:r w:rsidR="00BD2AE4" w:rsidDel="00ED653D">
                <w:rPr>
                  <w:rFonts w:eastAsia="Times New Roman"/>
                  <w:noProof/>
                </w:rPr>
                <w:delText>paigaldatud on piiripostid</w:delText>
              </w:r>
            </w:del>
            <w:r w:rsidRPr="00521410">
              <w:rPr>
                <w:rFonts w:eastAsia="Times New Roman"/>
                <w:noProof/>
              </w:rPr>
              <w:t xml:space="preserve">. </w:t>
            </w:r>
            <w:r w:rsidR="00BD2AE4">
              <w:rPr>
                <w:rFonts w:eastAsia="Times New Roman"/>
                <w:noProof/>
              </w:rPr>
              <w:t>Idapiiri ehitamise p</w:t>
            </w:r>
            <w:r w:rsidRPr="00521410">
              <w:rPr>
                <w:rFonts w:eastAsia="Times New Roman"/>
                <w:noProof/>
              </w:rPr>
              <w:t xml:space="preserve">rojekti rahastatakse peamiselt riigieelarvest. ELi/Schengeni välispiiri katmine </w:t>
            </w:r>
            <w:del w:id="156" w:author="Aivi Kuivonen" w:date="2025-07-07T14:00:00Z">
              <w:r w:rsidRPr="00521410" w:rsidDel="00926E99">
                <w:rPr>
                  <w:rFonts w:eastAsia="Times New Roman"/>
                  <w:noProof/>
                </w:rPr>
                <w:delText xml:space="preserve">peaaegu </w:delText>
              </w:r>
              <w:r w:rsidR="004F79D8" w:rsidDel="00926E99">
                <w:rPr>
                  <w:rFonts w:eastAsia="Times New Roman"/>
                  <w:noProof/>
                </w:rPr>
                <w:delText>täielikult</w:delText>
              </w:r>
              <w:r w:rsidRPr="00521410" w:rsidDel="00926E99">
                <w:rPr>
                  <w:rFonts w:eastAsia="Times New Roman"/>
                  <w:noProof/>
                </w:rPr>
                <w:delText xml:space="preserve"> </w:delText>
              </w:r>
            </w:del>
            <w:r w:rsidRPr="00521410">
              <w:rPr>
                <w:rFonts w:eastAsia="Times New Roman"/>
                <w:noProof/>
              </w:rPr>
              <w:t>tehnilise valvega on prioriteet</w:t>
            </w:r>
            <w:ins w:id="157" w:author="Aivi Kuivonen" w:date="2025-07-07T14:00:00Z">
              <w:r w:rsidR="00926E99">
                <w:rPr>
                  <w:rFonts w:eastAsia="Times New Roman"/>
                  <w:noProof/>
                </w:rPr>
                <w:t xml:space="preserve"> ning seda rahastatakse suures osas BMVIst</w:t>
              </w:r>
            </w:ins>
            <w:del w:id="158" w:author="Aivi Kuivonen" w:date="2025-07-07T14:01:00Z">
              <w:r w:rsidRPr="00521410" w:rsidDel="00926E99">
                <w:rPr>
                  <w:rFonts w:eastAsia="Times New Roman"/>
                  <w:noProof/>
                </w:rPr>
                <w:delText>. Lisaks luuakse piiriintsidentide haldamist toetav IT-süsteem</w:delText>
              </w:r>
            </w:del>
            <w:r w:rsidRPr="00521410">
              <w:rPr>
                <w:rFonts w:eastAsia="Times New Roman"/>
                <w:noProof/>
              </w:rPr>
              <w:t xml:space="preserve">. </w:t>
            </w:r>
            <w:r w:rsidR="00BD2AE4">
              <w:rPr>
                <w:rFonts w:eastAsia="Times New Roman"/>
                <w:noProof/>
              </w:rPr>
              <w:t>ISFBst rahastat</w:t>
            </w:r>
            <w:r w:rsidR="003E7D2E">
              <w:rPr>
                <w:rFonts w:eastAsia="Times New Roman"/>
                <w:noProof/>
              </w:rPr>
              <w:t>av</w:t>
            </w:r>
            <w:r w:rsidR="004F79D8">
              <w:rPr>
                <w:rFonts w:eastAsia="Times New Roman"/>
                <w:noProof/>
              </w:rPr>
              <w:t>as</w:t>
            </w:r>
            <w:r w:rsidR="00BD2AE4">
              <w:rPr>
                <w:rFonts w:eastAsia="Times New Roman"/>
                <w:noProof/>
              </w:rPr>
              <w:t xml:space="preserve"> </w:t>
            </w:r>
            <w:r w:rsidR="004F79D8">
              <w:rPr>
                <w:rFonts w:eastAsia="Times New Roman"/>
                <w:noProof/>
              </w:rPr>
              <w:t>katse</w:t>
            </w:r>
            <w:r w:rsidR="00BD2AE4">
              <w:rPr>
                <w:rFonts w:eastAsia="Times New Roman"/>
                <w:noProof/>
              </w:rPr>
              <w:t>projekt</w:t>
            </w:r>
            <w:r w:rsidR="004F79D8">
              <w:rPr>
                <w:rFonts w:eastAsia="Times New Roman"/>
                <w:noProof/>
              </w:rPr>
              <w:t>is</w:t>
            </w:r>
            <w:r w:rsidR="003E7D2E">
              <w:rPr>
                <w:rFonts w:eastAsia="Times New Roman"/>
                <w:noProof/>
              </w:rPr>
              <w:t xml:space="preserve"> selgita</w:t>
            </w:r>
            <w:r w:rsidR="004F79D8">
              <w:rPr>
                <w:rFonts w:eastAsia="Times New Roman"/>
                <w:noProof/>
              </w:rPr>
              <w:t>t</w:t>
            </w:r>
            <w:ins w:id="159" w:author="Aivi Kuivonen" w:date="2025-07-07T14:01:00Z">
              <w:r w:rsidR="00926E99">
                <w:rPr>
                  <w:rFonts w:eastAsia="Times New Roman"/>
                  <w:noProof/>
                </w:rPr>
                <w:t>i</w:t>
              </w:r>
            </w:ins>
            <w:del w:id="160" w:author="Aivi Kuivonen" w:date="2025-07-07T14:01:00Z">
              <w:r w:rsidR="004F79D8" w:rsidDel="00926E99">
                <w:rPr>
                  <w:rFonts w:eastAsia="Times New Roman"/>
                  <w:noProof/>
                </w:rPr>
                <w:delText>akse</w:delText>
              </w:r>
            </w:del>
            <w:r w:rsidR="003E7D2E">
              <w:rPr>
                <w:rFonts w:eastAsia="Times New Roman"/>
                <w:noProof/>
              </w:rPr>
              <w:t xml:space="preserve"> välja </w:t>
            </w:r>
            <w:r w:rsidR="00BD2AE4">
              <w:rPr>
                <w:rFonts w:eastAsia="Times New Roman"/>
                <w:noProof/>
              </w:rPr>
              <w:t xml:space="preserve">sobivaim </w:t>
            </w:r>
            <w:r w:rsidRPr="00521410">
              <w:rPr>
                <w:rFonts w:eastAsia="Times New Roman"/>
                <w:noProof/>
              </w:rPr>
              <w:t>tehnoloogia</w:t>
            </w:r>
            <w:r w:rsidR="003E7D2E">
              <w:rPr>
                <w:rFonts w:eastAsia="Times New Roman"/>
                <w:noProof/>
              </w:rPr>
              <w:t>, mille tulemusi arvestatakse</w:t>
            </w:r>
            <w:r w:rsidR="00BD2AE4">
              <w:rPr>
                <w:rFonts w:eastAsia="Times New Roman"/>
                <w:noProof/>
              </w:rPr>
              <w:t xml:space="preserve"> BMVIst </w:t>
            </w:r>
            <w:r w:rsidR="000F7626">
              <w:rPr>
                <w:rFonts w:eastAsia="Times New Roman"/>
                <w:noProof/>
              </w:rPr>
              <w:t xml:space="preserve">rahastatava </w:t>
            </w:r>
            <w:r w:rsidR="00BD2AE4">
              <w:rPr>
                <w:rFonts w:eastAsia="Times New Roman"/>
                <w:noProof/>
              </w:rPr>
              <w:t>s</w:t>
            </w:r>
            <w:r w:rsidR="003E7D2E">
              <w:rPr>
                <w:rFonts w:eastAsia="Times New Roman"/>
                <w:noProof/>
              </w:rPr>
              <w:t>eiresüsteemi</w:t>
            </w:r>
            <w:r w:rsidR="00000914">
              <w:rPr>
                <w:rFonts w:eastAsia="Times New Roman"/>
                <w:noProof/>
              </w:rPr>
              <w:t xml:space="preserve"> </w:t>
            </w:r>
            <w:r w:rsidR="00370947">
              <w:rPr>
                <w:rFonts w:eastAsia="Times New Roman"/>
                <w:noProof/>
              </w:rPr>
              <w:t xml:space="preserve">hankimisel ja vajaliku </w:t>
            </w:r>
            <w:r w:rsidR="00672254">
              <w:rPr>
                <w:rFonts w:eastAsia="Times New Roman"/>
                <w:noProof/>
              </w:rPr>
              <w:t xml:space="preserve">taristu loomisel, näiteks </w:t>
            </w:r>
            <w:r w:rsidR="00370947">
              <w:rPr>
                <w:rFonts w:eastAsia="Times New Roman"/>
                <w:noProof/>
              </w:rPr>
              <w:t>mastid</w:t>
            </w:r>
            <w:r w:rsidR="00707FAA">
              <w:rPr>
                <w:rFonts w:eastAsia="Times New Roman"/>
                <w:noProof/>
              </w:rPr>
              <w:t xml:space="preserve"> </w:t>
            </w:r>
            <w:r w:rsidR="00672254">
              <w:rPr>
                <w:rFonts w:eastAsia="Times New Roman"/>
                <w:noProof/>
              </w:rPr>
              <w:t>ja</w:t>
            </w:r>
            <w:r w:rsidR="00370947">
              <w:rPr>
                <w:rFonts w:eastAsia="Times New Roman"/>
                <w:noProof/>
              </w:rPr>
              <w:t xml:space="preserve"> voolukaablid</w:t>
            </w:r>
            <w:r w:rsidR="003E7D2E">
              <w:rPr>
                <w:rFonts w:eastAsia="Times New Roman"/>
                <w:noProof/>
              </w:rPr>
              <w:t>.</w:t>
            </w:r>
            <w:ins w:id="161" w:author="Aivi Kuivonen" w:date="2025-07-07T14:03:00Z">
              <w:r w:rsidR="00926E99">
                <w:t xml:space="preserve"> </w:t>
              </w:r>
              <w:r w:rsidR="00926E99" w:rsidRPr="00926E99">
                <w:rPr>
                  <w:rFonts w:eastAsia="Times New Roman"/>
                  <w:noProof/>
                </w:rPr>
                <w:t xml:space="preserve">BMVI/2021-2023/SA/1.2.1 toel hangitakse </w:t>
              </w:r>
              <w:r w:rsidR="00926E99">
                <w:rPr>
                  <w:rFonts w:eastAsia="Times New Roman"/>
                  <w:noProof/>
                </w:rPr>
                <w:t>m</w:t>
              </w:r>
              <w:r w:rsidR="00926E99" w:rsidRPr="00926E99">
                <w:rPr>
                  <w:rFonts w:eastAsia="Times New Roman"/>
                  <w:noProof/>
                </w:rPr>
                <w:t xml:space="preserve">obiilsed autonoomsed </w:t>
              </w:r>
              <w:r w:rsidR="00926E99">
                <w:rPr>
                  <w:rFonts w:eastAsia="Times New Roman"/>
                  <w:noProof/>
                </w:rPr>
                <w:t>seiresüsteemid</w:t>
              </w:r>
              <w:r w:rsidR="00926E99" w:rsidRPr="00926E99">
                <w:rPr>
                  <w:rFonts w:eastAsia="Times New Roman"/>
                  <w:noProof/>
                </w:rPr>
                <w:t xml:space="preserve">. Volitamata piiriüleste mehitamata õhusõidukite avastamise ja </w:t>
              </w:r>
            </w:ins>
            <w:ins w:id="162" w:author="Aivi Kuivonen" w:date="2025-07-07T14:04:00Z">
              <w:r w:rsidR="00926E99">
                <w:rPr>
                  <w:rFonts w:eastAsia="Times New Roman"/>
                  <w:noProof/>
                </w:rPr>
                <w:t>segamise</w:t>
              </w:r>
            </w:ins>
            <w:ins w:id="163" w:author="Aivi Kuivonen" w:date="2025-07-07T14:03:00Z">
              <w:r w:rsidR="00926E99" w:rsidRPr="00926E99">
                <w:rPr>
                  <w:rFonts w:eastAsia="Times New Roman"/>
                  <w:noProof/>
                </w:rPr>
                <w:t xml:space="preserve"> võimekuse parandamiseks ning </w:t>
              </w:r>
            </w:ins>
            <w:ins w:id="164" w:author="Aivi Kuivonen" w:date="2025-07-07T14:05:00Z">
              <w:r w:rsidR="00926E99" w:rsidRPr="00926E99">
                <w:rPr>
                  <w:rFonts w:eastAsia="Times New Roman"/>
                  <w:noProof/>
                </w:rPr>
                <w:lastRenderedPageBreak/>
                <w:t>ööpäevaringse</w:t>
              </w:r>
              <w:r w:rsidR="00926E99">
                <w:rPr>
                  <w:rFonts w:eastAsia="Times New Roman"/>
                  <w:noProof/>
                </w:rPr>
                <w:t xml:space="preserve"> </w:t>
              </w:r>
            </w:ins>
            <w:ins w:id="165" w:author="Aivi Kuivonen" w:date="2025-07-07T14:03:00Z">
              <w:r w:rsidR="00926E99" w:rsidRPr="00926E99">
                <w:rPr>
                  <w:rFonts w:eastAsia="Times New Roman"/>
                  <w:noProof/>
                </w:rPr>
                <w:t>katkematu andmevoo ja olukorrateadlikkuse parandamiseks idapiirilt kasutatakse erimeetmete BMVI/2024/SA/1.4.2/002 ja BMVI/2024/SA/1.1.5/001 vahendeid.</w:t>
              </w:r>
            </w:ins>
          </w:p>
          <w:p w14:paraId="1184BE68" w14:textId="0FBB330B" w:rsidR="00E12D0B" w:rsidRPr="00521410" w:rsidRDefault="00E12D0B" w:rsidP="00C30D65">
            <w:pPr>
              <w:spacing w:after="80"/>
              <w:rPr>
                <w:rFonts w:eastAsia="Times New Roman"/>
                <w:noProof/>
              </w:rPr>
            </w:pPr>
            <w:r w:rsidRPr="00521410">
              <w:rPr>
                <w:rFonts w:eastAsia="Times New Roman"/>
                <w:noProof/>
              </w:rPr>
              <w:t>Eesti välispiiril on 4</w:t>
            </w:r>
            <w:ins w:id="166" w:author="Aivi Kuivonen" w:date="2025-07-07T14:05:00Z">
              <w:r w:rsidR="00926E99">
                <w:rPr>
                  <w:rFonts w:eastAsia="Times New Roman"/>
                  <w:noProof/>
                </w:rPr>
                <w:t>6</w:t>
              </w:r>
            </w:ins>
            <w:del w:id="167" w:author="Aivi Kuivonen" w:date="2025-07-07T14:05:00Z">
              <w:r w:rsidRPr="00521410" w:rsidDel="00926E99">
                <w:rPr>
                  <w:rFonts w:eastAsia="Times New Roman"/>
                  <w:noProof/>
                </w:rPr>
                <w:delText>4</w:delText>
              </w:r>
            </w:del>
            <w:r w:rsidRPr="00521410">
              <w:rPr>
                <w:rFonts w:eastAsia="Times New Roman"/>
                <w:noProof/>
              </w:rPr>
              <w:t xml:space="preserve"> rahvusvahelist piiripunkti: </w:t>
            </w:r>
            <w:r w:rsidR="004F79D8">
              <w:rPr>
                <w:rFonts w:eastAsia="Times New Roman"/>
                <w:noProof/>
              </w:rPr>
              <w:t>seitse</w:t>
            </w:r>
            <w:r w:rsidRPr="00521410">
              <w:rPr>
                <w:rFonts w:eastAsia="Times New Roman"/>
                <w:noProof/>
              </w:rPr>
              <w:t xml:space="preserve"> maismaapiiril, 3</w:t>
            </w:r>
            <w:ins w:id="168" w:author="Aivi Kuivonen" w:date="2025-07-07T14:05:00Z">
              <w:r w:rsidR="00926E99">
                <w:rPr>
                  <w:rFonts w:eastAsia="Times New Roman"/>
                  <w:noProof/>
                </w:rPr>
                <w:t>2</w:t>
              </w:r>
            </w:ins>
            <w:del w:id="169" w:author="Aivi Kuivonen" w:date="2025-07-07T14:05:00Z">
              <w:r w:rsidRPr="00521410" w:rsidDel="00926E99">
                <w:rPr>
                  <w:rFonts w:eastAsia="Times New Roman"/>
                  <w:noProof/>
                </w:rPr>
                <w:delText>0</w:delText>
              </w:r>
            </w:del>
            <w:r w:rsidRPr="00521410">
              <w:rPr>
                <w:rFonts w:eastAsia="Times New Roman"/>
                <w:noProof/>
              </w:rPr>
              <w:t xml:space="preserve"> merepiiril ja </w:t>
            </w:r>
            <w:r w:rsidR="004F79D8">
              <w:rPr>
                <w:rFonts w:eastAsia="Times New Roman"/>
                <w:noProof/>
              </w:rPr>
              <w:t>seitse</w:t>
            </w:r>
            <w:r w:rsidRPr="00521410">
              <w:rPr>
                <w:rFonts w:eastAsia="Times New Roman"/>
                <w:noProof/>
              </w:rPr>
              <w:t xml:space="preserve"> õhupiiril. </w:t>
            </w:r>
            <w:r w:rsidR="006F11D2">
              <w:rPr>
                <w:rFonts w:eastAsia="Times New Roman"/>
                <w:noProof/>
              </w:rPr>
              <w:t>Analüüsi- ja andmelaoinfosüsteemi (</w:t>
            </w:r>
            <w:r w:rsidR="00787C4A">
              <w:rPr>
                <w:rFonts w:eastAsia="Times New Roman"/>
                <w:noProof/>
              </w:rPr>
              <w:t xml:space="preserve">edaspidi </w:t>
            </w:r>
            <w:r w:rsidRPr="00421E9D">
              <w:rPr>
                <w:rFonts w:eastAsia="Times New Roman"/>
                <w:i/>
                <w:iCs/>
                <w:noProof/>
              </w:rPr>
              <w:t>A</w:t>
            </w:r>
            <w:r w:rsidR="00310490" w:rsidRPr="00421E9D">
              <w:rPr>
                <w:rFonts w:eastAsia="Times New Roman"/>
                <w:i/>
                <w:iCs/>
                <w:noProof/>
              </w:rPr>
              <w:t>LIS</w:t>
            </w:r>
            <w:r w:rsidR="006F11D2">
              <w:rPr>
                <w:rFonts w:eastAsia="Times New Roman"/>
                <w:noProof/>
              </w:rPr>
              <w:t>)</w:t>
            </w:r>
            <w:r w:rsidRPr="00521410">
              <w:rPr>
                <w:rFonts w:eastAsia="Times New Roman"/>
                <w:noProof/>
              </w:rPr>
              <w:t xml:space="preserve"> kohaselt ületas maismaapiiri </w:t>
            </w:r>
            <w:r w:rsidR="00310490" w:rsidRPr="00521410">
              <w:rPr>
                <w:rFonts w:eastAsia="Times New Roman"/>
                <w:noProof/>
              </w:rPr>
              <w:t>2017</w:t>
            </w:r>
            <w:r w:rsidR="00310490">
              <w:rPr>
                <w:rFonts w:eastAsia="Times New Roman"/>
                <w:noProof/>
              </w:rPr>
              <w:t>. a</w:t>
            </w:r>
            <w:r w:rsidR="004F79D8">
              <w:rPr>
                <w:rFonts w:eastAsia="Times New Roman"/>
                <w:noProof/>
              </w:rPr>
              <w:t>astal</w:t>
            </w:r>
            <w:r w:rsidR="00310490">
              <w:rPr>
                <w:rFonts w:eastAsia="Times New Roman"/>
                <w:noProof/>
              </w:rPr>
              <w:t xml:space="preserve"> </w:t>
            </w:r>
            <w:r w:rsidRPr="00521410">
              <w:rPr>
                <w:rFonts w:eastAsia="Times New Roman"/>
                <w:noProof/>
              </w:rPr>
              <w:t>66%</w:t>
            </w:r>
            <w:ins w:id="170" w:author="Aivi Kuivonen" w:date="2025-07-07T14:06:00Z">
              <w:r w:rsidR="00926E99">
                <w:rPr>
                  <w:rFonts w:eastAsia="Times New Roman"/>
                  <w:noProof/>
                </w:rPr>
                <w:t xml:space="preserve">, </w:t>
              </w:r>
            </w:ins>
            <w:del w:id="171" w:author="Aivi Kuivonen" w:date="2025-07-07T14:06:00Z">
              <w:r w:rsidRPr="00521410" w:rsidDel="00926E99">
                <w:rPr>
                  <w:rFonts w:eastAsia="Times New Roman"/>
                  <w:noProof/>
                </w:rPr>
                <w:delText xml:space="preserve"> ja </w:delText>
              </w:r>
            </w:del>
            <w:r w:rsidR="00310490">
              <w:rPr>
                <w:rFonts w:eastAsia="Times New Roman"/>
                <w:noProof/>
              </w:rPr>
              <w:t>2020. a</w:t>
            </w:r>
            <w:r w:rsidR="004F79D8">
              <w:rPr>
                <w:rFonts w:eastAsia="Times New Roman"/>
                <w:noProof/>
              </w:rPr>
              <w:t>astal</w:t>
            </w:r>
            <w:r w:rsidR="00310490">
              <w:rPr>
                <w:rFonts w:eastAsia="Times New Roman"/>
                <w:noProof/>
              </w:rPr>
              <w:t xml:space="preserve"> </w:t>
            </w:r>
            <w:r w:rsidRPr="00521410">
              <w:rPr>
                <w:rFonts w:eastAsia="Times New Roman"/>
                <w:noProof/>
              </w:rPr>
              <w:t>80%</w:t>
            </w:r>
            <w:r w:rsidR="00310490">
              <w:rPr>
                <w:rFonts w:eastAsia="Times New Roman"/>
                <w:noProof/>
              </w:rPr>
              <w:t xml:space="preserve"> </w:t>
            </w:r>
            <w:ins w:id="172" w:author="Aivi Kuivonen" w:date="2025-07-07T14:06:00Z">
              <w:r w:rsidR="00926E99">
                <w:rPr>
                  <w:rFonts w:eastAsia="Times New Roman"/>
                  <w:noProof/>
                </w:rPr>
                <w:t xml:space="preserve">ja 2024. aastal 68% </w:t>
              </w:r>
            </w:ins>
            <w:r w:rsidR="00310490">
              <w:rPr>
                <w:rFonts w:eastAsia="Times New Roman"/>
                <w:noProof/>
              </w:rPr>
              <w:t>reisijatest</w:t>
            </w:r>
            <w:r w:rsidR="007B2E05">
              <w:rPr>
                <w:rFonts w:eastAsia="Times New Roman"/>
                <w:noProof/>
              </w:rPr>
              <w:t>,</w:t>
            </w:r>
            <w:r w:rsidR="007822F2">
              <w:rPr>
                <w:rFonts w:eastAsia="Times New Roman"/>
                <w:noProof/>
              </w:rPr>
              <w:t xml:space="preserve"> </w:t>
            </w:r>
            <w:r w:rsidR="007B2E05">
              <w:rPr>
                <w:rFonts w:eastAsia="Times New Roman"/>
                <w:noProof/>
              </w:rPr>
              <w:t>m</w:t>
            </w:r>
            <w:r w:rsidRPr="00521410">
              <w:rPr>
                <w:rFonts w:eastAsia="Times New Roman"/>
                <w:noProof/>
              </w:rPr>
              <w:t>ere</w:t>
            </w:r>
            <w:r w:rsidR="00310490">
              <w:rPr>
                <w:rFonts w:eastAsia="Times New Roman"/>
                <w:noProof/>
              </w:rPr>
              <w:t>piiri 2017. a</w:t>
            </w:r>
            <w:r w:rsidR="004F79D8">
              <w:rPr>
                <w:rFonts w:eastAsia="Times New Roman"/>
                <w:noProof/>
              </w:rPr>
              <w:t>astal</w:t>
            </w:r>
            <w:r w:rsidRPr="00521410">
              <w:rPr>
                <w:rFonts w:eastAsia="Times New Roman"/>
                <w:noProof/>
              </w:rPr>
              <w:t xml:space="preserve"> 25%</w:t>
            </w:r>
            <w:ins w:id="173" w:author="Aivi Kuivonen" w:date="2025-07-07T14:07:00Z">
              <w:r w:rsidR="00926E99">
                <w:rPr>
                  <w:rFonts w:eastAsia="Times New Roman"/>
                  <w:noProof/>
                </w:rPr>
                <w:t xml:space="preserve">, </w:t>
              </w:r>
            </w:ins>
            <w:del w:id="174" w:author="Aivi Kuivonen" w:date="2025-07-07T14:07:00Z">
              <w:r w:rsidRPr="00521410" w:rsidDel="00926E99">
                <w:rPr>
                  <w:rFonts w:eastAsia="Times New Roman"/>
                  <w:noProof/>
                </w:rPr>
                <w:delText xml:space="preserve"> ja</w:delText>
              </w:r>
            </w:del>
            <w:r w:rsidRPr="00521410">
              <w:rPr>
                <w:rFonts w:eastAsia="Times New Roman"/>
                <w:noProof/>
              </w:rPr>
              <w:t xml:space="preserve"> </w:t>
            </w:r>
            <w:r w:rsidR="00310490">
              <w:rPr>
                <w:rFonts w:eastAsia="Times New Roman"/>
                <w:noProof/>
              </w:rPr>
              <w:t>2020. a</w:t>
            </w:r>
            <w:r w:rsidR="004F79D8">
              <w:rPr>
                <w:rFonts w:eastAsia="Times New Roman"/>
                <w:noProof/>
              </w:rPr>
              <w:t>astal</w:t>
            </w:r>
            <w:r w:rsidR="00310490">
              <w:rPr>
                <w:rFonts w:eastAsia="Times New Roman"/>
                <w:noProof/>
              </w:rPr>
              <w:t xml:space="preserve"> </w:t>
            </w:r>
            <w:r w:rsidRPr="00521410">
              <w:rPr>
                <w:rFonts w:eastAsia="Times New Roman"/>
                <w:noProof/>
              </w:rPr>
              <w:t>6%</w:t>
            </w:r>
            <w:ins w:id="175" w:author="Aivi Kuivonen" w:date="2025-07-07T14:07:00Z">
              <w:r w:rsidR="00926E99">
                <w:rPr>
                  <w:rFonts w:eastAsia="Times New Roman"/>
                  <w:noProof/>
                </w:rPr>
                <w:t xml:space="preserve"> ja 2024. aastal 0,5%</w:t>
              </w:r>
            </w:ins>
            <w:ins w:id="176" w:author="Aivi Kuivonen" w:date="2025-07-07T14:08:00Z">
              <w:r w:rsidR="00926E99">
                <w:rPr>
                  <w:rFonts w:eastAsia="Times New Roman"/>
                  <w:noProof/>
                </w:rPr>
                <w:t xml:space="preserve"> reisijatest</w:t>
              </w:r>
            </w:ins>
            <w:r w:rsidR="00310490">
              <w:rPr>
                <w:rFonts w:eastAsia="Times New Roman"/>
                <w:noProof/>
              </w:rPr>
              <w:t>. Lennujaamades oli</w:t>
            </w:r>
            <w:r w:rsidR="004F79D8">
              <w:rPr>
                <w:rFonts w:eastAsia="Times New Roman"/>
                <w:noProof/>
              </w:rPr>
              <w:t xml:space="preserve"> piiriületajaid</w:t>
            </w:r>
            <w:r w:rsidRPr="00521410">
              <w:rPr>
                <w:rFonts w:eastAsia="Times New Roman"/>
                <w:noProof/>
              </w:rPr>
              <w:t xml:space="preserve"> 9% (2017)</w:t>
            </w:r>
            <w:ins w:id="177" w:author="Aivi Kuivonen" w:date="2025-07-07T14:08:00Z">
              <w:r w:rsidR="00926E99">
                <w:rPr>
                  <w:rFonts w:eastAsia="Times New Roman"/>
                  <w:noProof/>
                </w:rPr>
                <w:t>,</w:t>
              </w:r>
            </w:ins>
            <w:del w:id="178" w:author="Aivi Kuivonen" w:date="2025-07-07T14:08:00Z">
              <w:r w:rsidRPr="00521410" w:rsidDel="00926E99">
                <w:rPr>
                  <w:rFonts w:eastAsia="Times New Roman"/>
                  <w:noProof/>
                </w:rPr>
                <w:delText xml:space="preserve"> ja</w:delText>
              </w:r>
            </w:del>
            <w:r w:rsidRPr="00521410">
              <w:rPr>
                <w:rFonts w:eastAsia="Times New Roman"/>
                <w:noProof/>
              </w:rPr>
              <w:t xml:space="preserve"> 13% (2020)</w:t>
            </w:r>
            <w:ins w:id="179" w:author="Aivi Kuivonen" w:date="2025-07-07T14:08:00Z">
              <w:r w:rsidR="00926E99">
                <w:rPr>
                  <w:rFonts w:eastAsia="Times New Roman"/>
                  <w:noProof/>
                </w:rPr>
                <w:t xml:space="preserve"> ja 31% (2024)</w:t>
              </w:r>
            </w:ins>
            <w:r w:rsidRPr="00521410">
              <w:rPr>
                <w:rFonts w:eastAsia="Times New Roman"/>
                <w:noProof/>
              </w:rPr>
              <w:t>. Statistikaanalüüs näita</w:t>
            </w:r>
            <w:r w:rsidR="005B2F88">
              <w:rPr>
                <w:rFonts w:eastAsia="Times New Roman"/>
                <w:noProof/>
              </w:rPr>
              <w:t>b</w:t>
            </w:r>
            <w:r w:rsidRPr="00521410">
              <w:rPr>
                <w:rFonts w:eastAsia="Times New Roman"/>
                <w:noProof/>
              </w:rPr>
              <w:t xml:space="preserve">, et peamine liikluskoormus lasub välispiiril asuvatel </w:t>
            </w:r>
            <w:r w:rsidR="00310490">
              <w:rPr>
                <w:rFonts w:eastAsia="Times New Roman"/>
                <w:noProof/>
              </w:rPr>
              <w:t xml:space="preserve">maismaa </w:t>
            </w:r>
            <w:r w:rsidRPr="00521410">
              <w:rPr>
                <w:rFonts w:eastAsia="Times New Roman"/>
                <w:noProof/>
              </w:rPr>
              <w:t>piiripunktidel. 2017. aastal ületas Eesti maismaa</w:t>
            </w:r>
            <w:r w:rsidR="005B2F88">
              <w:rPr>
                <w:rFonts w:eastAsia="Times New Roman"/>
                <w:noProof/>
              </w:rPr>
              <w:t>välis</w:t>
            </w:r>
            <w:r w:rsidRPr="00521410">
              <w:rPr>
                <w:rFonts w:eastAsia="Times New Roman"/>
                <w:noProof/>
              </w:rPr>
              <w:t>piiri 7,4 miljonit</w:t>
            </w:r>
            <w:ins w:id="180" w:author="Aivi Kuivonen" w:date="2025-07-07T14:08:00Z">
              <w:r w:rsidR="00926E99">
                <w:rPr>
                  <w:rFonts w:eastAsia="Times New Roman"/>
                  <w:noProof/>
                </w:rPr>
                <w:t xml:space="preserve">, </w:t>
              </w:r>
            </w:ins>
            <w:del w:id="181" w:author="Aivi Kuivonen" w:date="2025-07-07T14:08:00Z">
              <w:r w:rsidRPr="00521410" w:rsidDel="00926E99">
                <w:rPr>
                  <w:rFonts w:eastAsia="Times New Roman"/>
                  <w:noProof/>
                </w:rPr>
                <w:delText xml:space="preserve"> ja </w:delText>
              </w:r>
            </w:del>
            <w:r w:rsidRPr="00521410">
              <w:rPr>
                <w:rFonts w:eastAsia="Times New Roman"/>
                <w:noProof/>
              </w:rPr>
              <w:t xml:space="preserve">2020. aastal 1,3 miljonit </w:t>
            </w:r>
            <w:ins w:id="182" w:author="Aivi Kuivonen" w:date="2025-07-07T14:09:00Z">
              <w:r w:rsidR="00775F20">
                <w:rPr>
                  <w:rFonts w:eastAsia="Times New Roman"/>
                  <w:noProof/>
                </w:rPr>
                <w:t xml:space="preserve">ja 2024. Aastal 1,6 miljonit </w:t>
              </w:r>
            </w:ins>
            <w:r w:rsidRPr="00521410">
              <w:rPr>
                <w:rFonts w:eastAsia="Times New Roman"/>
                <w:noProof/>
              </w:rPr>
              <w:t>reisijat. Peaaegu 50% (2017)</w:t>
            </w:r>
            <w:ins w:id="183" w:author="Aivi Kuivonen" w:date="2025-07-07T14:10:00Z">
              <w:r w:rsidR="00775F20">
                <w:rPr>
                  <w:rFonts w:eastAsia="Times New Roman"/>
                  <w:noProof/>
                </w:rPr>
                <w:t>.</w:t>
              </w:r>
            </w:ins>
            <w:del w:id="184" w:author="Aivi Kuivonen" w:date="2025-07-07T14:10:00Z">
              <w:r w:rsidRPr="00521410" w:rsidDel="00775F20">
                <w:rPr>
                  <w:rFonts w:eastAsia="Times New Roman"/>
                  <w:noProof/>
                </w:rPr>
                <w:delText xml:space="preserve"> ja</w:delText>
              </w:r>
            </w:del>
            <w:r w:rsidRPr="00521410">
              <w:rPr>
                <w:rFonts w:eastAsia="Times New Roman"/>
                <w:noProof/>
              </w:rPr>
              <w:t xml:space="preserve"> 63% (2020) </w:t>
            </w:r>
            <w:ins w:id="185" w:author="Aivi Kuivonen" w:date="2025-07-07T14:10:00Z">
              <w:r w:rsidR="00775F20">
                <w:rPr>
                  <w:rFonts w:eastAsia="Times New Roman"/>
                  <w:noProof/>
                </w:rPr>
                <w:t xml:space="preserve">ja 69% (2024) </w:t>
              </w:r>
            </w:ins>
            <w:r w:rsidR="00310490">
              <w:rPr>
                <w:rFonts w:eastAsia="Times New Roman"/>
                <w:noProof/>
              </w:rPr>
              <w:t xml:space="preserve">ületustest </w:t>
            </w:r>
            <w:r w:rsidRPr="00521410">
              <w:rPr>
                <w:rFonts w:eastAsia="Times New Roman"/>
                <w:noProof/>
              </w:rPr>
              <w:t xml:space="preserve">toimus Narva-1 maanteepiiripunktis. </w:t>
            </w:r>
            <w:r w:rsidR="00310490">
              <w:rPr>
                <w:rFonts w:eastAsia="Times New Roman"/>
                <w:noProof/>
              </w:rPr>
              <w:t>O</w:t>
            </w:r>
            <w:r w:rsidRPr="00521410">
              <w:rPr>
                <w:rFonts w:eastAsia="Times New Roman"/>
                <w:noProof/>
              </w:rPr>
              <w:t xml:space="preserve">luline </w:t>
            </w:r>
            <w:r w:rsidR="00310490">
              <w:rPr>
                <w:rFonts w:eastAsia="Times New Roman"/>
                <w:noProof/>
              </w:rPr>
              <w:t xml:space="preserve">on </w:t>
            </w:r>
            <w:r w:rsidRPr="00521410">
              <w:rPr>
                <w:rFonts w:eastAsia="Times New Roman"/>
                <w:noProof/>
              </w:rPr>
              <w:t>säilitada tasakaal reisijate sujuva piiriületuse</w:t>
            </w:r>
            <w:r w:rsidR="00310490">
              <w:rPr>
                <w:rFonts w:eastAsia="Times New Roman"/>
                <w:noProof/>
              </w:rPr>
              <w:t xml:space="preserve"> võimaldamise</w:t>
            </w:r>
            <w:r w:rsidRPr="00521410">
              <w:rPr>
                <w:rFonts w:eastAsia="Times New Roman"/>
                <w:noProof/>
              </w:rPr>
              <w:t xml:space="preserve"> ning riigi ja ELi julgeoleku vahel, võttes arvesse õigusraamistiku tõenäolist arengut.</w:t>
            </w:r>
          </w:p>
          <w:p w14:paraId="0CB4EE69" w14:textId="0240F3AC" w:rsidR="00E12D0B" w:rsidRDefault="00E12D0B" w:rsidP="00C30D65">
            <w:pPr>
              <w:spacing w:after="80"/>
              <w:rPr>
                <w:ins w:id="186" w:author="Aivi Kuivonen" w:date="2025-07-07T14:16:00Z"/>
                <w:rFonts w:eastAsia="Times New Roman"/>
                <w:noProof/>
              </w:rPr>
            </w:pPr>
            <w:bookmarkStart w:id="187" w:name="_Hlk97114458"/>
            <w:r w:rsidRPr="00521410">
              <w:rPr>
                <w:rFonts w:eastAsia="Times New Roman"/>
                <w:noProof/>
              </w:rPr>
              <w:t xml:space="preserve">Praegune julgeolekuolukord </w:t>
            </w:r>
            <w:r w:rsidR="00DA45E7">
              <w:rPr>
                <w:rFonts w:eastAsia="Times New Roman"/>
                <w:noProof/>
              </w:rPr>
              <w:t xml:space="preserve">Eesti valvatavatel </w:t>
            </w:r>
            <w:r w:rsidRPr="00521410">
              <w:rPr>
                <w:rFonts w:eastAsia="Times New Roman"/>
                <w:noProof/>
              </w:rPr>
              <w:t>välispiiridel on stabiilne. Alates 2020. aastast on ebaseadusliku sisserände oht</w:t>
            </w:r>
            <w:r w:rsidR="00310490">
              <w:rPr>
                <w:rFonts w:eastAsia="Times New Roman"/>
                <w:noProof/>
              </w:rPr>
              <w:t xml:space="preserve"> </w:t>
            </w:r>
            <w:r w:rsidRPr="00521410">
              <w:rPr>
                <w:rFonts w:eastAsia="Times New Roman"/>
                <w:noProof/>
              </w:rPr>
              <w:t>m</w:t>
            </w:r>
            <w:r w:rsidR="00334C14">
              <w:rPr>
                <w:rFonts w:eastAsia="Times New Roman"/>
                <w:noProof/>
              </w:rPr>
              <w:t>õõdukas</w:t>
            </w:r>
            <w:r w:rsidRPr="00521410">
              <w:rPr>
                <w:rFonts w:eastAsia="Times New Roman"/>
                <w:noProof/>
              </w:rPr>
              <w:t xml:space="preserve"> maismaa</w:t>
            </w:r>
            <w:r w:rsidR="005B2F88">
              <w:rPr>
                <w:rFonts w:eastAsia="Times New Roman"/>
                <w:noProof/>
              </w:rPr>
              <w:t>-</w:t>
            </w:r>
            <w:r w:rsidRPr="00521410">
              <w:rPr>
                <w:rFonts w:eastAsia="Times New Roman"/>
                <w:noProof/>
              </w:rPr>
              <w:t xml:space="preserve"> ja õhu</w:t>
            </w:r>
            <w:r w:rsidR="00C51A97">
              <w:rPr>
                <w:rFonts w:eastAsia="Times New Roman"/>
                <w:noProof/>
              </w:rPr>
              <w:t>välis</w:t>
            </w:r>
            <w:r w:rsidRPr="00521410">
              <w:rPr>
                <w:rFonts w:eastAsia="Times New Roman"/>
                <w:noProof/>
              </w:rPr>
              <w:t xml:space="preserve">piiridel ning </w:t>
            </w:r>
            <w:r w:rsidR="005B2F88">
              <w:rPr>
                <w:rFonts w:eastAsia="Times New Roman"/>
                <w:noProof/>
              </w:rPr>
              <w:t>väike</w:t>
            </w:r>
            <w:r w:rsidRPr="00521410">
              <w:rPr>
                <w:rFonts w:eastAsia="Times New Roman"/>
                <w:noProof/>
              </w:rPr>
              <w:t xml:space="preserve"> merepiiril. 2019.</w:t>
            </w:r>
            <w:r w:rsidR="007D1181">
              <w:rPr>
                <w:rFonts w:eastAsia="Times New Roman"/>
                <w:noProof/>
              </w:rPr>
              <w:t> </w:t>
            </w:r>
            <w:r w:rsidRPr="00521410">
              <w:rPr>
                <w:rFonts w:eastAsia="Times New Roman"/>
                <w:noProof/>
              </w:rPr>
              <w:t>aastal oli 228</w:t>
            </w:r>
            <w:r w:rsidR="009E3B79">
              <w:rPr>
                <w:rFonts w:eastAsia="Times New Roman"/>
                <w:noProof/>
              </w:rPr>
              <w:t xml:space="preserve">, </w:t>
            </w:r>
            <w:r w:rsidRPr="00521410">
              <w:rPr>
                <w:rFonts w:eastAsia="Times New Roman"/>
                <w:noProof/>
              </w:rPr>
              <w:t>2020. aastal 166</w:t>
            </w:r>
            <w:ins w:id="188" w:author="Aivi Kuivonen" w:date="2025-07-07T14:11:00Z">
              <w:r w:rsidR="00775F20">
                <w:rPr>
                  <w:rFonts w:eastAsia="Times New Roman"/>
                  <w:noProof/>
                </w:rPr>
                <w:t>,</w:t>
              </w:r>
            </w:ins>
            <w:del w:id="189" w:author="Aivi Kuivonen" w:date="2025-07-07T14:11:00Z">
              <w:r w:rsidRPr="00521410" w:rsidDel="00775F20">
                <w:rPr>
                  <w:rFonts w:eastAsia="Times New Roman"/>
                  <w:noProof/>
                </w:rPr>
                <w:delText xml:space="preserve"> </w:delText>
              </w:r>
              <w:r w:rsidR="009E3B79" w:rsidDel="00775F20">
                <w:rPr>
                  <w:rFonts w:eastAsia="Times New Roman"/>
                  <w:noProof/>
                </w:rPr>
                <w:delText>ja</w:delText>
              </w:r>
            </w:del>
            <w:r w:rsidR="009E3B79">
              <w:rPr>
                <w:rFonts w:eastAsia="Times New Roman"/>
                <w:noProof/>
              </w:rPr>
              <w:t xml:space="preserve"> 2021. aastal 303 </w:t>
            </w:r>
            <w:ins w:id="190" w:author="Aivi Kuivonen" w:date="2025-07-07T14:11:00Z">
              <w:r w:rsidR="00775F20">
                <w:rPr>
                  <w:rFonts w:eastAsia="Times New Roman"/>
                  <w:noProof/>
                </w:rPr>
                <w:t>ning 2024. aastal 17</w:t>
              </w:r>
            </w:ins>
            <w:ins w:id="191" w:author="Aivi Kuivonen" w:date="2025-07-07T14:12:00Z">
              <w:r w:rsidR="00775F20">
                <w:rPr>
                  <w:rFonts w:eastAsia="Times New Roman"/>
                  <w:noProof/>
                </w:rPr>
                <w:t xml:space="preserve">9 </w:t>
              </w:r>
            </w:ins>
            <w:r w:rsidRPr="00521410">
              <w:rPr>
                <w:rFonts w:eastAsia="Times New Roman"/>
                <w:noProof/>
              </w:rPr>
              <w:t xml:space="preserve">ebaseaduslikku piiriületust. </w:t>
            </w:r>
            <w:r w:rsidR="00334C14">
              <w:rPr>
                <w:rFonts w:eastAsia="Times New Roman"/>
                <w:noProof/>
              </w:rPr>
              <w:t>Olukord võib kiiresti muutuda, nagu näita</w:t>
            </w:r>
            <w:r w:rsidR="000F1531">
              <w:rPr>
                <w:rFonts w:eastAsia="Times New Roman"/>
                <w:noProof/>
              </w:rPr>
              <w:t>s</w:t>
            </w:r>
            <w:r w:rsidR="00334C14">
              <w:rPr>
                <w:rFonts w:eastAsia="Times New Roman"/>
                <w:noProof/>
              </w:rPr>
              <w:t xml:space="preserve"> ilmekalt 2021. a</w:t>
            </w:r>
            <w:r w:rsidR="005B2F88">
              <w:rPr>
                <w:rFonts w:eastAsia="Times New Roman"/>
                <w:noProof/>
              </w:rPr>
              <w:t>astal</w:t>
            </w:r>
            <w:r w:rsidR="00334C14">
              <w:rPr>
                <w:rFonts w:eastAsia="Times New Roman"/>
                <w:noProof/>
              </w:rPr>
              <w:t xml:space="preserve"> ELi ja </w:t>
            </w:r>
            <w:r w:rsidRPr="00521410">
              <w:rPr>
                <w:rFonts w:eastAsia="Times New Roman"/>
                <w:noProof/>
              </w:rPr>
              <w:t>Valgevene piiril</w:t>
            </w:r>
            <w:r w:rsidR="00334C14">
              <w:rPr>
                <w:rFonts w:eastAsia="Times New Roman"/>
                <w:noProof/>
              </w:rPr>
              <w:t xml:space="preserve"> </w:t>
            </w:r>
            <w:r w:rsidR="000F1531">
              <w:rPr>
                <w:rFonts w:eastAsia="Times New Roman"/>
                <w:noProof/>
              </w:rPr>
              <w:t>toimu</w:t>
            </w:r>
            <w:r w:rsidR="00DB629B">
              <w:rPr>
                <w:rFonts w:eastAsia="Times New Roman"/>
                <w:noProof/>
              </w:rPr>
              <w:t>nu</w:t>
            </w:r>
            <w:r w:rsidR="000F1531">
              <w:rPr>
                <w:rFonts w:eastAsia="Times New Roman"/>
                <w:noProof/>
              </w:rPr>
              <w:t xml:space="preserve"> ning 2022</w:t>
            </w:r>
            <w:r w:rsidR="007D1181">
              <w:rPr>
                <w:rFonts w:eastAsia="Times New Roman"/>
                <w:noProof/>
              </w:rPr>
              <w:t>. aasta</w:t>
            </w:r>
            <w:r w:rsidR="000F1531">
              <w:rPr>
                <w:rFonts w:eastAsia="Times New Roman"/>
                <w:noProof/>
              </w:rPr>
              <w:t xml:space="preserve"> veebruaris </w:t>
            </w:r>
            <w:r w:rsidR="009E3B79">
              <w:rPr>
                <w:rFonts w:eastAsia="Times New Roman"/>
                <w:noProof/>
              </w:rPr>
              <w:t xml:space="preserve">Ukrainas </w:t>
            </w:r>
            <w:r w:rsidR="000F1531">
              <w:rPr>
                <w:rFonts w:eastAsia="Times New Roman"/>
                <w:noProof/>
              </w:rPr>
              <w:t>alanud sõda</w:t>
            </w:r>
            <w:r w:rsidR="00334C14">
              <w:rPr>
                <w:rFonts w:eastAsia="Times New Roman"/>
                <w:noProof/>
              </w:rPr>
              <w:t xml:space="preserve">. </w:t>
            </w:r>
            <w:r w:rsidRPr="00521410">
              <w:rPr>
                <w:rFonts w:eastAsia="Times New Roman"/>
                <w:noProof/>
              </w:rPr>
              <w:t xml:space="preserve">Kuni COVID-19 pandeemiani oli reisijatevoog ja piiriülene kaubandus </w:t>
            </w:r>
            <w:r w:rsidR="00334C14">
              <w:rPr>
                <w:rFonts w:eastAsia="Times New Roman"/>
                <w:noProof/>
              </w:rPr>
              <w:t xml:space="preserve">kasvutrendis. </w:t>
            </w:r>
            <w:r w:rsidRPr="00521410">
              <w:rPr>
                <w:rFonts w:eastAsia="Times New Roman"/>
                <w:noProof/>
              </w:rPr>
              <w:t xml:space="preserve">2019. aastal oli </w:t>
            </w:r>
            <w:r w:rsidR="009E3B79">
              <w:rPr>
                <w:rFonts w:eastAsia="Times New Roman"/>
                <w:noProof/>
              </w:rPr>
              <w:t>Eestis seaduslike</w:t>
            </w:r>
            <w:r w:rsidR="009E3B79" w:rsidRPr="00521410">
              <w:rPr>
                <w:rFonts w:eastAsia="Times New Roman"/>
                <w:noProof/>
              </w:rPr>
              <w:t xml:space="preserve"> </w:t>
            </w:r>
            <w:r w:rsidR="00334C14">
              <w:rPr>
                <w:rFonts w:eastAsia="Times New Roman"/>
                <w:noProof/>
              </w:rPr>
              <w:t>piiriületuste</w:t>
            </w:r>
            <w:r w:rsidRPr="00521410">
              <w:rPr>
                <w:rFonts w:eastAsia="Times New Roman"/>
                <w:noProof/>
              </w:rPr>
              <w:t xml:space="preserve"> arv 8</w:t>
            </w:r>
            <w:r w:rsidR="007D1181">
              <w:rPr>
                <w:rFonts w:eastAsia="Times New Roman"/>
                <w:noProof/>
              </w:rPr>
              <w:t> </w:t>
            </w:r>
            <w:r w:rsidRPr="00521410">
              <w:rPr>
                <w:rFonts w:eastAsia="Times New Roman"/>
                <w:noProof/>
              </w:rPr>
              <w:t>277</w:t>
            </w:r>
            <w:r w:rsidR="007D1181">
              <w:rPr>
                <w:rFonts w:eastAsia="Times New Roman"/>
                <w:noProof/>
              </w:rPr>
              <w:t> </w:t>
            </w:r>
            <w:r w:rsidRPr="00521410">
              <w:rPr>
                <w:rFonts w:eastAsia="Times New Roman"/>
                <w:noProof/>
              </w:rPr>
              <w:t>528</w:t>
            </w:r>
            <w:r w:rsidR="009E3B79">
              <w:rPr>
                <w:rFonts w:eastAsia="Times New Roman"/>
                <w:noProof/>
              </w:rPr>
              <w:t>,</w:t>
            </w:r>
            <w:r w:rsidRPr="00521410">
              <w:rPr>
                <w:rFonts w:eastAsia="Times New Roman"/>
                <w:noProof/>
              </w:rPr>
              <w:t xml:space="preserve"> </w:t>
            </w:r>
            <w:r w:rsidR="00C51A97" w:rsidRPr="00521410">
              <w:rPr>
                <w:rFonts w:eastAsia="Times New Roman"/>
                <w:noProof/>
              </w:rPr>
              <w:t>2020. aastal 1 585</w:t>
            </w:r>
            <w:del w:id="192" w:author="Aivi Kuivonen" w:date="2025-07-07T14:12:00Z">
              <w:r w:rsidR="00C51A97" w:rsidRPr="00521410" w:rsidDel="00775F20">
                <w:rPr>
                  <w:rFonts w:eastAsia="Times New Roman"/>
                  <w:noProof/>
                </w:rPr>
                <w:delText> </w:delText>
              </w:r>
            </w:del>
            <w:ins w:id="193" w:author="Aivi Kuivonen" w:date="2025-07-07T14:12:00Z">
              <w:r w:rsidR="00775F20">
                <w:rPr>
                  <w:rFonts w:eastAsia="Times New Roman"/>
                  <w:noProof/>
                </w:rPr>
                <w:t> </w:t>
              </w:r>
            </w:ins>
            <w:r w:rsidR="00C51A97" w:rsidRPr="00521410">
              <w:rPr>
                <w:rFonts w:eastAsia="Times New Roman"/>
                <w:noProof/>
              </w:rPr>
              <w:t>775</w:t>
            </w:r>
            <w:ins w:id="194" w:author="Aivi Kuivonen" w:date="2025-07-07T14:12:00Z">
              <w:r w:rsidR="00775F20">
                <w:rPr>
                  <w:rFonts w:eastAsia="Times New Roman"/>
                  <w:noProof/>
                </w:rPr>
                <w:t>,</w:t>
              </w:r>
            </w:ins>
            <w:del w:id="195" w:author="Aivi Kuivonen" w:date="2025-07-07T14:12:00Z">
              <w:r w:rsidR="00C51A97" w:rsidRPr="00521410" w:rsidDel="00775F20">
                <w:rPr>
                  <w:rFonts w:eastAsia="Times New Roman"/>
                  <w:noProof/>
                </w:rPr>
                <w:delText xml:space="preserve"> </w:delText>
              </w:r>
              <w:r w:rsidR="000F1531" w:rsidDel="00775F20">
                <w:rPr>
                  <w:rFonts w:eastAsia="Times New Roman"/>
                  <w:noProof/>
                </w:rPr>
                <w:delText>ja</w:delText>
              </w:r>
            </w:del>
            <w:r w:rsidR="000F1531">
              <w:rPr>
                <w:rFonts w:eastAsia="Times New Roman"/>
                <w:noProof/>
              </w:rPr>
              <w:t xml:space="preserve"> 2021. aastal 1 099</w:t>
            </w:r>
            <w:del w:id="196" w:author="Aivi Kuivonen" w:date="2025-07-07T14:12:00Z">
              <w:r w:rsidR="000F1531" w:rsidDel="00775F20">
                <w:rPr>
                  <w:rFonts w:eastAsia="Times New Roman"/>
                  <w:noProof/>
                </w:rPr>
                <w:delText> </w:delText>
              </w:r>
            </w:del>
            <w:ins w:id="197" w:author="Aivi Kuivonen" w:date="2025-07-07T14:12:00Z">
              <w:r w:rsidR="00775F20">
                <w:rPr>
                  <w:rFonts w:eastAsia="Times New Roman"/>
                  <w:noProof/>
                </w:rPr>
                <w:t> </w:t>
              </w:r>
            </w:ins>
            <w:r w:rsidR="000F1531">
              <w:rPr>
                <w:rFonts w:eastAsia="Times New Roman"/>
                <w:noProof/>
              </w:rPr>
              <w:t>974</w:t>
            </w:r>
            <w:ins w:id="198" w:author="Aivi Kuivonen" w:date="2025-07-07T14:12:00Z">
              <w:r w:rsidR="00775F20">
                <w:rPr>
                  <w:rFonts w:eastAsia="Times New Roman"/>
                  <w:noProof/>
                </w:rPr>
                <w:t xml:space="preserve"> ja </w:t>
              </w:r>
            </w:ins>
            <w:ins w:id="199" w:author="Aivi Kuivonen" w:date="2025-07-07T14:13:00Z">
              <w:r w:rsidR="00775F20">
                <w:rPr>
                  <w:rFonts w:eastAsia="Times New Roman"/>
                  <w:noProof/>
                </w:rPr>
                <w:t xml:space="preserve">2024. aastal </w:t>
              </w:r>
            </w:ins>
            <w:ins w:id="200" w:author="Aivi Kuivonen" w:date="2025-07-07T14:12:00Z">
              <w:r w:rsidR="00775F20">
                <w:rPr>
                  <w:rFonts w:eastAsia="Times New Roman"/>
                  <w:noProof/>
                </w:rPr>
                <w:t xml:space="preserve">1 570 </w:t>
              </w:r>
            </w:ins>
            <w:ins w:id="201" w:author="Aivi Kuivonen" w:date="2025-07-07T14:13:00Z">
              <w:r w:rsidR="00775F20">
                <w:rPr>
                  <w:rFonts w:eastAsia="Times New Roman"/>
                  <w:noProof/>
                </w:rPr>
                <w:t>594</w:t>
              </w:r>
            </w:ins>
            <w:r w:rsidR="00C51A97" w:rsidRPr="00521410">
              <w:rPr>
                <w:rFonts w:eastAsia="Times New Roman"/>
                <w:noProof/>
              </w:rPr>
              <w:t xml:space="preserve">. </w:t>
            </w:r>
            <w:r w:rsidRPr="00521410">
              <w:rPr>
                <w:rFonts w:eastAsia="Times New Roman"/>
                <w:noProof/>
              </w:rPr>
              <w:t xml:space="preserve">Kasvu prognoositakse taas pärast </w:t>
            </w:r>
            <w:ins w:id="202" w:author="Aivi Kuivonen" w:date="2025-07-07T14:15:00Z">
              <w:r w:rsidR="00775F20">
                <w:rPr>
                  <w:rFonts w:eastAsia="Times New Roman"/>
                  <w:noProof/>
                </w:rPr>
                <w:t>julgeoleku olukorra stabiliseerumist</w:t>
              </w:r>
            </w:ins>
            <w:del w:id="203" w:author="Aivi Kuivonen" w:date="2025-07-07T14:14:00Z">
              <w:r w:rsidRPr="00521410" w:rsidDel="00775F20">
                <w:rPr>
                  <w:rFonts w:eastAsia="Times New Roman"/>
                  <w:noProof/>
                </w:rPr>
                <w:delText>pandeemia</w:delText>
              </w:r>
              <w:r w:rsidR="00334C14" w:rsidDel="00775F20">
                <w:rPr>
                  <w:rFonts w:eastAsia="Times New Roman"/>
                  <w:noProof/>
                </w:rPr>
                <w:delText xml:space="preserve"> vaibumist</w:delText>
              </w:r>
              <w:r w:rsidRPr="00521410" w:rsidDel="00775F20">
                <w:rPr>
                  <w:rFonts w:eastAsia="Times New Roman"/>
                  <w:noProof/>
                </w:rPr>
                <w:delText xml:space="preserve">. </w:delText>
              </w:r>
            </w:del>
            <w:ins w:id="204" w:author="Aivi Kuivonen" w:date="2025-07-18T10:13:00Z" w16du:dateUtc="2025-07-18T07:13:00Z">
              <w:r w:rsidR="00725536">
                <w:rPr>
                  <w:rFonts w:eastAsia="Times New Roman"/>
                  <w:noProof/>
                </w:rPr>
                <w:t xml:space="preserve"> </w:t>
              </w:r>
            </w:ins>
            <w:r w:rsidR="00C51A97">
              <w:rPr>
                <w:rFonts w:eastAsia="Times New Roman"/>
                <w:noProof/>
              </w:rPr>
              <w:t>R</w:t>
            </w:r>
            <w:r w:rsidR="00334C14">
              <w:rPr>
                <w:rFonts w:eastAsia="Times New Roman"/>
                <w:noProof/>
              </w:rPr>
              <w:t>eisijatevoo suurene</w:t>
            </w:r>
            <w:r w:rsidR="00C51A97">
              <w:rPr>
                <w:rFonts w:eastAsia="Times New Roman"/>
                <w:noProof/>
              </w:rPr>
              <w:t>misega</w:t>
            </w:r>
            <w:r w:rsidR="00334C14">
              <w:rPr>
                <w:rFonts w:eastAsia="Times New Roman"/>
                <w:noProof/>
              </w:rPr>
              <w:t xml:space="preserve"> </w:t>
            </w:r>
            <w:r w:rsidR="00C51A97" w:rsidRPr="00521410">
              <w:rPr>
                <w:rFonts w:eastAsia="Times New Roman"/>
                <w:noProof/>
              </w:rPr>
              <w:t>kaasne</w:t>
            </w:r>
            <w:r w:rsidR="005B2F88">
              <w:rPr>
                <w:rFonts w:eastAsia="Times New Roman"/>
                <w:noProof/>
              </w:rPr>
              <w:t>vad</w:t>
            </w:r>
            <w:r w:rsidR="00C51A97" w:rsidRPr="00521410">
              <w:rPr>
                <w:rFonts w:eastAsia="Times New Roman"/>
                <w:noProof/>
              </w:rPr>
              <w:t xml:space="preserve"> </w:t>
            </w:r>
            <w:r w:rsidR="00C51A97">
              <w:rPr>
                <w:rFonts w:eastAsia="Times New Roman"/>
                <w:noProof/>
              </w:rPr>
              <w:t xml:space="preserve">ka </w:t>
            </w:r>
            <w:r w:rsidR="00C51A97" w:rsidRPr="00521410">
              <w:rPr>
                <w:rFonts w:eastAsia="Times New Roman"/>
                <w:noProof/>
              </w:rPr>
              <w:t>kasvav piiriülene kuritegevus, ebaseaduslik ränne ja muud sisejulgeolekut mõjutavad ohud</w:t>
            </w:r>
            <w:r w:rsidR="00C51A97">
              <w:rPr>
                <w:rFonts w:eastAsia="Times New Roman"/>
                <w:noProof/>
              </w:rPr>
              <w:t xml:space="preserve">. Selleks, et </w:t>
            </w:r>
            <w:r w:rsidR="00334C14">
              <w:rPr>
                <w:rFonts w:eastAsia="Times New Roman"/>
                <w:noProof/>
              </w:rPr>
              <w:t xml:space="preserve">oleks võimalik </w:t>
            </w:r>
            <w:r w:rsidRPr="00521410">
              <w:rPr>
                <w:rFonts w:eastAsia="Times New Roman"/>
                <w:noProof/>
              </w:rPr>
              <w:t>säilitada isikute ja kaupade sujuv piiri</w:t>
            </w:r>
            <w:r w:rsidR="00334C14">
              <w:rPr>
                <w:rFonts w:eastAsia="Times New Roman"/>
                <w:noProof/>
              </w:rPr>
              <w:t>liiklus</w:t>
            </w:r>
            <w:r w:rsidRPr="00521410">
              <w:rPr>
                <w:rFonts w:eastAsia="Times New Roman"/>
                <w:noProof/>
              </w:rPr>
              <w:t xml:space="preserve">, on vaja </w:t>
            </w:r>
            <w:r w:rsidR="00C51A97">
              <w:rPr>
                <w:rFonts w:eastAsia="Times New Roman"/>
                <w:noProof/>
              </w:rPr>
              <w:t xml:space="preserve">piirihalduse eest vastutavatelt asutustelt </w:t>
            </w:r>
            <w:r w:rsidRPr="00521410">
              <w:rPr>
                <w:rFonts w:eastAsia="Times New Roman"/>
                <w:noProof/>
              </w:rPr>
              <w:t>märkimisväärseid jõupingutusi</w:t>
            </w:r>
            <w:r w:rsidR="00C51A97">
              <w:rPr>
                <w:rFonts w:eastAsia="Times New Roman"/>
                <w:noProof/>
              </w:rPr>
              <w:t xml:space="preserve">. Kuna </w:t>
            </w:r>
            <w:r w:rsidRPr="00521410">
              <w:rPr>
                <w:rFonts w:eastAsia="Times New Roman"/>
                <w:noProof/>
              </w:rPr>
              <w:t>ressursid on piiratud, tuleb otsida ja kasutada uusi tehnoloogilisi lahendusi</w:t>
            </w:r>
            <w:r w:rsidR="00370947">
              <w:rPr>
                <w:rFonts w:eastAsia="Times New Roman"/>
                <w:noProof/>
              </w:rPr>
              <w:t xml:space="preserve"> (</w:t>
            </w:r>
            <w:ins w:id="205" w:author="Aivi Kuivonen" w:date="2025-07-07T14:15:00Z">
              <w:r w:rsidR="00775F20">
                <w:rPr>
                  <w:rFonts w:eastAsia="Times New Roman"/>
                  <w:noProof/>
                </w:rPr>
                <w:t>kaasajasta</w:t>
              </w:r>
            </w:ins>
            <w:ins w:id="206" w:author="Aivi Kuivonen" w:date="2025-07-07T14:16:00Z">
              <w:r w:rsidR="00775F20">
                <w:rPr>
                  <w:rFonts w:eastAsia="Times New Roman"/>
                  <w:noProof/>
                </w:rPr>
                <w:t xml:space="preserve">tud </w:t>
              </w:r>
            </w:ins>
            <w:r w:rsidR="00370947">
              <w:rPr>
                <w:rFonts w:eastAsia="Times New Roman"/>
                <w:noProof/>
              </w:rPr>
              <w:t>ABC-väravad)</w:t>
            </w:r>
            <w:r w:rsidRPr="00521410">
              <w:rPr>
                <w:rFonts w:eastAsia="Times New Roman"/>
                <w:noProof/>
              </w:rPr>
              <w:t>.</w:t>
            </w:r>
          </w:p>
          <w:p w14:paraId="6360C479" w14:textId="155157FF" w:rsidR="00775F20" w:rsidRPr="00775F20" w:rsidRDefault="00775F20" w:rsidP="00775F20">
            <w:pPr>
              <w:spacing w:after="80"/>
              <w:rPr>
                <w:ins w:id="207" w:author="Aivi Kuivonen" w:date="2025-07-07T14:16:00Z"/>
                <w:rFonts w:eastAsia="Times New Roman"/>
                <w:noProof/>
              </w:rPr>
            </w:pPr>
            <w:ins w:id="208" w:author="Aivi Kuivonen" w:date="2025-07-07T14:16:00Z">
              <w:r w:rsidRPr="00775F20">
                <w:rPr>
                  <w:rFonts w:eastAsia="Times New Roman"/>
                  <w:noProof/>
                </w:rPr>
                <w:t xml:space="preserve">Lisaks peab Eesti </w:t>
              </w:r>
            </w:ins>
            <w:ins w:id="209" w:author="Aivi Kuivonen" w:date="2025-07-07T14:17:00Z">
              <w:r>
                <w:rPr>
                  <w:rFonts w:eastAsia="Times New Roman"/>
                  <w:noProof/>
                </w:rPr>
                <w:t xml:space="preserve">olema valmis haldama </w:t>
              </w:r>
            </w:ins>
            <w:ins w:id="210" w:author="Aivi Kuivonen" w:date="2025-07-07T14:16:00Z">
              <w:r w:rsidRPr="00775F20">
                <w:rPr>
                  <w:rFonts w:eastAsia="Times New Roman"/>
                  <w:noProof/>
                </w:rPr>
                <w:t>välispiiridel potentsiaalset kõrge</w:t>
              </w:r>
            </w:ins>
            <w:ins w:id="211" w:author="Aivi Kuivonen" w:date="2025-07-07T14:17:00Z">
              <w:r>
                <w:rPr>
                  <w:rFonts w:eastAsia="Times New Roman"/>
                  <w:noProof/>
                </w:rPr>
                <w:t xml:space="preserve">t rändesurvet </w:t>
              </w:r>
            </w:ins>
            <w:ins w:id="212" w:author="Aivi Kuivonen" w:date="2025-07-07T14:16:00Z">
              <w:r w:rsidRPr="00775F20">
                <w:rPr>
                  <w:rFonts w:eastAsia="Times New Roman"/>
                  <w:noProof/>
                </w:rPr>
                <w:t xml:space="preserve">ja </w:t>
              </w:r>
            </w:ins>
            <w:ins w:id="213" w:author="Aivi Kuivonen" w:date="2025-07-07T14:18:00Z">
              <w:r>
                <w:rPr>
                  <w:rFonts w:eastAsia="Times New Roman"/>
                  <w:noProof/>
                </w:rPr>
                <w:t xml:space="preserve">looma </w:t>
              </w:r>
            </w:ins>
            <w:ins w:id="214" w:author="Aivi Kuivonen" w:date="2025-07-07T14:16:00Z">
              <w:r w:rsidRPr="00775F20">
                <w:rPr>
                  <w:rFonts w:eastAsia="Times New Roman"/>
                  <w:noProof/>
                </w:rPr>
                <w:t xml:space="preserve">taustakontrollimääruse </w:t>
              </w:r>
            </w:ins>
            <w:ins w:id="215" w:author="Aivi Kuivonen" w:date="2025-07-07T14:18:00Z">
              <w:r>
                <w:rPr>
                  <w:rFonts w:eastAsia="Times New Roman"/>
                  <w:noProof/>
                </w:rPr>
                <w:t>kohase</w:t>
              </w:r>
            </w:ins>
            <w:ins w:id="216" w:author="Aivi Kuivonen" w:date="2025-07-07T14:16:00Z">
              <w:r w:rsidRPr="00775F20">
                <w:rPr>
                  <w:rFonts w:eastAsia="Times New Roman"/>
                  <w:noProof/>
                </w:rPr>
                <w:t xml:space="preserve"> suutlikkuse, mis on seotud kolmandate riikide kodanike tuvastamise, tervise- ja haavatavuse hindamise, turvakontrollide ja registreerimisega asjakohastes andmebaasides. See hõlmab mitmeotstarbeliste keskus</w:t>
              </w:r>
            </w:ins>
            <w:ins w:id="217" w:author="Aivi Kuivonen" w:date="2025-07-07T14:19:00Z">
              <w:r>
                <w:rPr>
                  <w:rFonts w:eastAsia="Times New Roman"/>
                  <w:noProof/>
                </w:rPr>
                <w:t>e</w:t>
              </w:r>
            </w:ins>
            <w:ins w:id="218" w:author="Aivi Kuivonen" w:date="2025-07-07T14:16:00Z">
              <w:r w:rsidRPr="00775F20">
                <w:rPr>
                  <w:rFonts w:eastAsia="Times New Roman"/>
                  <w:noProof/>
                </w:rPr>
                <w:t xml:space="preserve"> loomist</w:t>
              </w:r>
            </w:ins>
            <w:ins w:id="219" w:author="Aivi Kuivonen" w:date="2025-07-07T14:19:00Z">
              <w:r w:rsidR="00E74FA7">
                <w:rPr>
                  <w:rFonts w:eastAsia="Times New Roman"/>
                  <w:noProof/>
                </w:rPr>
                <w:t>, mida</w:t>
              </w:r>
            </w:ins>
            <w:ins w:id="220" w:author="Aivi Kuivonen" w:date="2025-07-07T14:16:00Z">
              <w:r w:rsidRPr="00775F20">
                <w:rPr>
                  <w:rFonts w:eastAsia="Times New Roman"/>
                  <w:noProof/>
                </w:rPr>
                <w:t xml:space="preserve"> saa</w:t>
              </w:r>
            </w:ins>
            <w:ins w:id="221" w:author="Aivi Kuivonen" w:date="2025-07-07T14:19:00Z">
              <w:r w:rsidR="00E74FA7">
                <w:rPr>
                  <w:rFonts w:eastAsia="Times New Roman"/>
                  <w:noProof/>
                </w:rPr>
                <w:t>b</w:t>
              </w:r>
            </w:ins>
            <w:ins w:id="222" w:author="Aivi Kuivonen" w:date="2025-07-07T14:16:00Z">
              <w:r w:rsidRPr="00775F20">
                <w:rPr>
                  <w:rFonts w:eastAsia="Times New Roman"/>
                  <w:noProof/>
                </w:rPr>
                <w:t xml:space="preserve"> vajaduse korral kasutada ka </w:t>
              </w:r>
            </w:ins>
            <w:ins w:id="223" w:author="Aivi Kuivonen" w:date="2025-07-07T14:20:00Z">
              <w:r w:rsidR="00E74FA7" w:rsidRPr="00775F20">
                <w:rPr>
                  <w:rFonts w:eastAsia="Times New Roman"/>
                  <w:noProof/>
                </w:rPr>
                <w:t xml:space="preserve">varjupaiga- ja tagasisaatmismenetluses, sealhulgas piirimenetluses </w:t>
              </w:r>
            </w:ins>
            <w:ins w:id="224" w:author="Aivi Kuivonen" w:date="2025-07-07T14:21:00Z">
              <w:r w:rsidR="00E74FA7">
                <w:rPr>
                  <w:rFonts w:eastAsia="Times New Roman"/>
                  <w:noProof/>
                </w:rPr>
                <w:t xml:space="preserve">osalevate </w:t>
              </w:r>
            </w:ins>
            <w:ins w:id="225" w:author="Aivi Kuivonen" w:date="2025-07-07T14:16:00Z">
              <w:r w:rsidRPr="00775F20">
                <w:rPr>
                  <w:rFonts w:eastAsia="Times New Roman"/>
                  <w:noProof/>
                </w:rPr>
                <w:t>kolmandate riikide kodanik</w:t>
              </w:r>
            </w:ins>
            <w:ins w:id="226" w:author="Aivi Kuivonen" w:date="2025-07-07T14:19:00Z">
              <w:r w:rsidR="00E74FA7">
                <w:rPr>
                  <w:rFonts w:eastAsia="Times New Roman"/>
                  <w:noProof/>
                </w:rPr>
                <w:t>e</w:t>
              </w:r>
            </w:ins>
            <w:ins w:id="227" w:author="Aivi Kuivonen" w:date="2025-07-07T14:16:00Z">
              <w:r w:rsidRPr="00775F20">
                <w:rPr>
                  <w:rFonts w:eastAsia="Times New Roman"/>
                  <w:noProof/>
                </w:rPr>
                <w:t xml:space="preserve"> </w:t>
              </w:r>
            </w:ins>
            <w:ins w:id="228" w:author="Aivi Kuivonen" w:date="2025-07-07T14:20:00Z">
              <w:r w:rsidR="00E74FA7">
                <w:rPr>
                  <w:rFonts w:eastAsia="Times New Roman"/>
                  <w:noProof/>
                </w:rPr>
                <w:t>majutamiseks</w:t>
              </w:r>
            </w:ins>
            <w:ins w:id="229" w:author="Aivi Kuivonen" w:date="2025-07-07T14:19:00Z">
              <w:r w:rsidR="00E74FA7">
                <w:rPr>
                  <w:rFonts w:eastAsia="Times New Roman"/>
                  <w:noProof/>
                </w:rPr>
                <w:t>.</w:t>
              </w:r>
            </w:ins>
            <w:ins w:id="230" w:author="Aivi Kuivonen" w:date="2025-07-07T14:16:00Z">
              <w:r w:rsidRPr="00775F20">
                <w:rPr>
                  <w:rFonts w:eastAsia="Times New Roman"/>
                  <w:noProof/>
                </w:rPr>
                <w:t xml:space="preserve"> </w:t>
              </w:r>
            </w:ins>
          </w:p>
          <w:p w14:paraId="4002C2CF" w14:textId="7A7F9CA2" w:rsidR="00775F20" w:rsidRPr="00521410" w:rsidRDefault="00775F20" w:rsidP="00775F20">
            <w:pPr>
              <w:spacing w:after="80"/>
              <w:rPr>
                <w:rFonts w:eastAsia="Times New Roman"/>
                <w:noProof/>
              </w:rPr>
            </w:pPr>
            <w:ins w:id="231" w:author="Aivi Kuivonen" w:date="2025-07-07T14:16:00Z">
              <w:r w:rsidRPr="00775F20">
                <w:rPr>
                  <w:rFonts w:eastAsia="Times New Roman"/>
                  <w:noProof/>
                </w:rPr>
                <w:t xml:space="preserve">Osa pakti eraldisest kasutatakse ka IT-arendusteks, et võimaldada taustakontrolli ja sujuvat ning usaldusväärset andmevahetust riiklike ametiasutuste vahel. See hõlmab ILLEGAALi ja RAKSi vahelise ühenduvuse arendamist automatiseeritud dokumentide jagamiseks, kohtute e-toimikute süsteemi </w:t>
              </w:r>
            </w:ins>
            <w:ins w:id="232" w:author="Aivi Kuivonen" w:date="2025-07-07T14:23:00Z">
              <w:r w:rsidR="00E74FA7" w:rsidRPr="00775F20">
                <w:rPr>
                  <w:rFonts w:eastAsia="Times New Roman"/>
                  <w:noProof/>
                </w:rPr>
                <w:t>liidese loomist</w:t>
              </w:r>
              <w:r w:rsidR="00E74FA7">
                <w:rPr>
                  <w:rFonts w:eastAsia="Times New Roman"/>
                  <w:noProof/>
                </w:rPr>
                <w:t xml:space="preserve"> </w:t>
              </w:r>
            </w:ins>
            <w:ins w:id="233" w:author="Aivi Kuivonen" w:date="2025-07-07T14:16:00Z">
              <w:r w:rsidRPr="00775F20">
                <w:rPr>
                  <w:rFonts w:eastAsia="Times New Roman"/>
                  <w:noProof/>
                </w:rPr>
                <w:t>RAKSi ja ILLEGAALi</w:t>
              </w:r>
            </w:ins>
            <w:ins w:id="234" w:author="Aivi Kuivonen" w:date="2025-07-07T14:23:00Z">
              <w:r w:rsidR="00E74FA7">
                <w:rPr>
                  <w:rFonts w:eastAsia="Times New Roman"/>
                  <w:noProof/>
                </w:rPr>
                <w:t>ga</w:t>
              </w:r>
            </w:ins>
            <w:ins w:id="235" w:author="Aivi Kuivonen" w:date="2025-07-07T14:24:00Z">
              <w:r w:rsidR="00E74FA7">
                <w:rPr>
                  <w:rFonts w:eastAsia="Times New Roman"/>
                  <w:noProof/>
                </w:rPr>
                <w:t xml:space="preserve"> ning </w:t>
              </w:r>
              <w:r w:rsidR="00E74FA7" w:rsidRPr="00775F20">
                <w:rPr>
                  <w:rFonts w:eastAsia="Times New Roman"/>
                  <w:noProof/>
                </w:rPr>
                <w:t>tõlkemooduli väljatöötamist</w:t>
              </w:r>
              <w:r w:rsidR="00E74FA7">
                <w:rPr>
                  <w:rFonts w:eastAsia="Times New Roman"/>
                  <w:noProof/>
                </w:rPr>
                <w:t xml:space="preserve">. Kõiki </w:t>
              </w:r>
            </w:ins>
            <w:ins w:id="236" w:author="Aivi Kuivonen" w:date="2025-07-07T14:25:00Z">
              <w:r w:rsidR="00E74FA7">
                <w:rPr>
                  <w:rFonts w:eastAsia="Times New Roman"/>
                  <w:noProof/>
                </w:rPr>
                <w:t xml:space="preserve">nimetatud </w:t>
              </w:r>
            </w:ins>
            <w:ins w:id="237" w:author="Aivi Kuivonen" w:date="2025-07-07T14:24:00Z">
              <w:r w:rsidR="00E74FA7">
                <w:rPr>
                  <w:rFonts w:eastAsia="Times New Roman"/>
                  <w:noProof/>
                </w:rPr>
                <w:t>süsteeme ja mooduleid kasutavad</w:t>
              </w:r>
              <w:r w:rsidR="00E74FA7" w:rsidRPr="00775F20">
                <w:rPr>
                  <w:rFonts w:eastAsia="Times New Roman"/>
                  <w:noProof/>
                </w:rPr>
                <w:t xml:space="preserve"> </w:t>
              </w:r>
            </w:ins>
            <w:ins w:id="238" w:author="Aivi Kuivonen" w:date="2025-07-07T14:16:00Z">
              <w:r w:rsidRPr="00775F20">
                <w:rPr>
                  <w:rFonts w:eastAsia="Times New Roman"/>
                  <w:noProof/>
                </w:rPr>
                <w:t>piirivalvuri</w:t>
              </w:r>
            </w:ins>
            <w:ins w:id="239" w:author="Aivi Kuivonen" w:date="2025-07-07T14:24:00Z">
              <w:r w:rsidR="00E74FA7">
                <w:rPr>
                  <w:rFonts w:eastAsia="Times New Roman"/>
                  <w:noProof/>
                </w:rPr>
                <w:t>d</w:t>
              </w:r>
            </w:ins>
            <w:ins w:id="240" w:author="Aivi Kuivonen" w:date="2025-07-07T14:16:00Z">
              <w:r w:rsidRPr="00775F20">
                <w:rPr>
                  <w:rFonts w:eastAsia="Times New Roman"/>
                  <w:noProof/>
                </w:rPr>
                <w:t xml:space="preserve"> </w:t>
              </w:r>
            </w:ins>
            <w:ins w:id="241" w:author="Aivi Kuivonen" w:date="2025-07-07T14:25:00Z">
              <w:r w:rsidR="00E74FA7">
                <w:rPr>
                  <w:rFonts w:eastAsia="Times New Roman"/>
                  <w:noProof/>
                </w:rPr>
                <w:t>ning nendes viiakse läbi kõiki</w:t>
              </w:r>
            </w:ins>
            <w:ins w:id="242" w:author="Aivi Kuivonen" w:date="2025-07-07T14:16:00Z">
              <w:r w:rsidRPr="00775F20">
                <w:rPr>
                  <w:rFonts w:eastAsia="Times New Roman"/>
                  <w:noProof/>
                </w:rPr>
                <w:t xml:space="preserve"> paktiga seotud menetlusi.</w:t>
              </w:r>
            </w:ins>
          </w:p>
          <w:bookmarkEnd w:id="187"/>
          <w:p w14:paraId="248C3F8D" w14:textId="6FD19665" w:rsidR="00E12D0B" w:rsidRPr="00521410" w:rsidRDefault="00E12D0B" w:rsidP="00C30D65">
            <w:pPr>
              <w:spacing w:after="80"/>
              <w:rPr>
                <w:rFonts w:eastAsia="Times New Roman"/>
                <w:noProof/>
              </w:rPr>
            </w:pPr>
            <w:r w:rsidRPr="00521410">
              <w:rPr>
                <w:rFonts w:eastAsia="Times New Roman"/>
                <w:noProof/>
              </w:rPr>
              <w:t xml:space="preserve">EUROSURi süsteem areneb pidevalt. </w:t>
            </w:r>
            <w:r w:rsidR="00C51A97">
              <w:rPr>
                <w:rFonts w:eastAsia="Times New Roman"/>
                <w:noProof/>
              </w:rPr>
              <w:t xml:space="preserve">EUROSURi ülesanne on suurendada piiripunktides </w:t>
            </w:r>
            <w:r w:rsidRPr="00521410">
              <w:rPr>
                <w:rFonts w:eastAsia="Times New Roman"/>
                <w:noProof/>
              </w:rPr>
              <w:t>tolliasutuste ja piirivalveametnike koostööd ning</w:t>
            </w:r>
            <w:r w:rsidR="00E74FA7">
              <w:rPr>
                <w:rFonts w:eastAsia="Times New Roman"/>
                <w:noProof/>
              </w:rPr>
              <w:t xml:space="preserve"> </w:t>
            </w:r>
            <w:r w:rsidRPr="00521410">
              <w:rPr>
                <w:rFonts w:eastAsia="Times New Roman"/>
                <w:noProof/>
              </w:rPr>
              <w:t xml:space="preserve">teabevahetust Läti, Leedu ja Soome piirivalveasutustega. Eesti </w:t>
            </w:r>
            <w:r w:rsidR="005B2F88">
              <w:rPr>
                <w:rFonts w:eastAsia="Times New Roman"/>
                <w:noProof/>
              </w:rPr>
              <w:t>aitab töötada</w:t>
            </w:r>
            <w:r w:rsidRPr="00521410">
              <w:rPr>
                <w:rFonts w:eastAsia="Times New Roman"/>
                <w:noProof/>
              </w:rPr>
              <w:t xml:space="preserve"> ELi tasandil </w:t>
            </w:r>
            <w:r w:rsidR="005B2F88">
              <w:rPr>
                <w:rFonts w:eastAsia="Times New Roman"/>
                <w:noProof/>
              </w:rPr>
              <w:t xml:space="preserve">aktiivselt välja </w:t>
            </w:r>
            <w:r w:rsidRPr="00521410">
              <w:rPr>
                <w:rFonts w:eastAsia="Times New Roman"/>
                <w:noProof/>
              </w:rPr>
              <w:t>olukorrateadlikkuse parandamise süsteemi. Riiklikul</w:t>
            </w:r>
            <w:r w:rsidR="00C51A97">
              <w:rPr>
                <w:rFonts w:eastAsia="Times New Roman"/>
                <w:noProof/>
              </w:rPr>
              <w:t>t</w:t>
            </w:r>
            <w:r w:rsidRPr="00521410">
              <w:rPr>
                <w:rFonts w:eastAsia="Times New Roman"/>
                <w:noProof/>
              </w:rPr>
              <w:t xml:space="preserve"> keskendutakse IT-süsteemide arendamisele koos asutuste ja ministeeriumidega, toetades seeläbi teabevahetust ja koostööd ametiasutuste vahel. </w:t>
            </w:r>
            <w:r w:rsidR="00C51A97">
              <w:rPr>
                <w:rFonts w:eastAsia="Times New Roman"/>
                <w:noProof/>
              </w:rPr>
              <w:t>EUROSURi edasiarendus</w:t>
            </w:r>
            <w:r w:rsidRPr="00521410">
              <w:rPr>
                <w:rFonts w:eastAsia="Times New Roman"/>
                <w:noProof/>
              </w:rPr>
              <w:t xml:space="preserve"> pea</w:t>
            </w:r>
            <w:r w:rsidR="005B2F88">
              <w:rPr>
                <w:rFonts w:eastAsia="Times New Roman"/>
                <w:noProof/>
              </w:rPr>
              <w:t>b</w:t>
            </w:r>
            <w:r w:rsidR="00B9085F">
              <w:rPr>
                <w:rFonts w:eastAsia="Times New Roman"/>
                <w:noProof/>
              </w:rPr>
              <w:t xml:space="preserve"> olema</w:t>
            </w:r>
            <w:r w:rsidRPr="00521410">
              <w:rPr>
                <w:rFonts w:eastAsia="Times New Roman"/>
                <w:noProof/>
              </w:rPr>
              <w:t xml:space="preserve"> kooskõlas Schengeni piirieeskirja</w:t>
            </w:r>
            <w:r w:rsidR="008F7075">
              <w:rPr>
                <w:rFonts w:eastAsia="Times New Roman"/>
                <w:noProof/>
              </w:rPr>
              <w:t>de</w:t>
            </w:r>
            <w:r w:rsidRPr="00521410">
              <w:rPr>
                <w:rFonts w:eastAsia="Times New Roman"/>
                <w:noProof/>
              </w:rPr>
              <w:t xml:space="preserve"> ja muude EUROSURi käsitlevate õigusaktidega, mille eesmärk on parandada koostalitlusvõimet.</w:t>
            </w:r>
            <w:ins w:id="243" w:author="Aivi Kuivonen" w:date="2025-07-07T14:28:00Z">
              <w:r w:rsidR="00E74FA7">
                <w:rPr>
                  <w:rFonts w:eastAsia="Times New Roman"/>
                  <w:noProof/>
                </w:rPr>
                <w:t xml:space="preserve"> Kui IT-süsteemide arendamiseks kasutatakse riigieelarvet, siis BMVI </w:t>
              </w:r>
            </w:ins>
            <w:ins w:id="244" w:author="Aivi Kuivonen" w:date="2025-07-07T14:30:00Z">
              <w:r w:rsidR="00FA1250">
                <w:rPr>
                  <w:rFonts w:eastAsia="Times New Roman"/>
                  <w:noProof/>
                </w:rPr>
                <w:t>toel soetatakse</w:t>
              </w:r>
            </w:ins>
            <w:ins w:id="245" w:author="Aivi Kuivonen" w:date="2025-07-07T14:29:00Z">
              <w:r w:rsidR="00E74FA7">
                <w:rPr>
                  <w:rFonts w:eastAsia="Times New Roman"/>
                  <w:noProof/>
                </w:rPr>
                <w:t xml:space="preserve"> juhtimiskeskuste</w:t>
              </w:r>
            </w:ins>
            <w:ins w:id="246" w:author="Aivi Kuivonen" w:date="2025-07-07T14:30:00Z">
              <w:r w:rsidR="00FA1250">
                <w:rPr>
                  <w:rFonts w:eastAsia="Times New Roman"/>
                  <w:noProof/>
                </w:rPr>
                <w:t>sse</w:t>
              </w:r>
            </w:ins>
            <w:ins w:id="247" w:author="Aivi Kuivonen" w:date="2025-07-07T14:29:00Z">
              <w:r w:rsidR="00FA1250">
                <w:rPr>
                  <w:rFonts w:eastAsia="Times New Roman"/>
                  <w:noProof/>
                </w:rPr>
                <w:t xml:space="preserve"> seadm</w:t>
              </w:r>
            </w:ins>
            <w:ins w:id="248" w:author="Aivi Kuivonen" w:date="2025-07-07T14:30:00Z">
              <w:r w:rsidR="00FA1250">
                <w:rPr>
                  <w:rFonts w:eastAsia="Times New Roman"/>
                  <w:noProof/>
                </w:rPr>
                <w:t>eid</w:t>
              </w:r>
            </w:ins>
            <w:ins w:id="249" w:author="Aivi Kuivonen" w:date="2025-07-07T14:29:00Z">
              <w:r w:rsidR="00FA1250">
                <w:rPr>
                  <w:rFonts w:eastAsia="Times New Roman"/>
                  <w:noProof/>
                </w:rPr>
                <w:t xml:space="preserve"> (nt monitorid ja juhtimiskonsoolid)</w:t>
              </w:r>
            </w:ins>
            <w:ins w:id="250" w:author="Aivi Kuivonen" w:date="2025-07-07T14:30:00Z">
              <w:r w:rsidR="00FA1250">
                <w:rPr>
                  <w:rFonts w:eastAsia="Times New Roman"/>
                  <w:noProof/>
                </w:rPr>
                <w:t>.</w:t>
              </w:r>
            </w:ins>
          </w:p>
          <w:p w14:paraId="4D7F7243" w14:textId="453C7329" w:rsidR="00E12D0B" w:rsidRPr="00521410" w:rsidRDefault="00E12D0B" w:rsidP="00C30D65">
            <w:pPr>
              <w:spacing w:after="80"/>
              <w:rPr>
                <w:rFonts w:eastAsia="Times New Roman"/>
                <w:noProof/>
              </w:rPr>
            </w:pPr>
            <w:r w:rsidRPr="00521410">
              <w:rPr>
                <w:rFonts w:eastAsia="Times New Roman"/>
                <w:noProof/>
              </w:rPr>
              <w:lastRenderedPageBreak/>
              <w:t xml:space="preserve">Alates 1. oktoobrist 2014 tegutseb </w:t>
            </w:r>
            <w:r w:rsidR="005B2F88">
              <w:rPr>
                <w:rFonts w:eastAsia="Times New Roman"/>
                <w:noProof/>
              </w:rPr>
              <w:t>riiklik koordinatsioonikeskus</w:t>
            </w:r>
            <w:r w:rsidRPr="00521410">
              <w:rPr>
                <w:rFonts w:eastAsia="Times New Roman"/>
                <w:noProof/>
              </w:rPr>
              <w:t xml:space="preserve"> PPA ühtse kontaktpunktina. Lisaks riiklikule koordinatsioonikeskusele </w:t>
            </w:r>
            <w:r w:rsidR="00A878F3">
              <w:rPr>
                <w:rFonts w:eastAsia="Times New Roman"/>
                <w:noProof/>
              </w:rPr>
              <w:t>on kontaktpunkt</w:t>
            </w:r>
            <w:r w:rsidR="00A878F3" w:rsidRPr="001542D7">
              <w:rPr>
                <w:rFonts w:eastAsia="Times New Roman"/>
                <w:noProof/>
              </w:rPr>
              <w:t>is</w:t>
            </w:r>
            <w:r w:rsidR="00A878F3">
              <w:rPr>
                <w:rFonts w:eastAsia="Times New Roman"/>
                <w:noProof/>
              </w:rPr>
              <w:t xml:space="preserve"> </w:t>
            </w:r>
            <w:r w:rsidRPr="00521410">
              <w:rPr>
                <w:rFonts w:eastAsia="Times New Roman"/>
                <w:noProof/>
              </w:rPr>
              <w:t>ka SIRENE büroo, Europol</w:t>
            </w:r>
            <w:r w:rsidR="005B2F88">
              <w:rPr>
                <w:rFonts w:eastAsia="Times New Roman"/>
                <w:noProof/>
              </w:rPr>
              <w:t>i riiklik üksus</w:t>
            </w:r>
            <w:r w:rsidRPr="00521410">
              <w:rPr>
                <w:rFonts w:eastAsia="Times New Roman"/>
                <w:noProof/>
              </w:rPr>
              <w:t>, Interpol</w:t>
            </w:r>
            <w:r w:rsidR="005B2F88">
              <w:rPr>
                <w:rFonts w:eastAsia="Times New Roman"/>
                <w:noProof/>
              </w:rPr>
              <w:t>i riiklik keskbüroo</w:t>
            </w:r>
            <w:r w:rsidRPr="00521410">
              <w:rPr>
                <w:rFonts w:eastAsia="Times New Roman"/>
                <w:noProof/>
              </w:rPr>
              <w:t xml:space="preserve">, Prümi </w:t>
            </w:r>
            <w:r w:rsidR="005B2F88">
              <w:rPr>
                <w:rFonts w:eastAsia="Times New Roman"/>
                <w:noProof/>
              </w:rPr>
              <w:t xml:space="preserve">lepingu </w:t>
            </w:r>
            <w:r w:rsidRPr="00521410">
              <w:rPr>
                <w:rFonts w:eastAsia="Times New Roman"/>
                <w:noProof/>
              </w:rPr>
              <w:t>riiklik kontakt</w:t>
            </w:r>
            <w:r w:rsidR="005B2F88">
              <w:rPr>
                <w:rFonts w:eastAsia="Times New Roman"/>
                <w:noProof/>
              </w:rPr>
              <w:t>punkt</w:t>
            </w:r>
            <w:r w:rsidR="00477B5E">
              <w:rPr>
                <w:rFonts w:eastAsia="Times New Roman"/>
                <w:noProof/>
              </w:rPr>
              <w:t xml:space="preserve"> ja</w:t>
            </w:r>
            <w:r w:rsidRPr="00521410">
              <w:rPr>
                <w:rFonts w:eastAsia="Times New Roman"/>
                <w:noProof/>
              </w:rPr>
              <w:t xml:space="preserve"> F</w:t>
            </w:r>
            <w:r w:rsidR="005B2F88">
              <w:rPr>
                <w:rFonts w:eastAsia="Times New Roman"/>
                <w:noProof/>
              </w:rPr>
              <w:t>rontex</w:t>
            </w:r>
            <w:r w:rsidR="00A878F3">
              <w:rPr>
                <w:rFonts w:eastAsia="Times New Roman"/>
                <w:noProof/>
              </w:rPr>
              <w:t>i</w:t>
            </w:r>
            <w:r w:rsidRPr="00521410">
              <w:rPr>
                <w:rFonts w:eastAsia="Times New Roman"/>
                <w:noProof/>
              </w:rPr>
              <w:t xml:space="preserve"> </w:t>
            </w:r>
            <w:r w:rsidR="005B2F88">
              <w:rPr>
                <w:rFonts w:eastAsia="Times New Roman"/>
                <w:noProof/>
              </w:rPr>
              <w:t>riiklik kontaktpunkt</w:t>
            </w:r>
            <w:r w:rsidRPr="00521410">
              <w:rPr>
                <w:rFonts w:eastAsia="Times New Roman"/>
                <w:noProof/>
              </w:rPr>
              <w:t xml:space="preserve">. Selline lahendus </w:t>
            </w:r>
            <w:r w:rsidR="00A878F3">
              <w:rPr>
                <w:rFonts w:eastAsia="Times New Roman"/>
                <w:noProof/>
              </w:rPr>
              <w:t xml:space="preserve">annab </w:t>
            </w:r>
            <w:r w:rsidRPr="00521410">
              <w:rPr>
                <w:rFonts w:eastAsia="Times New Roman"/>
                <w:noProof/>
              </w:rPr>
              <w:t>juurdepääsu paljudele asjakohastele riiklikele ja rahvusvahelistele õiguskaitse andmebaasidele</w:t>
            </w:r>
            <w:r w:rsidR="00A878F3">
              <w:rPr>
                <w:rFonts w:eastAsia="Times New Roman"/>
                <w:noProof/>
              </w:rPr>
              <w:t>, võimaldades tiheda</w:t>
            </w:r>
            <w:r w:rsidR="0067040E">
              <w:rPr>
                <w:rFonts w:eastAsia="Times New Roman"/>
                <w:noProof/>
              </w:rPr>
              <w:t>t</w:t>
            </w:r>
            <w:r w:rsidR="00A878F3">
              <w:rPr>
                <w:rFonts w:eastAsia="Times New Roman"/>
                <w:noProof/>
              </w:rPr>
              <w:t xml:space="preserve"> teabevahetus</w:t>
            </w:r>
            <w:r w:rsidR="0067040E">
              <w:rPr>
                <w:rFonts w:eastAsia="Times New Roman"/>
                <w:noProof/>
              </w:rPr>
              <w:t>t</w:t>
            </w:r>
            <w:r w:rsidR="00A878F3">
              <w:rPr>
                <w:rFonts w:eastAsia="Times New Roman"/>
                <w:noProof/>
              </w:rPr>
              <w:t xml:space="preserve"> </w:t>
            </w:r>
            <w:r w:rsidRPr="00521410">
              <w:rPr>
                <w:rFonts w:eastAsia="Times New Roman"/>
                <w:noProof/>
              </w:rPr>
              <w:t>pädevate riiklike ja rahvusvaheliste asutuste</w:t>
            </w:r>
            <w:r w:rsidR="00A878F3">
              <w:rPr>
                <w:rFonts w:eastAsia="Times New Roman"/>
                <w:noProof/>
              </w:rPr>
              <w:t>ga.</w:t>
            </w:r>
            <w:r w:rsidRPr="00521410">
              <w:rPr>
                <w:rFonts w:eastAsia="Times New Roman"/>
                <w:noProof/>
              </w:rPr>
              <w:t xml:space="preserve"> Riiklik koordinatsioonikeskus edastab EUROSURi riikliku olukorrapildi</w:t>
            </w:r>
            <w:r w:rsidR="005B2F88">
              <w:rPr>
                <w:rFonts w:eastAsia="Times New Roman"/>
                <w:noProof/>
              </w:rPr>
              <w:t xml:space="preserve"> ja </w:t>
            </w:r>
            <w:r w:rsidRPr="00521410">
              <w:rPr>
                <w:rFonts w:eastAsia="Times New Roman"/>
                <w:noProof/>
              </w:rPr>
              <w:t xml:space="preserve">Euroopa olukorrapildi kõigile PPA </w:t>
            </w:r>
            <w:r w:rsidR="00A878F3">
              <w:rPr>
                <w:rFonts w:eastAsia="Times New Roman"/>
                <w:noProof/>
              </w:rPr>
              <w:t xml:space="preserve">asjaomastele </w:t>
            </w:r>
            <w:r w:rsidRPr="00521410">
              <w:rPr>
                <w:rFonts w:eastAsia="Times New Roman"/>
                <w:noProof/>
              </w:rPr>
              <w:t xml:space="preserve">politseiüksustele ja teistele riiklikele asutustele, nagu Maksu- ja Tolliamet, Kaitseministeerium, </w:t>
            </w:r>
            <w:r w:rsidR="00A878F3">
              <w:rPr>
                <w:rFonts w:eastAsia="Times New Roman"/>
                <w:noProof/>
              </w:rPr>
              <w:t>V</w:t>
            </w:r>
            <w:r w:rsidRPr="00521410">
              <w:rPr>
                <w:rFonts w:eastAsia="Times New Roman"/>
                <w:noProof/>
              </w:rPr>
              <w:t xml:space="preserve">älisministeerium, </w:t>
            </w:r>
            <w:r w:rsidR="00A878F3">
              <w:rPr>
                <w:rFonts w:eastAsia="Times New Roman"/>
                <w:noProof/>
              </w:rPr>
              <w:t>S</w:t>
            </w:r>
            <w:r w:rsidRPr="00521410">
              <w:rPr>
                <w:rFonts w:eastAsia="Times New Roman"/>
                <w:noProof/>
              </w:rPr>
              <w:t xml:space="preserve">iseministeerium, </w:t>
            </w:r>
            <w:r w:rsidR="00A878F3">
              <w:rPr>
                <w:rFonts w:eastAsia="Times New Roman"/>
                <w:noProof/>
              </w:rPr>
              <w:t>K</w:t>
            </w:r>
            <w:r w:rsidRPr="00521410">
              <w:rPr>
                <w:rFonts w:eastAsia="Times New Roman"/>
                <w:noProof/>
              </w:rPr>
              <w:t>aitsevägi, Europol ja SIRENE büroo.</w:t>
            </w:r>
            <w:r w:rsidR="0072518B">
              <w:rPr>
                <w:rFonts w:eastAsia="Times New Roman"/>
                <w:noProof/>
              </w:rPr>
              <w:t xml:space="preserve"> </w:t>
            </w:r>
            <w:del w:id="251" w:author="Aivi Kuivonen" w:date="2025-07-07T14:27:00Z">
              <w:r w:rsidR="0072518B" w:rsidDel="00E74FA7">
                <w:rPr>
                  <w:rFonts w:eastAsia="Times New Roman"/>
                  <w:noProof/>
                </w:rPr>
                <w:delText>BMVI toel renoveeritakse ja möbleeritakse osaliselt Kagu-Eesti juhtimiskeskuse ruumid.</w:delText>
              </w:r>
            </w:del>
            <w:ins w:id="252" w:author="Aivi Kuivonen" w:date="2025-07-07T14:32:00Z">
              <w:r w:rsidR="00635142">
                <w:rPr>
                  <w:rFonts w:eastAsia="Times New Roman"/>
                  <w:noProof/>
                </w:rPr>
                <w:t xml:space="preserve"> Luhamaa juhtimis</w:t>
              </w:r>
            </w:ins>
            <w:ins w:id="253" w:author="Aivi Kuivonen" w:date="2025-07-07T14:33:00Z">
              <w:r w:rsidR="00635142">
                <w:rPr>
                  <w:rFonts w:eastAsia="Times New Roman"/>
                  <w:noProof/>
                </w:rPr>
                <w:t>punkti renoveerimistööd rahastatakse riigiee</w:t>
              </w:r>
            </w:ins>
            <w:ins w:id="254" w:author="Aivi Kuivonen" w:date="2025-07-14T08:49:00Z">
              <w:r w:rsidR="004B7570">
                <w:rPr>
                  <w:rFonts w:eastAsia="Times New Roman"/>
                  <w:noProof/>
                </w:rPr>
                <w:t>l</w:t>
              </w:r>
            </w:ins>
            <w:ins w:id="255" w:author="Aivi Kuivonen" w:date="2025-07-07T14:33:00Z">
              <w:r w:rsidR="00635142">
                <w:rPr>
                  <w:rFonts w:eastAsia="Times New Roman"/>
                  <w:noProof/>
                </w:rPr>
                <w:t>a</w:t>
              </w:r>
            </w:ins>
            <w:ins w:id="256" w:author="Aivi Kuivonen" w:date="2025-07-14T08:49:00Z">
              <w:r w:rsidR="004B7570">
                <w:rPr>
                  <w:rFonts w:eastAsia="Times New Roman"/>
                  <w:noProof/>
                </w:rPr>
                <w:t>r</w:t>
              </w:r>
            </w:ins>
            <w:ins w:id="257" w:author="Aivi Kuivonen" w:date="2025-07-07T14:33:00Z">
              <w:r w:rsidR="00635142">
                <w:rPr>
                  <w:rFonts w:eastAsia="Times New Roman"/>
                  <w:noProof/>
                </w:rPr>
                <w:t xml:space="preserve">vest. BMVist toetatakse </w:t>
              </w:r>
            </w:ins>
            <w:ins w:id="258" w:author="Aivi Kuivonen" w:date="2025-07-07T14:34:00Z">
              <w:r w:rsidR="00635142">
                <w:rPr>
                  <w:rFonts w:eastAsia="Times New Roman"/>
                  <w:noProof/>
                </w:rPr>
                <w:t>projekteerimistöid ning järelevalvet.</w:t>
              </w:r>
            </w:ins>
          </w:p>
          <w:p w14:paraId="358BF732" w14:textId="7B58D064" w:rsidR="00E12D0B" w:rsidRPr="00A17036" w:rsidRDefault="00E12D0B" w:rsidP="00672254">
            <w:pPr>
              <w:keepNext/>
              <w:keepLines/>
              <w:spacing w:after="80"/>
              <w:rPr>
                <w:rFonts w:eastAsia="Times New Roman"/>
                <w:b/>
                <w:bCs/>
                <w:noProof/>
              </w:rPr>
            </w:pPr>
            <w:r w:rsidRPr="00A17036">
              <w:rPr>
                <w:rFonts w:eastAsia="Times New Roman"/>
                <w:b/>
                <w:bCs/>
                <w:noProof/>
              </w:rPr>
              <w:t>•</w:t>
            </w:r>
            <w:r w:rsidR="00A17036">
              <w:rPr>
                <w:rFonts w:eastAsia="Times New Roman"/>
                <w:b/>
                <w:bCs/>
                <w:noProof/>
              </w:rPr>
              <w:t xml:space="preserve"> </w:t>
            </w:r>
            <w:r w:rsidR="00A17036" w:rsidRPr="00A17036">
              <w:rPr>
                <w:rFonts w:eastAsia="Times New Roman"/>
                <w:b/>
                <w:bCs/>
                <w:noProof/>
              </w:rPr>
              <w:t>Riigi tasandil koostöö tõhustamine piirikontrolli või piiril täidetavate ülesannete eest vastutavate riiklike ametiasutuste vahel ning tõhustatud koostöö liidu tasandil kas liikmesriikide vahel või ühelt poolt liikmesriikide ja</w:t>
            </w:r>
            <w:r w:rsidR="00A17036">
              <w:rPr>
                <w:rFonts w:eastAsia="Times New Roman"/>
                <w:b/>
                <w:bCs/>
                <w:noProof/>
              </w:rPr>
              <w:t xml:space="preserve"> </w:t>
            </w:r>
            <w:r w:rsidR="00A17036" w:rsidRPr="00A17036">
              <w:rPr>
                <w:rFonts w:eastAsia="Times New Roman"/>
                <w:b/>
                <w:bCs/>
                <w:noProof/>
              </w:rPr>
              <w:t>teiselt poolt asjaomaste liidu organite, ametite ja asutuste või kolmandate riikide vahel</w:t>
            </w:r>
          </w:p>
          <w:p w14:paraId="559703F1" w14:textId="59C6BD97" w:rsidR="00E12D0B" w:rsidRPr="00521410" w:rsidRDefault="00E12D0B" w:rsidP="00C30D65">
            <w:pPr>
              <w:spacing w:after="80"/>
              <w:rPr>
                <w:rFonts w:eastAsia="Times New Roman"/>
                <w:noProof/>
              </w:rPr>
            </w:pPr>
            <w:r w:rsidRPr="00521410">
              <w:rPr>
                <w:rFonts w:eastAsia="Times New Roman"/>
                <w:noProof/>
              </w:rPr>
              <w:t xml:space="preserve">Eesti osaleb ühistes </w:t>
            </w:r>
            <w:r w:rsidR="0067040E">
              <w:rPr>
                <w:rFonts w:eastAsia="Times New Roman"/>
                <w:noProof/>
              </w:rPr>
              <w:t xml:space="preserve">ELi </w:t>
            </w:r>
            <w:r w:rsidRPr="00521410">
              <w:rPr>
                <w:rFonts w:eastAsia="Times New Roman"/>
                <w:noProof/>
              </w:rPr>
              <w:t>uurimisrühmades ja operatsioonides, mis keskenduvad piiriülese kuritegevuse avastamisele ja uurimisele kahe- või mitmepoolse</w:t>
            </w:r>
            <w:r w:rsidR="00272BC9">
              <w:rPr>
                <w:rFonts w:eastAsia="Times New Roman"/>
                <w:noProof/>
              </w:rPr>
              <w:t>lt</w:t>
            </w:r>
            <w:r w:rsidRPr="00521410">
              <w:rPr>
                <w:rFonts w:eastAsia="Times New Roman"/>
                <w:noProof/>
              </w:rPr>
              <w:t xml:space="preserve"> või ELi ametite kaudu. </w:t>
            </w:r>
            <w:r w:rsidR="00477B5E">
              <w:rPr>
                <w:rFonts w:eastAsia="Times New Roman"/>
                <w:noProof/>
              </w:rPr>
              <w:t>Oluline</w:t>
            </w:r>
            <w:r w:rsidR="00477B5E" w:rsidRPr="00521410">
              <w:rPr>
                <w:rFonts w:eastAsia="Times New Roman"/>
                <w:noProof/>
              </w:rPr>
              <w:t xml:space="preserve"> </w:t>
            </w:r>
            <w:r w:rsidRPr="00521410">
              <w:rPr>
                <w:rFonts w:eastAsia="Times New Roman"/>
                <w:noProof/>
              </w:rPr>
              <w:t>on pidev koostöö ELi liikmesriikide, Frontexi ja teiste ELi institutsioonidega, et suurendada ELi ja liikmesriikide piirihaldus</w:t>
            </w:r>
            <w:r w:rsidR="0067040E">
              <w:rPr>
                <w:rFonts w:eastAsia="Times New Roman"/>
                <w:noProof/>
              </w:rPr>
              <w:t>e võimet</w:t>
            </w:r>
            <w:r w:rsidRPr="00521410">
              <w:rPr>
                <w:rFonts w:eastAsia="Times New Roman"/>
                <w:noProof/>
              </w:rPr>
              <w:t xml:space="preserve">. </w:t>
            </w:r>
            <w:r w:rsidR="008F7075">
              <w:rPr>
                <w:rFonts w:eastAsia="Times New Roman"/>
                <w:noProof/>
              </w:rPr>
              <w:t>Tähtis</w:t>
            </w:r>
            <w:r w:rsidR="0067040E">
              <w:rPr>
                <w:rFonts w:eastAsia="Times New Roman"/>
                <w:noProof/>
              </w:rPr>
              <w:t xml:space="preserve"> on </w:t>
            </w:r>
            <w:r w:rsidR="008F7075">
              <w:rPr>
                <w:rFonts w:eastAsia="Times New Roman"/>
                <w:noProof/>
              </w:rPr>
              <w:t xml:space="preserve">ka </w:t>
            </w:r>
            <w:r w:rsidR="0067040E">
              <w:rPr>
                <w:rFonts w:eastAsia="Times New Roman"/>
                <w:noProof/>
              </w:rPr>
              <w:t>p</w:t>
            </w:r>
            <w:r w:rsidRPr="00521410">
              <w:rPr>
                <w:rFonts w:eastAsia="Times New Roman"/>
                <w:noProof/>
              </w:rPr>
              <w:t xml:space="preserve">idev koostöö piirihalduse eest vastutavate asutustega, nagu Maksu- ja Tolliamet, </w:t>
            </w:r>
            <w:r w:rsidR="008F7075">
              <w:rPr>
                <w:rFonts w:eastAsia="Times New Roman"/>
                <w:noProof/>
              </w:rPr>
              <w:t xml:space="preserve">Transpordiamet, </w:t>
            </w:r>
            <w:r w:rsidR="007C4EC1" w:rsidRPr="00521410">
              <w:rPr>
                <w:rFonts w:eastAsia="Times New Roman"/>
                <w:noProof/>
              </w:rPr>
              <w:t>Keskkonna</w:t>
            </w:r>
            <w:r w:rsidR="007C4EC1">
              <w:rPr>
                <w:rFonts w:eastAsia="Times New Roman"/>
                <w:noProof/>
              </w:rPr>
              <w:t>amet</w:t>
            </w:r>
            <w:r w:rsidRPr="00521410">
              <w:rPr>
                <w:rFonts w:eastAsia="Times New Roman"/>
                <w:noProof/>
              </w:rPr>
              <w:t>, Kaitsevägi</w:t>
            </w:r>
            <w:r w:rsidR="00272BC9">
              <w:rPr>
                <w:rFonts w:eastAsia="Times New Roman"/>
                <w:noProof/>
              </w:rPr>
              <w:t xml:space="preserve"> ja</w:t>
            </w:r>
            <w:r w:rsidRPr="00521410">
              <w:rPr>
                <w:rFonts w:eastAsia="Times New Roman"/>
                <w:noProof/>
              </w:rPr>
              <w:t xml:space="preserve"> Kaitseliit, et tagada kulutõhusus, vältida ülesannete kattumist ja </w:t>
            </w:r>
            <w:r w:rsidR="00272BC9">
              <w:rPr>
                <w:rFonts w:eastAsia="Times New Roman"/>
                <w:noProof/>
              </w:rPr>
              <w:t>ühendada</w:t>
            </w:r>
            <w:r w:rsidR="00272BC9" w:rsidRPr="00521410">
              <w:rPr>
                <w:rFonts w:eastAsia="Times New Roman"/>
                <w:noProof/>
              </w:rPr>
              <w:t xml:space="preserve"> </w:t>
            </w:r>
            <w:r w:rsidR="0067040E" w:rsidRPr="00521410">
              <w:rPr>
                <w:rFonts w:eastAsia="Times New Roman"/>
                <w:noProof/>
              </w:rPr>
              <w:t>välispiiri surve alla</w:t>
            </w:r>
            <w:r w:rsidR="0067040E">
              <w:rPr>
                <w:rFonts w:eastAsia="Times New Roman"/>
                <w:noProof/>
              </w:rPr>
              <w:t xml:space="preserve"> sattumisel jõude</w:t>
            </w:r>
            <w:r w:rsidRPr="00521410">
              <w:rPr>
                <w:rFonts w:eastAsia="Times New Roman"/>
                <w:noProof/>
              </w:rPr>
              <w:t>.</w:t>
            </w:r>
          </w:p>
          <w:p w14:paraId="7F600577" w14:textId="77777777" w:rsidR="00904AD9" w:rsidRDefault="00E12D0B" w:rsidP="00C30D65">
            <w:pPr>
              <w:spacing w:after="80"/>
              <w:rPr>
                <w:rFonts w:eastAsia="Times New Roman"/>
                <w:noProof/>
              </w:rPr>
            </w:pPr>
            <w:r w:rsidRPr="00521410">
              <w:rPr>
                <w:rFonts w:eastAsia="Times New Roman"/>
                <w:noProof/>
              </w:rPr>
              <w:t>PPA osaleb ELi töörühmade</w:t>
            </w:r>
            <w:r w:rsidR="00200C03">
              <w:rPr>
                <w:rFonts w:eastAsia="Times New Roman"/>
                <w:noProof/>
              </w:rPr>
              <w:t>s</w:t>
            </w:r>
            <w:r w:rsidRPr="00521410">
              <w:rPr>
                <w:rFonts w:eastAsia="Times New Roman"/>
                <w:noProof/>
              </w:rPr>
              <w:t xml:space="preserve"> ja teeb koostööd rahvusvaheliste organisatsioonidega, nagu Rahvusvaheline Migratsiooniorganisatsioon, OSCE</w:t>
            </w:r>
            <w:r w:rsidR="00200C03">
              <w:rPr>
                <w:rFonts w:eastAsia="Times New Roman"/>
                <w:noProof/>
              </w:rPr>
              <w:t xml:space="preserve"> ja</w:t>
            </w:r>
            <w:r w:rsidRPr="00521410">
              <w:rPr>
                <w:rFonts w:eastAsia="Times New Roman"/>
                <w:noProof/>
              </w:rPr>
              <w:t xml:space="preserve"> ÜRO Pagulaste Ülemvoliniku Amet, ning muudes asutustevahelise koostöö vormides</w:t>
            </w:r>
            <w:r w:rsidR="00200C03">
              <w:rPr>
                <w:rFonts w:eastAsia="Times New Roman"/>
                <w:noProof/>
              </w:rPr>
              <w:t>:</w:t>
            </w:r>
            <w:r w:rsidRPr="00521410">
              <w:rPr>
                <w:rFonts w:eastAsia="Times New Roman"/>
                <w:noProof/>
              </w:rPr>
              <w:t xml:space="preserve"> Läänemere piirkonna piirikontrollikoostöö, Läänemere rakkerühm </w:t>
            </w:r>
            <w:r w:rsidR="00200C03">
              <w:rPr>
                <w:rFonts w:eastAsia="Times New Roman"/>
                <w:noProof/>
              </w:rPr>
              <w:t>ja</w:t>
            </w:r>
            <w:r w:rsidRPr="00521410">
              <w:rPr>
                <w:rFonts w:eastAsia="Times New Roman"/>
                <w:noProof/>
              </w:rPr>
              <w:t xml:space="preserve"> Läänemere ministrite nõukogu.</w:t>
            </w:r>
          </w:p>
          <w:p w14:paraId="1D7F1908" w14:textId="1417428C" w:rsidR="00E12D0B" w:rsidRPr="00904AD9" w:rsidRDefault="0072518B" w:rsidP="00C30D65">
            <w:pPr>
              <w:spacing w:after="80"/>
              <w:rPr>
                <w:rFonts w:eastAsia="Times New Roman"/>
                <w:noProof/>
                <w:lang w:val="et-EE"/>
              </w:rPr>
            </w:pPr>
            <w:r>
              <w:rPr>
                <w:rFonts w:eastAsia="Times New Roman"/>
                <w:noProof/>
              </w:rPr>
              <w:t>BMVIst toetatakse Maksu- ja Tolliameti amentike</w:t>
            </w:r>
            <w:r w:rsidR="00B52C7B">
              <w:rPr>
                <w:rFonts w:eastAsia="Times New Roman"/>
                <w:noProof/>
              </w:rPr>
              <w:t xml:space="preserve"> </w:t>
            </w:r>
            <w:r w:rsidR="00672254">
              <w:rPr>
                <w:rFonts w:eastAsia="Times New Roman"/>
                <w:noProof/>
              </w:rPr>
              <w:t xml:space="preserve">esimese </w:t>
            </w:r>
            <w:r>
              <w:rPr>
                <w:rFonts w:eastAsia="Times New Roman"/>
                <w:noProof/>
              </w:rPr>
              <w:t xml:space="preserve">astme </w:t>
            </w:r>
            <w:ins w:id="259" w:author="Aivi Kuivonen" w:date="2025-07-18T10:16:00Z" w16du:dateUtc="2025-07-18T07:16:00Z">
              <w:r w:rsidR="00725536">
                <w:rPr>
                  <w:rFonts w:eastAsia="Times New Roman"/>
                  <w:noProof/>
                </w:rPr>
                <w:t>piiri</w:t>
              </w:r>
            </w:ins>
            <w:del w:id="260" w:author="Aivi Kuivonen" w:date="2025-07-18T10:16:00Z" w16du:dateUtc="2025-07-18T07:16:00Z">
              <w:r w:rsidDel="00725536">
                <w:rPr>
                  <w:rFonts w:eastAsia="Times New Roman"/>
                  <w:noProof/>
                </w:rPr>
                <w:delText>tolli</w:delText>
              </w:r>
            </w:del>
            <w:r>
              <w:rPr>
                <w:rFonts w:eastAsia="Times New Roman"/>
                <w:noProof/>
              </w:rPr>
              <w:t>kontrolli täiendkoolitusi.</w:t>
            </w:r>
          </w:p>
          <w:p w14:paraId="2FF011A3" w14:textId="46D79EE8" w:rsidR="00E12D0B" w:rsidRPr="00521410" w:rsidRDefault="00E12D0B" w:rsidP="00C30D65">
            <w:pPr>
              <w:spacing w:after="80"/>
              <w:rPr>
                <w:rFonts w:eastAsia="Times New Roman"/>
                <w:noProof/>
              </w:rPr>
            </w:pPr>
            <w:r w:rsidRPr="00521410">
              <w:rPr>
                <w:rFonts w:eastAsia="Times New Roman"/>
                <w:noProof/>
              </w:rPr>
              <w:t xml:space="preserve">• </w:t>
            </w:r>
            <w:r w:rsidR="00A17036" w:rsidRPr="00A17036">
              <w:rPr>
                <w:rFonts w:eastAsia="Times New Roman"/>
                <w:b/>
                <w:bCs/>
                <w:noProof/>
              </w:rPr>
              <w:t>Piirihalduse valdkonnas suuremahuliste IT-süsteemide ja eelkõige SISi, ETIASe, EESi ja Eurodaci loomine, käitamine ja hooldamine piirihalduse eesmärgil vastavalt liidu õigusele, sealhulgas selliste suuremahuliste IT-süsteemide ja nende sidetaristu koostalitlusvõime, ning meetmed andmete kvaliteedi ja teabe esitamise parandamisek</w:t>
            </w:r>
            <w:r w:rsidR="00200C03">
              <w:rPr>
                <w:rFonts w:eastAsia="Times New Roman"/>
                <w:b/>
                <w:bCs/>
                <w:noProof/>
              </w:rPr>
              <w:t>s</w:t>
            </w:r>
          </w:p>
          <w:p w14:paraId="5F90C0BC" w14:textId="6F9FCE7B" w:rsidR="00E12D0B" w:rsidRPr="00714061" w:rsidRDefault="00E12D0B" w:rsidP="00C30D65">
            <w:pPr>
              <w:spacing w:after="80"/>
              <w:rPr>
                <w:rFonts w:eastAsia="Times New Roman"/>
                <w:noProof/>
              </w:rPr>
            </w:pPr>
            <w:r w:rsidRPr="00714061">
              <w:rPr>
                <w:rFonts w:eastAsia="Times New Roman"/>
                <w:noProof/>
              </w:rPr>
              <w:t>ELi suuremahuliste IT-süsteemide</w:t>
            </w:r>
            <w:r w:rsidR="0072518B">
              <w:rPr>
                <w:rFonts w:eastAsia="Times New Roman"/>
                <w:noProof/>
              </w:rPr>
              <w:t xml:space="preserve"> </w:t>
            </w:r>
            <w:r w:rsidR="00AA75B4">
              <w:rPr>
                <w:rFonts w:eastAsia="Times New Roman"/>
                <w:noProof/>
              </w:rPr>
              <w:t xml:space="preserve">– </w:t>
            </w:r>
            <w:r w:rsidR="0072518B">
              <w:rPr>
                <w:rFonts w:eastAsia="Times New Roman"/>
                <w:noProof/>
              </w:rPr>
              <w:t>EES</w:t>
            </w:r>
            <w:r w:rsidR="00672254">
              <w:rPr>
                <w:rFonts w:eastAsia="Times New Roman"/>
                <w:noProof/>
              </w:rPr>
              <w:t>i,</w:t>
            </w:r>
            <w:r w:rsidR="0072518B">
              <w:rPr>
                <w:rFonts w:eastAsia="Times New Roman"/>
                <w:noProof/>
              </w:rPr>
              <w:t xml:space="preserve"> ETIAS</w:t>
            </w:r>
            <w:r w:rsidR="00672254">
              <w:rPr>
                <w:rFonts w:eastAsia="Times New Roman"/>
                <w:noProof/>
              </w:rPr>
              <w:t>e,</w:t>
            </w:r>
            <w:r w:rsidR="0072518B">
              <w:rPr>
                <w:rFonts w:eastAsia="Times New Roman"/>
                <w:noProof/>
              </w:rPr>
              <w:t xml:space="preserve"> </w:t>
            </w:r>
            <w:r w:rsidR="00017E8F">
              <w:rPr>
                <w:rFonts w:eastAsia="Times New Roman"/>
                <w:noProof/>
              </w:rPr>
              <w:t>SIS</w:t>
            </w:r>
            <w:r w:rsidR="00672254">
              <w:rPr>
                <w:rFonts w:eastAsia="Times New Roman"/>
                <w:noProof/>
              </w:rPr>
              <w:t xml:space="preserve">i ja </w:t>
            </w:r>
            <w:r w:rsidR="0072518B">
              <w:rPr>
                <w:rFonts w:eastAsia="Times New Roman"/>
                <w:noProof/>
              </w:rPr>
              <w:t>koo</w:t>
            </w:r>
            <w:r w:rsidR="004B7570">
              <w:rPr>
                <w:rFonts w:eastAsia="Times New Roman"/>
                <w:noProof/>
              </w:rPr>
              <w:t>s</w:t>
            </w:r>
            <w:r w:rsidR="0072518B">
              <w:rPr>
                <w:rFonts w:eastAsia="Times New Roman"/>
                <w:noProof/>
              </w:rPr>
              <w:t>talitlusvõime</w:t>
            </w:r>
            <w:r w:rsidR="00AA75B4">
              <w:rPr>
                <w:rFonts w:eastAsia="Times New Roman"/>
                <w:noProof/>
              </w:rPr>
              <w:t xml:space="preserve"> –</w:t>
            </w:r>
            <w:r w:rsidRPr="00714061">
              <w:rPr>
                <w:rFonts w:eastAsia="Times New Roman"/>
                <w:noProof/>
              </w:rPr>
              <w:t xml:space="preserve"> rakendamiseks tehakse koostööd eu-LISAga. IT-süsteemid</w:t>
            </w:r>
            <w:r w:rsidR="00714061">
              <w:rPr>
                <w:rFonts w:eastAsia="Times New Roman"/>
                <w:noProof/>
              </w:rPr>
              <w:t xml:space="preserve">e </w:t>
            </w:r>
            <w:r w:rsidR="007B2E05">
              <w:rPr>
                <w:rFonts w:eastAsia="Times New Roman"/>
                <w:noProof/>
              </w:rPr>
              <w:t>j</w:t>
            </w:r>
            <w:r w:rsidR="00714061">
              <w:rPr>
                <w:rFonts w:eastAsia="Times New Roman"/>
                <w:noProof/>
              </w:rPr>
              <w:t>ätkuarendus</w:t>
            </w:r>
            <w:r w:rsidRPr="00714061">
              <w:rPr>
                <w:rFonts w:eastAsia="Times New Roman"/>
                <w:noProof/>
              </w:rPr>
              <w:t xml:space="preserve"> tugine</w:t>
            </w:r>
            <w:r w:rsidR="00200C03">
              <w:rPr>
                <w:rFonts w:eastAsia="Times New Roman"/>
                <w:noProof/>
              </w:rPr>
              <w:t>b</w:t>
            </w:r>
            <w:r w:rsidRPr="00714061">
              <w:rPr>
                <w:rFonts w:eastAsia="Times New Roman"/>
                <w:noProof/>
              </w:rPr>
              <w:t xml:space="preserve"> </w:t>
            </w:r>
            <w:r w:rsidR="00714061">
              <w:rPr>
                <w:rFonts w:eastAsia="Times New Roman"/>
                <w:noProof/>
              </w:rPr>
              <w:t>ISFB</w:t>
            </w:r>
            <w:r w:rsidRPr="00714061">
              <w:rPr>
                <w:rFonts w:eastAsia="Times New Roman"/>
                <w:noProof/>
              </w:rPr>
              <w:t xml:space="preserve"> raames </w:t>
            </w:r>
            <w:r w:rsidR="00714061">
              <w:rPr>
                <w:rFonts w:eastAsia="Times New Roman"/>
                <w:noProof/>
              </w:rPr>
              <w:t>saavutatud tulemustele</w:t>
            </w:r>
            <w:r w:rsidRPr="00714061">
              <w:rPr>
                <w:rFonts w:eastAsia="Times New Roman"/>
                <w:noProof/>
              </w:rPr>
              <w:t>.</w:t>
            </w:r>
            <w:r w:rsidR="00714061">
              <w:rPr>
                <w:rFonts w:eastAsia="Times New Roman"/>
                <w:noProof/>
              </w:rPr>
              <w:t xml:space="preserve"> Arvestatakse EL</w:t>
            </w:r>
            <w:r w:rsidR="00477B5E">
              <w:rPr>
                <w:rFonts w:eastAsia="Times New Roman"/>
                <w:noProof/>
              </w:rPr>
              <w:t>i</w:t>
            </w:r>
            <w:r w:rsidR="00714061">
              <w:rPr>
                <w:rFonts w:eastAsia="Times New Roman"/>
                <w:noProof/>
              </w:rPr>
              <w:t xml:space="preserve"> õigusest tulenevate arendusvajadustega.</w:t>
            </w:r>
            <w:r w:rsidR="00EC6E4E">
              <w:rPr>
                <w:rFonts w:eastAsia="Times New Roman"/>
                <w:noProof/>
              </w:rPr>
              <w:t xml:space="preserve"> Viiakse ellu kolm  erimeedet </w:t>
            </w:r>
            <w:r w:rsidR="00EC6E4E" w:rsidRPr="00B46B1A">
              <w:rPr>
                <w:lang w:val="et-EE"/>
              </w:rPr>
              <w:t>BMVI/2022/SA/1.5.7/003 – BMVI/2022/SA/1.5.7/007</w:t>
            </w:r>
            <w:r w:rsidR="00EC6E4E">
              <w:rPr>
                <w:lang w:val="et-EE"/>
              </w:rPr>
              <w:t xml:space="preserve">, </w:t>
            </w:r>
            <w:r w:rsidR="00EC6E4E" w:rsidRPr="00B46B1A">
              <w:rPr>
                <w:lang w:val="et-EE"/>
              </w:rPr>
              <w:t>BMVI/2021/SA/1.5.4/008</w:t>
            </w:r>
            <w:r w:rsidR="00EC6E4E">
              <w:rPr>
                <w:lang w:val="et-EE"/>
              </w:rPr>
              <w:t xml:space="preserve"> ja BMVI/2024/SA/1.5.1/001.</w:t>
            </w:r>
            <w:ins w:id="261" w:author="Aivi Kuivonen" w:date="2025-07-07T14:35:00Z">
              <w:r w:rsidR="00635142">
                <w:rPr>
                  <w:lang w:val="et-EE"/>
                </w:rPr>
                <w:t xml:space="preserve"> </w:t>
              </w:r>
              <w:proofErr w:type="spellStart"/>
              <w:r w:rsidR="00635142">
                <w:rPr>
                  <w:lang w:val="et-EE"/>
                </w:rPr>
                <w:t>EURODACi</w:t>
              </w:r>
              <w:proofErr w:type="spellEnd"/>
              <w:r w:rsidR="00635142">
                <w:rPr>
                  <w:lang w:val="et-EE"/>
                </w:rPr>
                <w:t xml:space="preserve"> riiklik ligipääsupunkt </w:t>
              </w:r>
            </w:ins>
            <w:ins w:id="262" w:author="Aivi Kuivonen" w:date="2025-07-07T14:36:00Z">
              <w:r w:rsidR="00635142">
                <w:rPr>
                  <w:lang w:val="et-EE"/>
                </w:rPr>
                <w:t xml:space="preserve">luuakse </w:t>
              </w:r>
              <w:proofErr w:type="spellStart"/>
              <w:r w:rsidR="00635142">
                <w:rPr>
                  <w:lang w:val="et-EE"/>
                </w:rPr>
                <w:t>AMIFi</w:t>
              </w:r>
              <w:proofErr w:type="spellEnd"/>
              <w:r w:rsidR="00635142">
                <w:rPr>
                  <w:lang w:val="et-EE"/>
                </w:rPr>
                <w:t xml:space="preserve"> toel. </w:t>
              </w:r>
              <w:proofErr w:type="spellStart"/>
              <w:r w:rsidR="00635142">
                <w:rPr>
                  <w:lang w:val="et-EE"/>
                </w:rPr>
                <w:t>BMVIst</w:t>
              </w:r>
              <w:proofErr w:type="spellEnd"/>
              <w:r w:rsidR="00635142">
                <w:rPr>
                  <w:lang w:val="et-EE"/>
                </w:rPr>
                <w:t xml:space="preserve"> toetatakse</w:t>
              </w:r>
            </w:ins>
            <w:ins w:id="263" w:author="Aivi Kuivonen" w:date="2025-07-07T14:37:00Z">
              <w:r w:rsidR="00635142">
                <w:rPr>
                  <w:lang w:val="et-EE"/>
                </w:rPr>
                <w:t xml:space="preserve"> </w:t>
              </w:r>
            </w:ins>
            <w:ins w:id="264" w:author="Aivi Kuivonen" w:date="2025-07-07T14:36:00Z">
              <w:r w:rsidR="00635142">
                <w:rPr>
                  <w:lang w:val="et-EE"/>
                </w:rPr>
                <w:t>asjakohas</w:t>
              </w:r>
            </w:ins>
            <w:ins w:id="265" w:author="Aivi Kuivonen" w:date="2025-07-07T14:37:00Z">
              <w:r w:rsidR="00635142">
                <w:rPr>
                  <w:lang w:val="et-EE"/>
                </w:rPr>
                <w:t xml:space="preserve">eid riiklike infosüsteemide arendusi andmevahetuseks </w:t>
              </w:r>
            </w:ins>
            <w:proofErr w:type="spellStart"/>
            <w:ins w:id="266" w:author="Aivi Kuivonen" w:date="2025-07-07T14:36:00Z">
              <w:r w:rsidR="00635142">
                <w:rPr>
                  <w:lang w:val="et-EE"/>
                </w:rPr>
                <w:t>EURODACiga</w:t>
              </w:r>
            </w:ins>
            <w:proofErr w:type="spellEnd"/>
            <w:ins w:id="267" w:author="Aivi Kuivonen" w:date="2025-07-07T14:37:00Z">
              <w:r w:rsidR="00635142">
                <w:rPr>
                  <w:lang w:val="et-EE"/>
                </w:rPr>
                <w:t xml:space="preserve"> ning </w:t>
              </w:r>
              <w:proofErr w:type="spellStart"/>
              <w:r w:rsidR="00635142">
                <w:rPr>
                  <w:lang w:val="et-EE"/>
                </w:rPr>
                <w:t>biomeetria</w:t>
              </w:r>
            </w:ins>
            <w:proofErr w:type="spellEnd"/>
            <w:ins w:id="268" w:author="Aivi Kuivonen" w:date="2025-07-07T14:38:00Z">
              <w:r w:rsidR="00635142">
                <w:rPr>
                  <w:lang w:val="et-EE"/>
                </w:rPr>
                <w:t xml:space="preserve"> hõiveseadmete soetamist.</w:t>
              </w:r>
            </w:ins>
          </w:p>
          <w:p w14:paraId="60B5A5D8" w14:textId="7B5469E2" w:rsidR="00E12D0B" w:rsidRPr="00E12D0B" w:rsidRDefault="00E12D0B" w:rsidP="00C30D65">
            <w:pPr>
              <w:spacing w:after="80"/>
              <w:rPr>
                <w:rFonts w:eastAsia="Times New Roman"/>
                <w:i/>
                <w:iCs/>
                <w:noProof/>
              </w:rPr>
            </w:pPr>
            <w:r w:rsidRPr="00E12D0B">
              <w:rPr>
                <w:rFonts w:eastAsia="Times New Roman"/>
                <w:i/>
                <w:iCs/>
                <w:noProof/>
              </w:rPr>
              <w:t>•</w:t>
            </w:r>
            <w:r w:rsidR="00A17036">
              <w:t xml:space="preserve"> </w:t>
            </w:r>
            <w:proofErr w:type="spellStart"/>
            <w:r w:rsidR="00A17036" w:rsidRPr="00A17036">
              <w:rPr>
                <w:b/>
                <w:bCs/>
              </w:rPr>
              <w:t>Euroopa</w:t>
            </w:r>
            <w:proofErr w:type="spellEnd"/>
            <w:r w:rsidR="00A17036" w:rsidRPr="00A17036">
              <w:rPr>
                <w:b/>
                <w:bCs/>
              </w:rPr>
              <w:t xml:space="preserve"> </w:t>
            </w:r>
            <w:proofErr w:type="spellStart"/>
            <w:r w:rsidR="00A17036" w:rsidRPr="00A17036">
              <w:rPr>
                <w:b/>
                <w:bCs/>
              </w:rPr>
              <w:t>piiri</w:t>
            </w:r>
            <w:proofErr w:type="spellEnd"/>
            <w:r w:rsidR="00A17036" w:rsidRPr="00A17036">
              <w:rPr>
                <w:b/>
                <w:bCs/>
              </w:rPr>
              <w:t xml:space="preserve">- ja </w:t>
            </w:r>
            <w:proofErr w:type="spellStart"/>
            <w:r w:rsidR="00A17036" w:rsidRPr="00A17036">
              <w:rPr>
                <w:b/>
                <w:bCs/>
              </w:rPr>
              <w:t>rannikuvalve</w:t>
            </w:r>
            <w:proofErr w:type="spellEnd"/>
            <w:r w:rsidR="00A17036" w:rsidRPr="00A17036">
              <w:rPr>
                <w:b/>
                <w:bCs/>
              </w:rPr>
              <w:t xml:space="preserve"> </w:t>
            </w:r>
            <w:proofErr w:type="spellStart"/>
            <w:r w:rsidR="00A17036" w:rsidRPr="00A17036">
              <w:rPr>
                <w:b/>
                <w:bCs/>
              </w:rPr>
              <w:t>arendamine</w:t>
            </w:r>
            <w:proofErr w:type="spellEnd"/>
            <w:r w:rsidR="00A17036" w:rsidRPr="00A17036">
              <w:rPr>
                <w:b/>
                <w:bCs/>
              </w:rPr>
              <w:t xml:space="preserve">, </w:t>
            </w:r>
            <w:proofErr w:type="spellStart"/>
            <w:r w:rsidR="00A17036" w:rsidRPr="00A17036">
              <w:rPr>
                <w:b/>
                <w:bCs/>
              </w:rPr>
              <w:t>toetades</w:t>
            </w:r>
            <w:proofErr w:type="spellEnd"/>
            <w:r w:rsidR="00A17036" w:rsidRPr="00A17036">
              <w:rPr>
                <w:b/>
                <w:bCs/>
              </w:rPr>
              <w:t xml:space="preserve"> </w:t>
            </w:r>
            <w:proofErr w:type="spellStart"/>
            <w:r w:rsidR="00A17036" w:rsidRPr="00A17036">
              <w:rPr>
                <w:b/>
                <w:bCs/>
              </w:rPr>
              <w:t>piirihalduse</w:t>
            </w:r>
            <w:proofErr w:type="spellEnd"/>
            <w:r w:rsidR="00A17036" w:rsidRPr="00A17036">
              <w:rPr>
                <w:b/>
                <w:bCs/>
              </w:rPr>
              <w:t xml:space="preserve"> </w:t>
            </w:r>
            <w:proofErr w:type="spellStart"/>
            <w:r w:rsidR="00A17036" w:rsidRPr="00A17036">
              <w:rPr>
                <w:b/>
                <w:bCs/>
              </w:rPr>
              <w:t>eest</w:t>
            </w:r>
            <w:proofErr w:type="spellEnd"/>
            <w:r w:rsidR="00A17036" w:rsidRPr="00A17036">
              <w:rPr>
                <w:b/>
                <w:bCs/>
              </w:rPr>
              <w:t xml:space="preserve"> </w:t>
            </w:r>
            <w:proofErr w:type="spellStart"/>
            <w:r w:rsidR="00A17036" w:rsidRPr="00A17036">
              <w:rPr>
                <w:b/>
                <w:bCs/>
              </w:rPr>
              <w:t>vastutavaid</w:t>
            </w:r>
            <w:proofErr w:type="spellEnd"/>
            <w:r w:rsidR="00A17036" w:rsidRPr="00A17036">
              <w:rPr>
                <w:b/>
                <w:bCs/>
              </w:rPr>
              <w:t xml:space="preserve"> </w:t>
            </w:r>
            <w:proofErr w:type="spellStart"/>
            <w:r w:rsidR="00A17036" w:rsidRPr="00A17036">
              <w:rPr>
                <w:b/>
                <w:bCs/>
              </w:rPr>
              <w:t>riiklikke</w:t>
            </w:r>
            <w:proofErr w:type="spellEnd"/>
            <w:r w:rsidR="00A17036" w:rsidRPr="00A17036">
              <w:rPr>
                <w:b/>
                <w:bCs/>
              </w:rPr>
              <w:t xml:space="preserve"> </w:t>
            </w:r>
            <w:proofErr w:type="spellStart"/>
            <w:r w:rsidR="00A17036" w:rsidRPr="00A17036">
              <w:rPr>
                <w:b/>
                <w:bCs/>
              </w:rPr>
              <w:t>ametiasutusi</w:t>
            </w:r>
            <w:proofErr w:type="spellEnd"/>
            <w:r w:rsidR="00A17036" w:rsidRPr="00A17036">
              <w:rPr>
                <w:b/>
                <w:bCs/>
              </w:rPr>
              <w:t xml:space="preserve"> </w:t>
            </w:r>
            <w:proofErr w:type="spellStart"/>
            <w:r w:rsidR="00200C03">
              <w:rPr>
                <w:b/>
                <w:bCs/>
              </w:rPr>
              <w:t>selliste</w:t>
            </w:r>
            <w:proofErr w:type="spellEnd"/>
            <w:r w:rsidR="00200C03">
              <w:rPr>
                <w:b/>
                <w:bCs/>
              </w:rPr>
              <w:t xml:space="preserve"> </w:t>
            </w:r>
            <w:proofErr w:type="spellStart"/>
            <w:r w:rsidR="00A17036" w:rsidRPr="00A17036">
              <w:rPr>
                <w:b/>
                <w:bCs/>
              </w:rPr>
              <w:t>meetmete</w:t>
            </w:r>
            <w:proofErr w:type="spellEnd"/>
            <w:r w:rsidR="00A17036" w:rsidRPr="00A17036">
              <w:rPr>
                <w:b/>
                <w:bCs/>
              </w:rPr>
              <w:t xml:space="preserve"> </w:t>
            </w:r>
            <w:proofErr w:type="spellStart"/>
            <w:r w:rsidR="00A17036" w:rsidRPr="00A17036">
              <w:rPr>
                <w:b/>
                <w:bCs/>
              </w:rPr>
              <w:t>võtmisel</w:t>
            </w:r>
            <w:proofErr w:type="spellEnd"/>
            <w:r w:rsidR="00A17036" w:rsidRPr="00A17036">
              <w:rPr>
                <w:b/>
                <w:bCs/>
              </w:rPr>
              <w:t xml:space="preserve">, mis on </w:t>
            </w:r>
            <w:proofErr w:type="spellStart"/>
            <w:r w:rsidR="00A17036" w:rsidRPr="00A17036">
              <w:rPr>
                <w:b/>
                <w:bCs/>
              </w:rPr>
              <w:t>seotud</w:t>
            </w:r>
            <w:proofErr w:type="spellEnd"/>
            <w:r w:rsidR="00A17036" w:rsidRPr="00A17036">
              <w:rPr>
                <w:b/>
                <w:bCs/>
              </w:rPr>
              <w:t xml:space="preserve"> </w:t>
            </w:r>
            <w:proofErr w:type="spellStart"/>
            <w:r w:rsidR="00A17036" w:rsidRPr="00A17036">
              <w:rPr>
                <w:b/>
                <w:bCs/>
              </w:rPr>
              <w:t>võimearendusega</w:t>
            </w:r>
            <w:proofErr w:type="spellEnd"/>
            <w:r w:rsidR="00A17036" w:rsidRPr="00A17036">
              <w:rPr>
                <w:b/>
                <w:bCs/>
              </w:rPr>
              <w:t xml:space="preserve">, </w:t>
            </w:r>
            <w:proofErr w:type="spellStart"/>
            <w:r w:rsidR="00A17036" w:rsidRPr="00A17036">
              <w:rPr>
                <w:b/>
                <w:bCs/>
              </w:rPr>
              <w:t>ühise</w:t>
            </w:r>
            <w:proofErr w:type="spellEnd"/>
            <w:r w:rsidR="00A17036" w:rsidRPr="00A17036">
              <w:rPr>
                <w:b/>
                <w:bCs/>
              </w:rPr>
              <w:t xml:space="preserve"> </w:t>
            </w:r>
            <w:proofErr w:type="spellStart"/>
            <w:r w:rsidR="00A17036" w:rsidRPr="00A17036">
              <w:rPr>
                <w:b/>
                <w:bCs/>
              </w:rPr>
              <w:t>suutlikkuse</w:t>
            </w:r>
            <w:proofErr w:type="spellEnd"/>
            <w:r w:rsidR="00A17036" w:rsidRPr="00A17036">
              <w:rPr>
                <w:b/>
                <w:bCs/>
              </w:rPr>
              <w:t xml:space="preserve"> </w:t>
            </w:r>
            <w:proofErr w:type="spellStart"/>
            <w:r w:rsidR="00A17036" w:rsidRPr="00A17036">
              <w:rPr>
                <w:b/>
                <w:bCs/>
              </w:rPr>
              <w:t>suurendamisega</w:t>
            </w:r>
            <w:proofErr w:type="spellEnd"/>
            <w:r w:rsidR="00A17036" w:rsidRPr="00A17036">
              <w:rPr>
                <w:b/>
                <w:bCs/>
              </w:rPr>
              <w:t xml:space="preserve">, </w:t>
            </w:r>
            <w:proofErr w:type="spellStart"/>
            <w:r w:rsidR="00A17036" w:rsidRPr="00A17036">
              <w:rPr>
                <w:b/>
                <w:bCs/>
              </w:rPr>
              <w:t>ühishangetega</w:t>
            </w:r>
            <w:proofErr w:type="spellEnd"/>
            <w:r w:rsidR="00A17036" w:rsidRPr="00A17036">
              <w:rPr>
                <w:b/>
                <w:bCs/>
              </w:rPr>
              <w:t xml:space="preserve"> ja </w:t>
            </w:r>
            <w:proofErr w:type="spellStart"/>
            <w:r w:rsidR="00A17036" w:rsidRPr="00A17036">
              <w:rPr>
                <w:b/>
                <w:bCs/>
              </w:rPr>
              <w:t>ühiste</w:t>
            </w:r>
            <w:proofErr w:type="spellEnd"/>
            <w:r w:rsidR="00A17036" w:rsidRPr="00A17036">
              <w:rPr>
                <w:b/>
                <w:bCs/>
              </w:rPr>
              <w:t xml:space="preserve"> </w:t>
            </w:r>
            <w:proofErr w:type="spellStart"/>
            <w:r w:rsidR="00A17036" w:rsidRPr="00A17036">
              <w:rPr>
                <w:b/>
                <w:bCs/>
              </w:rPr>
              <w:t>standardite</w:t>
            </w:r>
            <w:proofErr w:type="spellEnd"/>
            <w:r w:rsidR="00A17036" w:rsidRPr="00A17036">
              <w:rPr>
                <w:b/>
                <w:bCs/>
              </w:rPr>
              <w:t xml:space="preserve"> </w:t>
            </w:r>
            <w:proofErr w:type="spellStart"/>
            <w:r w:rsidR="00A17036" w:rsidRPr="00A17036">
              <w:rPr>
                <w:b/>
                <w:bCs/>
              </w:rPr>
              <w:t>kehtestamisega</w:t>
            </w:r>
            <w:proofErr w:type="spellEnd"/>
            <w:r w:rsidR="004D2534">
              <w:rPr>
                <w:b/>
                <w:bCs/>
              </w:rPr>
              <w:t>,</w:t>
            </w:r>
            <w:r w:rsidR="00A17036" w:rsidRPr="00A17036">
              <w:rPr>
                <w:b/>
                <w:bCs/>
              </w:rPr>
              <w:t xml:space="preserve"> </w:t>
            </w:r>
            <w:proofErr w:type="spellStart"/>
            <w:r w:rsidR="00A17036" w:rsidRPr="00A17036">
              <w:rPr>
                <w:b/>
                <w:bCs/>
              </w:rPr>
              <w:t>ning</w:t>
            </w:r>
            <w:proofErr w:type="spellEnd"/>
            <w:r w:rsidR="00A17036" w:rsidRPr="00A17036">
              <w:rPr>
                <w:b/>
                <w:bCs/>
              </w:rPr>
              <w:t xml:space="preserve"> </w:t>
            </w:r>
            <w:proofErr w:type="spellStart"/>
            <w:r w:rsidR="00A17036" w:rsidRPr="00A17036">
              <w:rPr>
                <w:b/>
                <w:bCs/>
              </w:rPr>
              <w:t>muude</w:t>
            </w:r>
            <w:proofErr w:type="spellEnd"/>
            <w:r w:rsidR="00A17036" w:rsidRPr="00A17036">
              <w:rPr>
                <w:b/>
                <w:bCs/>
              </w:rPr>
              <w:t xml:space="preserve"> </w:t>
            </w:r>
            <w:proofErr w:type="spellStart"/>
            <w:r w:rsidR="00A17036" w:rsidRPr="00A17036">
              <w:rPr>
                <w:b/>
                <w:bCs/>
              </w:rPr>
              <w:t>meetmete</w:t>
            </w:r>
            <w:proofErr w:type="spellEnd"/>
            <w:r w:rsidR="00A17036" w:rsidRPr="00A17036">
              <w:rPr>
                <w:b/>
                <w:bCs/>
              </w:rPr>
              <w:t xml:space="preserve"> </w:t>
            </w:r>
            <w:proofErr w:type="spellStart"/>
            <w:r w:rsidR="00A17036" w:rsidRPr="00A17036">
              <w:rPr>
                <w:b/>
                <w:bCs/>
              </w:rPr>
              <w:t>võtmisel</w:t>
            </w:r>
            <w:proofErr w:type="spellEnd"/>
            <w:r w:rsidR="00A17036" w:rsidRPr="00A17036">
              <w:rPr>
                <w:b/>
                <w:bCs/>
              </w:rPr>
              <w:t xml:space="preserve">, </w:t>
            </w:r>
            <w:proofErr w:type="spellStart"/>
            <w:r w:rsidR="00A17036" w:rsidRPr="00A17036">
              <w:rPr>
                <w:b/>
                <w:bCs/>
              </w:rPr>
              <w:t>mille</w:t>
            </w:r>
            <w:proofErr w:type="spellEnd"/>
            <w:r w:rsidR="00A17036" w:rsidRPr="00A17036">
              <w:rPr>
                <w:b/>
                <w:bCs/>
              </w:rPr>
              <w:t xml:space="preserve"> </w:t>
            </w:r>
            <w:proofErr w:type="spellStart"/>
            <w:r w:rsidR="00A17036" w:rsidRPr="00A17036">
              <w:rPr>
                <w:b/>
                <w:bCs/>
              </w:rPr>
              <w:t>eesmärk</w:t>
            </w:r>
            <w:proofErr w:type="spellEnd"/>
            <w:r w:rsidR="00A17036" w:rsidRPr="00A17036">
              <w:rPr>
                <w:b/>
                <w:bCs/>
              </w:rPr>
              <w:t xml:space="preserve"> on </w:t>
            </w:r>
            <w:proofErr w:type="spellStart"/>
            <w:r w:rsidR="00A17036" w:rsidRPr="00A17036">
              <w:rPr>
                <w:b/>
                <w:bCs/>
              </w:rPr>
              <w:t>ühtlustada</w:t>
            </w:r>
            <w:proofErr w:type="spellEnd"/>
            <w:r w:rsidR="00A17036" w:rsidRPr="00A17036">
              <w:rPr>
                <w:b/>
                <w:bCs/>
              </w:rPr>
              <w:t xml:space="preserve"> </w:t>
            </w:r>
            <w:proofErr w:type="spellStart"/>
            <w:r w:rsidR="00A17036" w:rsidRPr="00A17036">
              <w:rPr>
                <w:b/>
                <w:bCs/>
              </w:rPr>
              <w:t>liikmesriikide</w:t>
            </w:r>
            <w:proofErr w:type="spellEnd"/>
            <w:r w:rsidR="00A17036" w:rsidRPr="00A17036">
              <w:rPr>
                <w:b/>
                <w:bCs/>
              </w:rPr>
              <w:t xml:space="preserve"> </w:t>
            </w:r>
            <w:proofErr w:type="spellStart"/>
            <w:r w:rsidR="00A17036" w:rsidRPr="00A17036">
              <w:rPr>
                <w:b/>
                <w:bCs/>
              </w:rPr>
              <w:t>ning</w:t>
            </w:r>
            <w:proofErr w:type="spellEnd"/>
            <w:r w:rsidR="00A17036" w:rsidRPr="00A17036">
              <w:rPr>
                <w:b/>
                <w:bCs/>
              </w:rPr>
              <w:t xml:space="preserve"> </w:t>
            </w:r>
            <w:proofErr w:type="spellStart"/>
            <w:r w:rsidR="00A17036" w:rsidRPr="00A17036">
              <w:rPr>
                <w:b/>
                <w:bCs/>
              </w:rPr>
              <w:t>Euroopa</w:t>
            </w:r>
            <w:proofErr w:type="spellEnd"/>
            <w:r w:rsidR="00A17036" w:rsidRPr="00A17036">
              <w:rPr>
                <w:b/>
                <w:bCs/>
              </w:rPr>
              <w:t xml:space="preserve"> </w:t>
            </w:r>
            <w:proofErr w:type="spellStart"/>
            <w:r w:rsidR="00A17036" w:rsidRPr="00A17036">
              <w:rPr>
                <w:b/>
                <w:bCs/>
              </w:rPr>
              <w:t>Piiri</w:t>
            </w:r>
            <w:proofErr w:type="spellEnd"/>
            <w:r w:rsidR="00A17036" w:rsidRPr="00A17036">
              <w:rPr>
                <w:b/>
                <w:bCs/>
              </w:rPr>
              <w:t xml:space="preserve">- ja </w:t>
            </w:r>
            <w:proofErr w:type="spellStart"/>
            <w:r w:rsidR="00A17036" w:rsidRPr="00A17036">
              <w:rPr>
                <w:b/>
                <w:bCs/>
              </w:rPr>
              <w:t>Rannikuvalve</w:t>
            </w:r>
            <w:proofErr w:type="spellEnd"/>
            <w:r w:rsidR="00A17036" w:rsidRPr="00A17036">
              <w:rPr>
                <w:b/>
                <w:bCs/>
              </w:rPr>
              <w:t xml:space="preserve"> </w:t>
            </w:r>
            <w:proofErr w:type="spellStart"/>
            <w:r w:rsidR="00A17036" w:rsidRPr="00A17036">
              <w:rPr>
                <w:b/>
                <w:bCs/>
              </w:rPr>
              <w:t>Ameti</w:t>
            </w:r>
            <w:proofErr w:type="spellEnd"/>
            <w:r w:rsidR="00A17036" w:rsidRPr="00A17036">
              <w:rPr>
                <w:b/>
                <w:bCs/>
              </w:rPr>
              <w:t xml:space="preserve"> </w:t>
            </w:r>
            <w:proofErr w:type="spellStart"/>
            <w:r w:rsidR="00A17036" w:rsidRPr="00A17036">
              <w:rPr>
                <w:b/>
                <w:bCs/>
              </w:rPr>
              <w:t>vahelist</w:t>
            </w:r>
            <w:proofErr w:type="spellEnd"/>
            <w:r w:rsidR="00A17036" w:rsidRPr="00A17036">
              <w:rPr>
                <w:b/>
                <w:bCs/>
              </w:rPr>
              <w:t xml:space="preserve"> </w:t>
            </w:r>
            <w:proofErr w:type="spellStart"/>
            <w:r w:rsidR="00A17036" w:rsidRPr="00A17036">
              <w:rPr>
                <w:b/>
                <w:bCs/>
              </w:rPr>
              <w:t>koostööd</w:t>
            </w:r>
            <w:proofErr w:type="spellEnd"/>
            <w:r w:rsidR="00A17036" w:rsidRPr="00A17036">
              <w:rPr>
                <w:b/>
                <w:bCs/>
              </w:rPr>
              <w:t xml:space="preserve"> ja </w:t>
            </w:r>
            <w:proofErr w:type="spellStart"/>
            <w:r w:rsidR="00A17036" w:rsidRPr="00A17036">
              <w:rPr>
                <w:b/>
                <w:bCs/>
              </w:rPr>
              <w:t>koordineerimist</w:t>
            </w:r>
            <w:proofErr w:type="spellEnd"/>
          </w:p>
          <w:p w14:paraId="33A8470E" w14:textId="2D203829" w:rsidR="00E12D0B" w:rsidRPr="00714061" w:rsidRDefault="00E12D0B" w:rsidP="00C30D65">
            <w:pPr>
              <w:spacing w:after="80"/>
              <w:rPr>
                <w:rFonts w:eastAsia="Times New Roman"/>
                <w:noProof/>
              </w:rPr>
            </w:pPr>
            <w:r w:rsidRPr="00714061">
              <w:rPr>
                <w:rFonts w:eastAsia="Times New Roman"/>
                <w:noProof/>
              </w:rPr>
              <w:lastRenderedPageBreak/>
              <w:t xml:space="preserve">Frontexi operatsioonides osalemine on alates 2006. aastast avaldanud vaieldamatut mõju piirihalduse tõhustamisele ja riigi sisejulgeoleku tagamisele. Frontexi laienemiseks on vaja valmisolekut </w:t>
            </w:r>
            <w:r w:rsidR="00CD3C33">
              <w:rPr>
                <w:rFonts w:eastAsia="Times New Roman"/>
                <w:noProof/>
              </w:rPr>
              <w:t xml:space="preserve">lähetada </w:t>
            </w:r>
            <w:r w:rsidR="00200C03">
              <w:rPr>
                <w:rFonts w:eastAsia="Times New Roman"/>
                <w:noProof/>
              </w:rPr>
              <w:t>lisa</w:t>
            </w:r>
            <w:r w:rsidRPr="00714061">
              <w:rPr>
                <w:rFonts w:eastAsia="Times New Roman"/>
                <w:noProof/>
              </w:rPr>
              <w:t xml:space="preserve">töötajaid. </w:t>
            </w:r>
            <w:r w:rsidR="00200C03">
              <w:rPr>
                <w:rFonts w:eastAsia="Times New Roman"/>
                <w:noProof/>
              </w:rPr>
              <w:t>Et a</w:t>
            </w:r>
            <w:r w:rsidRPr="00714061">
              <w:rPr>
                <w:rFonts w:eastAsia="Times New Roman"/>
                <w:noProof/>
              </w:rPr>
              <w:t>lalise korpuse loomis</w:t>
            </w:r>
            <w:r w:rsidR="00200C03">
              <w:rPr>
                <w:rFonts w:eastAsia="Times New Roman"/>
                <w:noProof/>
              </w:rPr>
              <w:t>t</w:t>
            </w:r>
            <w:r w:rsidRPr="00714061">
              <w:rPr>
                <w:rFonts w:eastAsia="Times New Roman"/>
                <w:noProof/>
              </w:rPr>
              <w:t xml:space="preserve"> parem</w:t>
            </w:r>
            <w:r w:rsidR="00200C03">
              <w:rPr>
                <w:rFonts w:eastAsia="Times New Roman"/>
                <w:noProof/>
              </w:rPr>
              <w:t>ini</w:t>
            </w:r>
            <w:r w:rsidRPr="00714061">
              <w:rPr>
                <w:rFonts w:eastAsia="Times New Roman"/>
                <w:noProof/>
              </w:rPr>
              <w:t xml:space="preserve"> koordineeri</w:t>
            </w:r>
            <w:r w:rsidR="00200C03">
              <w:rPr>
                <w:rFonts w:eastAsia="Times New Roman"/>
                <w:noProof/>
              </w:rPr>
              <w:t>da</w:t>
            </w:r>
            <w:r w:rsidR="0071547B">
              <w:rPr>
                <w:rFonts w:eastAsia="Times New Roman"/>
                <w:noProof/>
              </w:rPr>
              <w:t>,</w:t>
            </w:r>
            <w:r w:rsidRPr="00714061">
              <w:rPr>
                <w:rFonts w:eastAsia="Times New Roman"/>
                <w:noProof/>
              </w:rPr>
              <w:t xml:space="preserve"> lähetatakse </w:t>
            </w:r>
            <w:r w:rsidR="00714061" w:rsidRPr="00714061">
              <w:rPr>
                <w:rFonts w:eastAsia="Times New Roman"/>
                <w:noProof/>
              </w:rPr>
              <w:t>Frontexi</w:t>
            </w:r>
            <w:r w:rsidR="00CD3C33">
              <w:rPr>
                <w:rFonts w:eastAsia="Times New Roman"/>
                <w:noProof/>
              </w:rPr>
              <w:t xml:space="preserve"> peakorterisse</w:t>
            </w:r>
            <w:r w:rsidR="00714061" w:rsidRPr="00714061">
              <w:rPr>
                <w:rFonts w:eastAsia="Times New Roman"/>
                <w:noProof/>
              </w:rPr>
              <w:t xml:space="preserve"> </w:t>
            </w:r>
            <w:r w:rsidRPr="00714061">
              <w:rPr>
                <w:rFonts w:eastAsia="Times New Roman"/>
                <w:noProof/>
              </w:rPr>
              <w:t xml:space="preserve">ekspert ning korraldatakse </w:t>
            </w:r>
            <w:ins w:id="269" w:author="Aivi Kuivonen" w:date="2025-07-07T14:39:00Z">
              <w:r w:rsidR="001A0491">
                <w:rPr>
                  <w:rFonts w:eastAsia="Times New Roman"/>
                  <w:noProof/>
                </w:rPr>
                <w:t xml:space="preserve">koolitusi uutele </w:t>
              </w:r>
            </w:ins>
            <w:ins w:id="270" w:author="Aivi Kuivonen" w:date="2025-07-07T14:40:00Z">
              <w:r w:rsidR="001A0491">
                <w:rPr>
                  <w:rFonts w:eastAsia="Times New Roman"/>
                  <w:noProof/>
                </w:rPr>
                <w:t xml:space="preserve">piirihaldusametnikele, kes hakkavad täitma </w:t>
              </w:r>
            </w:ins>
            <w:r w:rsidR="00200C03">
              <w:rPr>
                <w:rFonts w:eastAsia="Times New Roman"/>
                <w:noProof/>
              </w:rPr>
              <w:t>II</w:t>
            </w:r>
            <w:r w:rsidRPr="00714061">
              <w:rPr>
                <w:rFonts w:eastAsia="Times New Roman"/>
                <w:noProof/>
              </w:rPr>
              <w:t xml:space="preserve"> ja </w:t>
            </w:r>
            <w:r w:rsidR="00200C03">
              <w:rPr>
                <w:rFonts w:eastAsia="Times New Roman"/>
                <w:noProof/>
              </w:rPr>
              <w:t>III</w:t>
            </w:r>
            <w:r w:rsidRPr="00714061">
              <w:rPr>
                <w:rFonts w:eastAsia="Times New Roman"/>
                <w:noProof/>
              </w:rPr>
              <w:t xml:space="preserve"> </w:t>
            </w:r>
            <w:r w:rsidR="00714061">
              <w:rPr>
                <w:rFonts w:eastAsia="Times New Roman"/>
                <w:noProof/>
              </w:rPr>
              <w:t>k</w:t>
            </w:r>
            <w:r w:rsidRPr="00714061">
              <w:rPr>
                <w:rFonts w:eastAsia="Times New Roman"/>
                <w:noProof/>
              </w:rPr>
              <w:t>ategoori</w:t>
            </w:r>
            <w:r w:rsidR="00714061">
              <w:rPr>
                <w:rFonts w:eastAsia="Times New Roman"/>
                <w:noProof/>
              </w:rPr>
              <w:t>a alalis</w:t>
            </w:r>
            <w:ins w:id="271" w:author="Aivi Kuivonen" w:date="2025-07-07T14:40:00Z">
              <w:r w:rsidR="001A0491">
                <w:rPr>
                  <w:rFonts w:eastAsia="Times New Roman"/>
                  <w:noProof/>
                </w:rPr>
                <w:t>s</w:t>
              </w:r>
            </w:ins>
            <w:r w:rsidR="00714061">
              <w:rPr>
                <w:rFonts w:eastAsia="Times New Roman"/>
                <w:noProof/>
              </w:rPr>
              <w:t>e korpuse</w:t>
            </w:r>
            <w:ins w:id="272" w:author="Aivi Kuivonen" w:date="2025-07-07T14:40:00Z">
              <w:r w:rsidR="001A0491">
                <w:rPr>
                  <w:rFonts w:eastAsia="Times New Roman"/>
                  <w:noProof/>
                </w:rPr>
                <w:t>sse lähetatud teenistujate ülesandeid.</w:t>
              </w:r>
            </w:ins>
            <w:r w:rsidR="00714061">
              <w:rPr>
                <w:rFonts w:eastAsia="Times New Roman"/>
                <w:noProof/>
              </w:rPr>
              <w:t xml:space="preserve"> </w:t>
            </w:r>
            <w:del w:id="273" w:author="Aivi Kuivonen" w:date="2025-07-07T14:40:00Z">
              <w:r w:rsidR="00714061" w:rsidDel="001A0491">
                <w:rPr>
                  <w:rFonts w:eastAsia="Times New Roman"/>
                  <w:noProof/>
                </w:rPr>
                <w:delText>liikmetele</w:delText>
              </w:r>
              <w:r w:rsidR="00200C03" w:rsidRPr="00714061" w:rsidDel="001A0491">
                <w:rPr>
                  <w:rFonts w:eastAsia="Times New Roman"/>
                  <w:noProof/>
                </w:rPr>
                <w:delText xml:space="preserve"> koolituskursusi</w:delText>
              </w:r>
              <w:r w:rsidRPr="00714061" w:rsidDel="001A0491">
                <w:rPr>
                  <w:rFonts w:eastAsia="Times New Roman"/>
                  <w:noProof/>
                </w:rPr>
                <w:delText>.</w:delText>
              </w:r>
              <w:r w:rsidR="00EC6E4E" w:rsidDel="001A0491">
                <w:rPr>
                  <w:rFonts w:eastAsia="Times New Roman"/>
                  <w:noProof/>
                </w:rPr>
                <w:delText xml:space="preserve"> </w:delText>
              </w:r>
            </w:del>
            <w:ins w:id="274" w:author="Aivi Kuivonen" w:date="2025-07-07T14:41:00Z">
              <w:r w:rsidR="001A0491">
                <w:rPr>
                  <w:rFonts w:eastAsia="Times New Roman"/>
                  <w:noProof/>
                </w:rPr>
                <w:t>Kõik suuremahulised seadmed registreeritakse Frontexis nng antakse kahepoolsete lepingute alusel F</w:t>
              </w:r>
            </w:ins>
            <w:ins w:id="275" w:author="Aivi Kuivonen" w:date="2025-07-14T08:48:00Z">
              <w:r w:rsidR="004B7570">
                <w:rPr>
                  <w:rFonts w:eastAsia="Times New Roman"/>
                  <w:noProof/>
                </w:rPr>
                <w:t>r</w:t>
              </w:r>
            </w:ins>
            <w:ins w:id="276" w:author="Aivi Kuivonen" w:date="2025-07-07T14:41:00Z">
              <w:r w:rsidR="001A0491">
                <w:rPr>
                  <w:rFonts w:eastAsia="Times New Roman"/>
                  <w:noProof/>
                </w:rPr>
                <w:t xml:space="preserve">ontexi ühisoperatsioonide kasutusse (nt </w:t>
              </w:r>
            </w:ins>
            <w:ins w:id="277" w:author="Aivi Kuivonen" w:date="2025-07-07T14:42:00Z">
              <w:r w:rsidR="001A0491">
                <w:rPr>
                  <w:rFonts w:eastAsia="Times New Roman"/>
                  <w:noProof/>
                </w:rPr>
                <w:t>20 patrullsõidukit, mis soetati e</w:t>
              </w:r>
            </w:ins>
            <w:del w:id="278" w:author="Aivi Kuivonen" w:date="2025-07-07T14:42:00Z">
              <w:r w:rsidR="00EC6E4E" w:rsidDel="001A0491">
                <w:rPr>
                  <w:rFonts w:eastAsia="Times New Roman"/>
                  <w:noProof/>
                </w:rPr>
                <w:delText>E</w:delText>
              </w:r>
            </w:del>
            <w:r w:rsidR="00EC6E4E">
              <w:rPr>
                <w:rFonts w:eastAsia="Times New Roman"/>
                <w:noProof/>
              </w:rPr>
              <w:t>rimeetme</w:t>
            </w:r>
            <w:ins w:id="279" w:author="Aivi Kuivonen" w:date="2025-07-07T14:42:00Z">
              <w:r w:rsidR="001A0491">
                <w:rPr>
                  <w:rFonts w:eastAsia="Times New Roman"/>
                  <w:noProof/>
                </w:rPr>
                <w:t>st</w:t>
              </w:r>
            </w:ins>
            <w:r w:rsidR="00EC6E4E">
              <w:rPr>
                <w:rFonts w:eastAsia="Times New Roman"/>
                <w:noProof/>
              </w:rPr>
              <w:t xml:space="preserve"> </w:t>
            </w:r>
            <w:r w:rsidR="00EC6E4E" w:rsidRPr="00B46B1A">
              <w:rPr>
                <w:lang w:val="et-EE"/>
              </w:rPr>
              <w:t>BMVI/2023-2024/SA/1.2.2/0</w:t>
            </w:r>
            <w:r w:rsidR="00EC6E4E">
              <w:rPr>
                <w:lang w:val="et-EE"/>
              </w:rPr>
              <w:t>0</w:t>
            </w:r>
            <w:r w:rsidR="00EC6E4E" w:rsidRPr="00B46B1A">
              <w:rPr>
                <w:lang w:val="et-EE"/>
              </w:rPr>
              <w:t>1</w:t>
            </w:r>
            <w:ins w:id="280" w:author="Aivi Kuivonen" w:date="2025-07-07T14:42:00Z">
              <w:r w:rsidR="001A0491">
                <w:rPr>
                  <w:lang w:val="et-EE"/>
                </w:rPr>
                <w:t>)</w:t>
              </w:r>
            </w:ins>
            <w:del w:id="281" w:author="Aivi Kuivonen" w:date="2025-07-07T14:42:00Z">
              <w:r w:rsidR="00EC6E4E" w:rsidRPr="00B46B1A" w:rsidDel="001A0491">
                <w:rPr>
                  <w:lang w:val="et-EE"/>
                </w:rPr>
                <w:delText xml:space="preserve"> </w:delText>
              </w:r>
              <w:r w:rsidR="00EC6E4E" w:rsidDel="001A0491">
                <w:rPr>
                  <w:rFonts w:eastAsia="Times New Roman"/>
                  <w:noProof/>
                </w:rPr>
                <w:delText>abil soetatakse 20 patrullsõidukit</w:delText>
              </w:r>
            </w:del>
            <w:r w:rsidR="00EC6E4E">
              <w:rPr>
                <w:rFonts w:eastAsia="Times New Roman"/>
                <w:noProof/>
              </w:rPr>
              <w:t xml:space="preserve">. </w:t>
            </w:r>
          </w:p>
          <w:p w14:paraId="104EA82C" w14:textId="368BAD8D" w:rsidR="00E12D0B" w:rsidRPr="006F52B2" w:rsidRDefault="00E12D0B" w:rsidP="00C30D65">
            <w:pPr>
              <w:spacing w:after="80"/>
              <w:rPr>
                <w:rFonts w:eastAsia="Times New Roman"/>
                <w:b/>
                <w:bCs/>
                <w:noProof/>
              </w:rPr>
            </w:pPr>
            <w:r w:rsidRPr="006F52B2">
              <w:rPr>
                <w:rFonts w:eastAsia="Times New Roman"/>
                <w:b/>
                <w:bCs/>
                <w:noProof/>
              </w:rPr>
              <w:t xml:space="preserve">• </w:t>
            </w:r>
            <w:r w:rsidR="006F52B2" w:rsidRPr="006F52B2">
              <w:rPr>
                <w:b/>
                <w:bCs/>
                <w:noProof/>
              </w:rPr>
              <w:t>V</w:t>
            </w:r>
            <w:proofErr w:type="spellStart"/>
            <w:r w:rsidR="006F52B2" w:rsidRPr="006F52B2">
              <w:rPr>
                <w:b/>
                <w:bCs/>
              </w:rPr>
              <w:t>älispiire</w:t>
            </w:r>
            <w:proofErr w:type="spellEnd"/>
            <w:r w:rsidR="006F52B2" w:rsidRPr="006F52B2">
              <w:rPr>
                <w:b/>
                <w:bCs/>
              </w:rPr>
              <w:t xml:space="preserve"> </w:t>
            </w:r>
            <w:proofErr w:type="spellStart"/>
            <w:r w:rsidR="006F52B2" w:rsidRPr="006F52B2">
              <w:rPr>
                <w:b/>
                <w:bCs/>
              </w:rPr>
              <w:t>käsitleva</w:t>
            </w:r>
            <w:proofErr w:type="spellEnd"/>
            <w:r w:rsidR="006F52B2" w:rsidRPr="006F52B2">
              <w:rPr>
                <w:b/>
                <w:bCs/>
              </w:rPr>
              <w:t xml:space="preserve"> </w:t>
            </w:r>
            <w:proofErr w:type="spellStart"/>
            <w:r w:rsidR="006F52B2" w:rsidRPr="006F52B2">
              <w:rPr>
                <w:b/>
                <w:bCs/>
              </w:rPr>
              <w:t>liidu</w:t>
            </w:r>
            <w:proofErr w:type="spellEnd"/>
            <w:r w:rsidR="006F52B2" w:rsidRPr="006F52B2">
              <w:rPr>
                <w:b/>
                <w:bCs/>
              </w:rPr>
              <w:t xml:space="preserve"> </w:t>
            </w:r>
            <w:r w:rsidR="006F52B2" w:rsidRPr="00200C03">
              <w:rPr>
                <w:b/>
                <w:bCs/>
                <w:i/>
                <w:iCs/>
              </w:rPr>
              <w:t>acquis</w:t>
            </w:r>
            <w:r w:rsidR="006F52B2" w:rsidRPr="006F52B2">
              <w:rPr>
                <w:b/>
                <w:bCs/>
              </w:rPr>
              <w:t xml:space="preserve">’ </w:t>
            </w:r>
            <w:proofErr w:type="spellStart"/>
            <w:r w:rsidR="006F52B2" w:rsidRPr="006F52B2">
              <w:rPr>
                <w:b/>
                <w:bCs/>
              </w:rPr>
              <w:t>ühtse</w:t>
            </w:r>
            <w:proofErr w:type="spellEnd"/>
            <w:r w:rsidR="006F52B2" w:rsidRPr="006F52B2">
              <w:rPr>
                <w:b/>
                <w:bCs/>
              </w:rPr>
              <w:t xml:space="preserve"> </w:t>
            </w:r>
            <w:proofErr w:type="spellStart"/>
            <w:r w:rsidR="006F52B2" w:rsidRPr="006F52B2">
              <w:rPr>
                <w:b/>
                <w:bCs/>
              </w:rPr>
              <w:t>kohaldamise</w:t>
            </w:r>
            <w:proofErr w:type="spellEnd"/>
            <w:r w:rsidR="006F52B2" w:rsidRPr="006F52B2">
              <w:rPr>
                <w:b/>
                <w:bCs/>
              </w:rPr>
              <w:t xml:space="preserve"> </w:t>
            </w:r>
            <w:proofErr w:type="spellStart"/>
            <w:r w:rsidR="006F52B2" w:rsidRPr="006F52B2">
              <w:rPr>
                <w:b/>
                <w:bCs/>
              </w:rPr>
              <w:t>tagamine</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rakendades</w:t>
            </w:r>
            <w:proofErr w:type="spellEnd"/>
            <w:r w:rsidR="006F52B2" w:rsidRPr="006F52B2">
              <w:rPr>
                <w:b/>
                <w:bCs/>
              </w:rPr>
              <w:t xml:space="preserve"> </w:t>
            </w:r>
            <w:proofErr w:type="spellStart"/>
            <w:r w:rsidR="006F52B2" w:rsidRPr="006F52B2">
              <w:rPr>
                <w:b/>
                <w:bCs/>
              </w:rPr>
              <w:t>soovitusi</w:t>
            </w:r>
            <w:proofErr w:type="spellEnd"/>
            <w:r w:rsidR="006F52B2" w:rsidRPr="006F52B2">
              <w:rPr>
                <w:b/>
                <w:bCs/>
              </w:rPr>
              <w:t xml:space="preserve">, mis on </w:t>
            </w:r>
            <w:proofErr w:type="spellStart"/>
            <w:r w:rsidR="006F52B2" w:rsidRPr="006F52B2">
              <w:rPr>
                <w:b/>
                <w:bCs/>
              </w:rPr>
              <w:t>antud</w:t>
            </w:r>
            <w:proofErr w:type="spellEnd"/>
            <w:r w:rsidR="006F52B2" w:rsidRPr="006F52B2">
              <w:rPr>
                <w:b/>
                <w:bCs/>
              </w:rPr>
              <w:t xml:space="preserve"> </w:t>
            </w:r>
            <w:proofErr w:type="spellStart"/>
            <w:r w:rsidR="006F52B2" w:rsidRPr="006F52B2">
              <w:rPr>
                <w:b/>
                <w:bCs/>
              </w:rPr>
              <w:t>selliste</w:t>
            </w:r>
            <w:proofErr w:type="spellEnd"/>
            <w:r w:rsidR="006F52B2" w:rsidRPr="006F52B2">
              <w:rPr>
                <w:b/>
                <w:bCs/>
              </w:rPr>
              <w:t xml:space="preserve"> </w:t>
            </w:r>
            <w:proofErr w:type="spellStart"/>
            <w:r w:rsidR="006F52B2" w:rsidRPr="006F52B2">
              <w:rPr>
                <w:b/>
                <w:bCs/>
              </w:rPr>
              <w:t>kvaliteedikontrolli</w:t>
            </w:r>
            <w:proofErr w:type="spellEnd"/>
            <w:r w:rsidR="006F52B2" w:rsidRPr="006F52B2">
              <w:rPr>
                <w:b/>
                <w:bCs/>
              </w:rPr>
              <w:t xml:space="preserve"> </w:t>
            </w:r>
            <w:proofErr w:type="spellStart"/>
            <w:r w:rsidR="006F52B2" w:rsidRPr="006F52B2">
              <w:rPr>
                <w:b/>
                <w:bCs/>
              </w:rPr>
              <w:t>mehhanismide</w:t>
            </w:r>
            <w:proofErr w:type="spellEnd"/>
            <w:r w:rsidR="006F52B2" w:rsidRPr="006F52B2">
              <w:rPr>
                <w:b/>
                <w:bCs/>
              </w:rPr>
              <w:t xml:space="preserve"> </w:t>
            </w:r>
            <w:proofErr w:type="spellStart"/>
            <w:r w:rsidR="006F52B2" w:rsidRPr="006F52B2">
              <w:rPr>
                <w:b/>
                <w:bCs/>
              </w:rPr>
              <w:t>raames</w:t>
            </w:r>
            <w:proofErr w:type="spellEnd"/>
            <w:r w:rsidR="006F52B2" w:rsidRPr="006F52B2">
              <w:rPr>
                <w:b/>
                <w:bCs/>
              </w:rPr>
              <w:t xml:space="preserve"> </w:t>
            </w:r>
            <w:proofErr w:type="spellStart"/>
            <w:r w:rsidR="006F52B2" w:rsidRPr="006F52B2">
              <w:rPr>
                <w:b/>
                <w:bCs/>
              </w:rPr>
              <w:t>nagu</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(EL) nr 1053/2013 </w:t>
            </w:r>
            <w:proofErr w:type="spellStart"/>
            <w:r w:rsidR="006F52B2" w:rsidRPr="006F52B2">
              <w:rPr>
                <w:b/>
                <w:bCs/>
              </w:rPr>
              <w:t>kohane</w:t>
            </w:r>
            <w:proofErr w:type="spellEnd"/>
            <w:r w:rsidR="006F52B2" w:rsidRPr="006F52B2">
              <w:rPr>
                <w:b/>
                <w:bCs/>
              </w:rPr>
              <w:t xml:space="preserve"> </w:t>
            </w:r>
            <w:proofErr w:type="spellStart"/>
            <w:r w:rsidR="006F52B2" w:rsidRPr="006F52B2">
              <w:rPr>
                <w:b/>
                <w:bCs/>
              </w:rPr>
              <w:t>Schengeni</w:t>
            </w:r>
            <w:proofErr w:type="spellEnd"/>
            <w:r w:rsidR="006F52B2" w:rsidRPr="006F52B2">
              <w:rPr>
                <w:b/>
                <w:bCs/>
              </w:rPr>
              <w:t xml:space="preserve"> </w:t>
            </w:r>
            <w:proofErr w:type="spellStart"/>
            <w:r w:rsidR="006F52B2" w:rsidRPr="006F52B2">
              <w:rPr>
                <w:b/>
                <w:bCs/>
              </w:rPr>
              <w:t>hindamismehhanism</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(EL) 2019/1896 </w:t>
            </w:r>
            <w:proofErr w:type="spellStart"/>
            <w:r w:rsidR="006F52B2" w:rsidRPr="006F52B2">
              <w:rPr>
                <w:b/>
                <w:bCs/>
              </w:rPr>
              <w:t>kohased</w:t>
            </w:r>
            <w:proofErr w:type="spellEnd"/>
            <w:r w:rsidR="006F52B2" w:rsidRPr="006F52B2">
              <w:rPr>
                <w:b/>
                <w:bCs/>
              </w:rPr>
              <w:t xml:space="preserve"> </w:t>
            </w:r>
            <w:proofErr w:type="spellStart"/>
            <w:r w:rsidR="006F52B2" w:rsidRPr="006F52B2">
              <w:rPr>
                <w:b/>
                <w:bCs/>
              </w:rPr>
              <w:t>haavatavuse</w:t>
            </w:r>
            <w:proofErr w:type="spellEnd"/>
            <w:r w:rsidR="006F52B2" w:rsidRPr="006F52B2">
              <w:rPr>
                <w:b/>
                <w:bCs/>
              </w:rPr>
              <w:t xml:space="preserve"> </w:t>
            </w:r>
            <w:proofErr w:type="spellStart"/>
            <w:r w:rsidR="006F52B2" w:rsidRPr="006F52B2">
              <w:rPr>
                <w:b/>
                <w:bCs/>
              </w:rPr>
              <w:t>hindamised</w:t>
            </w:r>
            <w:proofErr w:type="spellEnd"/>
            <w:r w:rsidR="006F52B2" w:rsidRPr="006F52B2">
              <w:rPr>
                <w:b/>
                <w:bCs/>
              </w:rPr>
              <w:t xml:space="preserve"> ja </w:t>
            </w:r>
            <w:proofErr w:type="spellStart"/>
            <w:r w:rsidR="006F52B2" w:rsidRPr="006F52B2">
              <w:rPr>
                <w:b/>
                <w:bCs/>
              </w:rPr>
              <w:t>riiklikud</w:t>
            </w:r>
            <w:proofErr w:type="spellEnd"/>
            <w:r w:rsidR="006F52B2" w:rsidRPr="006F52B2">
              <w:rPr>
                <w:b/>
                <w:bCs/>
              </w:rPr>
              <w:t xml:space="preserve"> </w:t>
            </w:r>
            <w:proofErr w:type="spellStart"/>
            <w:r w:rsidR="006F52B2" w:rsidRPr="006F52B2">
              <w:rPr>
                <w:b/>
                <w:bCs/>
              </w:rPr>
              <w:t>kvaliteedikontrolli</w:t>
            </w:r>
            <w:proofErr w:type="spellEnd"/>
            <w:r w:rsidR="006F52B2" w:rsidRPr="006F52B2">
              <w:rPr>
                <w:b/>
                <w:bCs/>
              </w:rPr>
              <w:t xml:space="preserve"> </w:t>
            </w:r>
            <w:proofErr w:type="spellStart"/>
            <w:r w:rsidR="006F52B2" w:rsidRPr="006F52B2">
              <w:rPr>
                <w:b/>
                <w:bCs/>
              </w:rPr>
              <w:t>mehhanismid</w:t>
            </w:r>
            <w:proofErr w:type="spellEnd"/>
          </w:p>
          <w:p w14:paraId="3654874B" w14:textId="4587B315" w:rsidR="00E12D0B" w:rsidRPr="00714061" w:rsidRDefault="00200C03" w:rsidP="00C30D65">
            <w:pPr>
              <w:spacing w:after="80"/>
              <w:rPr>
                <w:rFonts w:eastAsia="Times New Roman"/>
                <w:noProof/>
              </w:rPr>
            </w:pPr>
            <w:r>
              <w:rPr>
                <w:rFonts w:eastAsia="Times New Roman"/>
                <w:noProof/>
              </w:rPr>
              <w:t>Mitmekülgne</w:t>
            </w:r>
            <w:r w:rsidR="00CD3C33">
              <w:rPr>
                <w:rFonts w:eastAsia="Times New Roman"/>
                <w:noProof/>
              </w:rPr>
              <w:t xml:space="preserve"> p</w:t>
            </w:r>
            <w:r w:rsidR="00E12D0B" w:rsidRPr="00714061">
              <w:rPr>
                <w:rFonts w:eastAsia="Times New Roman"/>
                <w:noProof/>
              </w:rPr>
              <w:t xml:space="preserve">iirivalveharidus </w:t>
            </w:r>
            <w:r w:rsidR="00CD3C33">
              <w:rPr>
                <w:rFonts w:eastAsia="Times New Roman"/>
                <w:noProof/>
              </w:rPr>
              <w:t xml:space="preserve">annab </w:t>
            </w:r>
            <w:r w:rsidR="00E12D0B" w:rsidRPr="00714061">
              <w:rPr>
                <w:rFonts w:eastAsia="Times New Roman"/>
                <w:noProof/>
              </w:rPr>
              <w:t>ametialase pädevuse</w:t>
            </w:r>
            <w:r w:rsidR="00CD3C33">
              <w:rPr>
                <w:rFonts w:eastAsia="Times New Roman"/>
                <w:noProof/>
              </w:rPr>
              <w:t xml:space="preserve"> ja tagab </w:t>
            </w:r>
            <w:r w:rsidR="00E12D0B" w:rsidRPr="00714061">
              <w:rPr>
                <w:rFonts w:eastAsia="Times New Roman"/>
                <w:noProof/>
              </w:rPr>
              <w:t xml:space="preserve">Schengeni </w:t>
            </w:r>
            <w:r w:rsidR="00E12D0B" w:rsidRPr="00CD3C33">
              <w:rPr>
                <w:rFonts w:eastAsia="Times New Roman"/>
                <w:i/>
                <w:iCs/>
                <w:noProof/>
              </w:rPr>
              <w:t>acquis</w:t>
            </w:r>
            <w:r w:rsidR="00E12D0B" w:rsidRPr="00714061">
              <w:rPr>
                <w:rFonts w:eastAsia="Times New Roman"/>
                <w:noProof/>
              </w:rPr>
              <w:t>’ nõuetekohase rakenda</w:t>
            </w:r>
            <w:r w:rsidR="00CD3C33">
              <w:rPr>
                <w:rFonts w:eastAsia="Times New Roman"/>
                <w:noProof/>
              </w:rPr>
              <w:t xml:space="preserve">mise ning </w:t>
            </w:r>
            <w:r w:rsidR="00E864C7">
              <w:rPr>
                <w:rFonts w:eastAsia="Times New Roman"/>
                <w:noProof/>
              </w:rPr>
              <w:t xml:space="preserve">ühetaolise </w:t>
            </w:r>
            <w:r>
              <w:rPr>
                <w:rFonts w:eastAsia="Times New Roman"/>
                <w:noProof/>
              </w:rPr>
              <w:t>tõhusa</w:t>
            </w:r>
            <w:r w:rsidR="00E864C7">
              <w:rPr>
                <w:rFonts w:eastAsia="Times New Roman"/>
                <w:noProof/>
              </w:rPr>
              <w:t xml:space="preserve"> </w:t>
            </w:r>
            <w:r w:rsidR="00E12D0B" w:rsidRPr="00714061">
              <w:rPr>
                <w:rFonts w:eastAsia="Times New Roman"/>
                <w:noProof/>
              </w:rPr>
              <w:t>piirihalduse riigi ja ELi välispiiridel. PPA eksperdid osalevad Frontexi ühiste õppekavade ja koolitusmaterjalide väljatöötamise</w:t>
            </w:r>
            <w:r>
              <w:rPr>
                <w:rFonts w:eastAsia="Times New Roman"/>
                <w:noProof/>
              </w:rPr>
              <w:t>s</w:t>
            </w:r>
            <w:r w:rsidR="00E12D0B" w:rsidRPr="00714061">
              <w:rPr>
                <w:rFonts w:eastAsia="Times New Roman"/>
                <w:noProof/>
              </w:rPr>
              <w:t xml:space="preserve"> ja ajakohastamise</w:t>
            </w:r>
            <w:r>
              <w:rPr>
                <w:rFonts w:eastAsia="Times New Roman"/>
                <w:noProof/>
              </w:rPr>
              <w:t>s</w:t>
            </w:r>
            <w:r w:rsidR="00E12D0B" w:rsidRPr="00714061">
              <w:rPr>
                <w:rFonts w:eastAsia="Times New Roman"/>
                <w:noProof/>
              </w:rPr>
              <w:t xml:space="preserve"> (</w:t>
            </w:r>
            <w:r>
              <w:rPr>
                <w:rFonts w:eastAsia="Times New Roman"/>
                <w:noProof/>
              </w:rPr>
              <w:t>ühine tuumõppekava</w:t>
            </w:r>
            <w:r w:rsidR="00E12D0B" w:rsidRPr="00714061">
              <w:rPr>
                <w:rFonts w:eastAsia="Times New Roman"/>
                <w:noProof/>
              </w:rPr>
              <w:t>, kesktaseme ametnike</w:t>
            </w:r>
            <w:r>
              <w:rPr>
                <w:rFonts w:eastAsia="Times New Roman"/>
                <w:noProof/>
              </w:rPr>
              <w:t xml:space="preserve"> ühine tuumõppekava</w:t>
            </w:r>
            <w:r w:rsidR="00E12D0B" w:rsidRPr="00714061">
              <w:rPr>
                <w:rFonts w:eastAsia="Times New Roman"/>
                <w:noProof/>
              </w:rPr>
              <w:t xml:space="preserve">, Euroopa ühised </w:t>
            </w:r>
            <w:r w:rsidRPr="00714061">
              <w:rPr>
                <w:rFonts w:eastAsia="Times New Roman"/>
                <w:noProof/>
              </w:rPr>
              <w:t xml:space="preserve">strateegilise piirihalduse </w:t>
            </w:r>
            <w:r w:rsidR="00E12D0B" w:rsidRPr="00714061">
              <w:rPr>
                <w:rFonts w:eastAsia="Times New Roman"/>
                <w:noProof/>
              </w:rPr>
              <w:t>magistriõppekavad, CIRAM, IBM jne).</w:t>
            </w:r>
          </w:p>
          <w:p w14:paraId="63D70C94" w14:textId="42788555" w:rsidR="00E12D0B" w:rsidRPr="00714061" w:rsidRDefault="00E12D0B" w:rsidP="00C30D65">
            <w:pPr>
              <w:spacing w:after="80"/>
              <w:rPr>
                <w:rFonts w:eastAsia="Times New Roman"/>
                <w:noProof/>
              </w:rPr>
            </w:pPr>
            <w:r w:rsidRPr="00714061">
              <w:rPr>
                <w:rFonts w:eastAsia="Times New Roman"/>
                <w:noProof/>
              </w:rPr>
              <w:t xml:space="preserve">Kõik piirikontrolliametnikud järgivad oma igapäevases teenistuses 11. märtsil 2015 heaks kiidetud ametnike eetikakoodeksi põhimõtteid. Koolitustel pööratakse </w:t>
            </w:r>
            <w:r w:rsidR="009A2BA6">
              <w:rPr>
                <w:rFonts w:eastAsia="Times New Roman"/>
                <w:noProof/>
              </w:rPr>
              <w:t xml:space="preserve">nendele </w:t>
            </w:r>
            <w:r w:rsidR="0072518B">
              <w:rPr>
                <w:rFonts w:eastAsia="Times New Roman"/>
                <w:noProof/>
              </w:rPr>
              <w:t>põhimõtetele</w:t>
            </w:r>
            <w:r w:rsidR="0017754C">
              <w:rPr>
                <w:rFonts w:eastAsia="Times New Roman"/>
                <w:noProof/>
              </w:rPr>
              <w:t xml:space="preserve"> </w:t>
            </w:r>
            <w:r w:rsidR="00E559F5">
              <w:rPr>
                <w:rFonts w:eastAsia="Times New Roman"/>
                <w:noProof/>
              </w:rPr>
              <w:t xml:space="preserve">endiselt </w:t>
            </w:r>
            <w:r w:rsidR="009A2BA6" w:rsidRPr="00714061">
              <w:rPr>
                <w:rFonts w:eastAsia="Times New Roman"/>
                <w:noProof/>
              </w:rPr>
              <w:t>tähelepanu</w:t>
            </w:r>
            <w:r w:rsidRPr="00714061">
              <w:rPr>
                <w:rFonts w:eastAsia="Times New Roman"/>
                <w:noProof/>
              </w:rPr>
              <w:t>.</w:t>
            </w:r>
          </w:p>
          <w:p w14:paraId="5887E647" w14:textId="7F076851" w:rsidR="00E12D0B" w:rsidRPr="00714061" w:rsidRDefault="00E12D0B" w:rsidP="00C30D65">
            <w:pPr>
              <w:spacing w:after="80"/>
              <w:rPr>
                <w:rFonts w:eastAsia="Times New Roman"/>
                <w:noProof/>
              </w:rPr>
            </w:pPr>
            <w:r w:rsidRPr="00714061">
              <w:rPr>
                <w:rFonts w:eastAsia="Times New Roman"/>
                <w:noProof/>
              </w:rPr>
              <w:t xml:space="preserve">Piirikontrolli </w:t>
            </w:r>
            <w:r w:rsidR="009A2BA6">
              <w:rPr>
                <w:rFonts w:eastAsia="Times New Roman"/>
                <w:noProof/>
              </w:rPr>
              <w:t>taristu</w:t>
            </w:r>
            <w:r w:rsidRPr="00714061">
              <w:rPr>
                <w:rFonts w:eastAsia="Times New Roman"/>
                <w:noProof/>
              </w:rPr>
              <w:t xml:space="preserve"> ajakohastamine, uuendusliku ja tipptasemel tehnoloogia kasutuselevõtt, reisijate elektroonilise kontrolli suurendamine ja viisanõude kaotamise korra laiendamine </w:t>
            </w:r>
            <w:r w:rsidR="0091204A">
              <w:rPr>
                <w:rFonts w:eastAsia="Times New Roman"/>
                <w:noProof/>
              </w:rPr>
              <w:t>eeldavad</w:t>
            </w:r>
            <w:r w:rsidR="00E864C7">
              <w:rPr>
                <w:rFonts w:eastAsia="Times New Roman"/>
                <w:noProof/>
              </w:rPr>
              <w:t xml:space="preserve"> töötajate </w:t>
            </w:r>
            <w:r w:rsidR="0091204A">
              <w:rPr>
                <w:rFonts w:eastAsia="Times New Roman"/>
                <w:noProof/>
              </w:rPr>
              <w:t xml:space="preserve">pidevat </w:t>
            </w:r>
            <w:r w:rsidR="00E864C7">
              <w:rPr>
                <w:rFonts w:eastAsia="Times New Roman"/>
                <w:noProof/>
              </w:rPr>
              <w:t>täiendkoolitust</w:t>
            </w:r>
            <w:r w:rsidR="004D2534">
              <w:rPr>
                <w:rFonts w:eastAsia="Times New Roman"/>
                <w:noProof/>
              </w:rPr>
              <w:t>.</w:t>
            </w:r>
            <w:r w:rsidR="00E864C7">
              <w:rPr>
                <w:rFonts w:eastAsia="Times New Roman"/>
                <w:noProof/>
              </w:rPr>
              <w:t xml:space="preserve"> </w:t>
            </w:r>
            <w:r w:rsidRPr="00714061">
              <w:rPr>
                <w:rFonts w:eastAsia="Times New Roman"/>
                <w:noProof/>
              </w:rPr>
              <w:t>Lisaks asutusesisestele koolitustele kasutatakse CEPOLi, eu-LISA ja Frontexi pakutavaid võimalusi.</w:t>
            </w:r>
          </w:p>
          <w:p w14:paraId="1938144A" w14:textId="5A743BF1" w:rsidR="00E12D0B" w:rsidRPr="00546702" w:rsidRDefault="00E12D0B" w:rsidP="00C30D65">
            <w:pPr>
              <w:spacing w:after="80"/>
              <w:rPr>
                <w:noProof/>
                <w:lang w:val="et-EE"/>
              </w:rPr>
            </w:pPr>
            <w:r w:rsidRPr="0091204A">
              <w:rPr>
                <w:rFonts w:eastAsia="Times New Roman"/>
                <w:noProof/>
              </w:rPr>
              <w:t>Kvaliteedikontroll on hädavajalik tagamaks, et osutatavad teenused vastavad kindlaksmääratud kvaliteedikriteeriumidele või Schengeni hindamismehhanismi ja haavatavuse hindamise nõuetele. BMVI vahendeid</w:t>
            </w:r>
            <w:ins w:id="282" w:author="Aivi Kuivonen" w:date="2025-07-07T14:43:00Z">
              <w:r w:rsidR="00BD7D6B">
                <w:rPr>
                  <w:rFonts w:eastAsia="Times New Roman"/>
                  <w:noProof/>
                </w:rPr>
                <w:t xml:space="preserve"> (eelkõige vahe</w:t>
              </w:r>
            </w:ins>
            <w:ins w:id="283" w:author="Aivi Kuivonen" w:date="2025-07-08T10:53:00Z">
              <w:r w:rsidR="00453868">
                <w:rPr>
                  <w:rFonts w:eastAsia="Times New Roman"/>
                  <w:noProof/>
                </w:rPr>
                <w:t>hindamise</w:t>
              </w:r>
            </w:ins>
            <w:ins w:id="284" w:author="Aivi Kuivonen" w:date="2025-07-07T14:43:00Z">
              <w:r w:rsidR="00BD7D6B">
                <w:rPr>
                  <w:rFonts w:eastAsia="Times New Roman"/>
                  <w:noProof/>
                </w:rPr>
                <w:t xml:space="preserve"> järgselt eraldatud raha ning Schengeniga ühinenud riikide</w:t>
              </w:r>
            </w:ins>
            <w:ins w:id="285" w:author="Aivi Kuivonen" w:date="2025-07-07T14:44:00Z">
              <w:r w:rsidR="00BD7D6B">
                <w:rPr>
                  <w:rFonts w:eastAsia="Times New Roman"/>
                  <w:noProof/>
                </w:rPr>
                <w:t xml:space="preserve"> sissemakse)</w:t>
              </w:r>
            </w:ins>
            <w:r w:rsidRPr="0091204A">
              <w:rPr>
                <w:rFonts w:eastAsia="Times New Roman"/>
                <w:noProof/>
              </w:rPr>
              <w:t xml:space="preserve"> kasutatakse riigieelarve</w:t>
            </w:r>
            <w:r w:rsidR="009A2BA6">
              <w:rPr>
                <w:rFonts w:eastAsia="Times New Roman"/>
                <w:noProof/>
              </w:rPr>
              <w:t xml:space="preserve"> kõrval selleks,</w:t>
            </w:r>
            <w:r w:rsidRPr="0091204A">
              <w:rPr>
                <w:rFonts w:eastAsia="Times New Roman"/>
                <w:noProof/>
              </w:rPr>
              <w:t xml:space="preserve"> </w:t>
            </w:r>
            <w:r w:rsidR="009A2BA6">
              <w:rPr>
                <w:rFonts w:eastAsia="Times New Roman"/>
                <w:noProof/>
              </w:rPr>
              <w:t xml:space="preserve">et </w:t>
            </w:r>
            <w:r w:rsidR="009A2BA6" w:rsidRPr="0091204A">
              <w:rPr>
                <w:rFonts w:eastAsia="Times New Roman"/>
                <w:noProof/>
              </w:rPr>
              <w:t>kõrvalda</w:t>
            </w:r>
            <w:r w:rsidR="009A2BA6">
              <w:rPr>
                <w:rFonts w:eastAsia="Times New Roman"/>
                <w:noProof/>
              </w:rPr>
              <w:t>da</w:t>
            </w:r>
            <w:r w:rsidR="009A2BA6" w:rsidRPr="0091204A">
              <w:rPr>
                <w:rFonts w:eastAsia="Times New Roman"/>
                <w:noProof/>
              </w:rPr>
              <w:t xml:space="preserve"> </w:t>
            </w:r>
            <w:ins w:id="286" w:author="Aivi Kuivonen" w:date="2025-07-07T14:44:00Z">
              <w:r w:rsidR="00BD7D6B">
                <w:rPr>
                  <w:rFonts w:eastAsia="Times New Roman"/>
                  <w:noProof/>
                </w:rPr>
                <w:t xml:space="preserve">Schengeni hindamiste </w:t>
              </w:r>
            </w:ins>
            <w:del w:id="287" w:author="Aivi Kuivonen" w:date="2025-07-07T14:44:00Z">
              <w:r w:rsidRPr="0091204A" w:rsidDel="00BD7D6B">
                <w:rPr>
                  <w:rFonts w:eastAsia="Times New Roman"/>
                  <w:noProof/>
                </w:rPr>
                <w:delText xml:space="preserve">kvaliteedikontrolli </w:delText>
              </w:r>
            </w:del>
            <w:r w:rsidRPr="0091204A">
              <w:rPr>
                <w:rFonts w:eastAsia="Times New Roman"/>
                <w:noProof/>
              </w:rPr>
              <w:t>käigus tuvastatud puudus</w:t>
            </w:r>
            <w:r w:rsidR="009A2BA6">
              <w:rPr>
                <w:rFonts w:eastAsia="Times New Roman"/>
                <w:noProof/>
              </w:rPr>
              <w:t>ed</w:t>
            </w:r>
            <w:ins w:id="288" w:author="Aivi Kuivonen" w:date="2025-07-07T14:45:00Z">
              <w:r w:rsidR="00BD7D6B">
                <w:rPr>
                  <w:rFonts w:eastAsia="Times New Roman"/>
                  <w:noProof/>
                </w:rPr>
                <w:t>.</w:t>
              </w:r>
            </w:ins>
            <w:del w:id="289" w:author="Aivi Kuivonen" w:date="2025-07-07T14:45:00Z">
              <w:r w:rsidR="00017E8F" w:rsidDel="00BD7D6B">
                <w:rPr>
                  <w:rFonts w:eastAsia="Times New Roman"/>
                  <w:noProof/>
                </w:rPr>
                <w:delText>,</w:delText>
              </w:r>
              <w:r w:rsidR="0072518B" w:rsidDel="00BD7D6B">
                <w:rPr>
                  <w:rFonts w:eastAsia="Times New Roman"/>
                  <w:noProof/>
                </w:rPr>
                <w:delText xml:space="preserve"> n</w:delText>
              </w:r>
              <w:r w:rsidR="00017E8F" w:rsidDel="00BD7D6B">
                <w:rPr>
                  <w:rFonts w:eastAsia="Times New Roman"/>
                  <w:noProof/>
                </w:rPr>
                <w:delText>äiteks</w:delText>
              </w:r>
              <w:r w:rsidR="0072518B" w:rsidDel="00BD7D6B">
                <w:rPr>
                  <w:rFonts w:eastAsia="Times New Roman"/>
                  <w:noProof/>
                </w:rPr>
                <w:delText xml:space="preserve"> piirivalvurite koolitamiseks</w:delText>
              </w:r>
              <w:r w:rsidRPr="0091204A" w:rsidDel="00BD7D6B">
                <w:rPr>
                  <w:rFonts w:eastAsia="Times New Roman"/>
                  <w:noProof/>
                </w:rPr>
                <w:delText>.</w:delText>
              </w:r>
              <w:r w:rsidR="00702D63" w:rsidDel="00BD7D6B">
                <w:rPr>
                  <w:rFonts w:eastAsia="Times New Roman"/>
                  <w:noProof/>
                </w:rPr>
                <w:delText xml:space="preserve"> </w:delText>
              </w:r>
              <w:r w:rsidR="00702D63" w:rsidRPr="00702D63" w:rsidDel="00BD7D6B">
                <w:rPr>
                  <w:noProof/>
                  <w:lang w:val="et-EE"/>
                </w:rPr>
                <w:delText>Er</w:delText>
              </w:r>
              <w:r w:rsidR="00702D63" w:rsidDel="00BD7D6B">
                <w:rPr>
                  <w:noProof/>
                  <w:lang w:val="et-EE"/>
                </w:rPr>
                <w:delText>i</w:delText>
              </w:r>
              <w:r w:rsidR="00702D63" w:rsidRPr="00702D63" w:rsidDel="00BD7D6B">
                <w:rPr>
                  <w:noProof/>
                  <w:lang w:val="et-EE"/>
                </w:rPr>
                <w:delText xml:space="preserve">meetmete BMVI/2024/SA/1.4.2/002 ja BMVI/2024/SA/1.1.5/001 </w:delText>
              </w:r>
              <w:r w:rsidR="00546702" w:rsidDel="00BD7D6B">
                <w:rPr>
                  <w:noProof/>
                  <w:lang w:val="et-EE"/>
                </w:rPr>
                <w:delText>raames suurendatakse</w:delText>
              </w:r>
              <w:r w:rsidR="00702D63" w:rsidDel="00BD7D6B">
                <w:rPr>
                  <w:noProof/>
                  <w:lang w:val="et-EE"/>
                </w:rPr>
                <w:delText xml:space="preserve"> piirivalvevõimekus</w:delText>
              </w:r>
              <w:r w:rsidR="00546702" w:rsidDel="00BD7D6B">
                <w:rPr>
                  <w:noProof/>
                  <w:lang w:val="et-EE"/>
                </w:rPr>
                <w:delText>t</w:delText>
              </w:r>
              <w:r w:rsidR="00702D63" w:rsidDel="00BD7D6B">
                <w:rPr>
                  <w:noProof/>
                  <w:lang w:val="et-EE"/>
                </w:rPr>
                <w:delText xml:space="preserve"> </w:delText>
              </w:r>
              <w:r w:rsidR="00702D63" w:rsidRPr="00702D63" w:rsidDel="00BD7D6B">
                <w:rPr>
                  <w:noProof/>
                  <w:lang w:val="et-EE"/>
                </w:rPr>
                <w:delText xml:space="preserve">avastada ja </w:delText>
              </w:r>
              <w:r w:rsidR="00546702" w:rsidDel="00BD7D6B">
                <w:rPr>
                  <w:noProof/>
                  <w:lang w:val="et-EE"/>
                </w:rPr>
                <w:delText>tõrjuda</w:delText>
              </w:r>
              <w:r w:rsidR="00702D63" w:rsidRPr="00702D63" w:rsidDel="00BD7D6B">
                <w:rPr>
                  <w:noProof/>
                  <w:lang w:val="et-EE"/>
                </w:rPr>
                <w:delText xml:space="preserve"> </w:delText>
              </w:r>
              <w:r w:rsidR="0083185E" w:rsidDel="00BD7D6B">
                <w:rPr>
                  <w:noProof/>
                  <w:lang w:val="et-EE"/>
                </w:rPr>
                <w:delText xml:space="preserve">lubadeta </w:delText>
              </w:r>
              <w:r w:rsidR="00702D63" w:rsidRPr="00702D63" w:rsidDel="00BD7D6B">
                <w:rPr>
                  <w:noProof/>
                  <w:lang w:val="et-EE"/>
                </w:rPr>
                <w:delText xml:space="preserve">piiriüleseid mehitamata õhusõidukeid ning </w:delText>
              </w:r>
              <w:r w:rsidR="00546702" w:rsidDel="00BD7D6B">
                <w:rPr>
                  <w:noProof/>
                  <w:lang w:val="et-EE"/>
                </w:rPr>
                <w:delText>tagada</w:delText>
              </w:r>
              <w:r w:rsidR="00702D63" w:rsidRPr="00702D63" w:rsidDel="00BD7D6B">
                <w:rPr>
                  <w:noProof/>
                  <w:lang w:val="et-EE"/>
                </w:rPr>
                <w:delText xml:space="preserve"> 24/7 </w:delText>
              </w:r>
              <w:r w:rsidR="00131820" w:rsidDel="00BD7D6B">
                <w:rPr>
                  <w:noProof/>
                  <w:lang w:val="et-EE"/>
                </w:rPr>
                <w:delText xml:space="preserve">tõrgeteta </w:delText>
              </w:r>
              <w:r w:rsidR="00081A5A" w:rsidDel="00BD7D6B">
                <w:rPr>
                  <w:noProof/>
                  <w:lang w:val="et-EE"/>
                </w:rPr>
                <w:delText xml:space="preserve">andmevoog ning parem </w:delText>
              </w:r>
              <w:r w:rsidR="00702D63" w:rsidRPr="00702D63" w:rsidDel="00BD7D6B">
                <w:rPr>
                  <w:noProof/>
                  <w:lang w:val="et-EE"/>
                </w:rPr>
                <w:delText>olukorrateadlikkus idapiirilt.</w:delText>
              </w:r>
            </w:del>
            <w:r w:rsidR="00702D63" w:rsidRPr="00702D63">
              <w:rPr>
                <w:noProof/>
                <w:lang w:val="et-EE"/>
              </w:rPr>
              <w:t xml:space="preserve"> </w:t>
            </w:r>
          </w:p>
          <w:p w14:paraId="018FA421" w14:textId="5DC4B91F" w:rsidR="00567A87" w:rsidRPr="007822F2" w:rsidRDefault="00567A87" w:rsidP="00C30D65">
            <w:pPr>
              <w:spacing w:after="80"/>
              <w:rPr>
                <w:rFonts w:eastAsia="Times New Roman"/>
                <w:b/>
                <w:bCs/>
                <w:noProof/>
              </w:rPr>
            </w:pPr>
            <w:r w:rsidRPr="007822F2">
              <w:rPr>
                <w:rFonts w:eastAsia="Times New Roman"/>
                <w:b/>
                <w:bCs/>
                <w:noProof/>
              </w:rPr>
              <w:t xml:space="preserve">Meetmete </w:t>
            </w:r>
            <w:r w:rsidR="00184BA8" w:rsidRPr="007822F2">
              <w:rPr>
                <w:rFonts w:eastAsia="Times New Roman"/>
                <w:b/>
                <w:bCs/>
                <w:noProof/>
              </w:rPr>
              <w:t xml:space="preserve">esialgne </w:t>
            </w:r>
            <w:r w:rsidRPr="007822F2">
              <w:rPr>
                <w:rFonts w:eastAsia="Times New Roman"/>
                <w:b/>
                <w:bCs/>
                <w:noProof/>
              </w:rPr>
              <w:t>loetelu:</w:t>
            </w:r>
          </w:p>
          <w:p w14:paraId="7E9847C6" w14:textId="6D4C7FA1" w:rsidR="00567A87" w:rsidRPr="00F96CFA" w:rsidRDefault="00567A87"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EUROSURi arendamisega seotud meetmed</w:t>
            </w:r>
            <w:r w:rsidR="00017E8F">
              <w:rPr>
                <w:rFonts w:ascii="Times New Roman" w:eastAsia="Times New Roman" w:hAnsi="Times New Roman" w:cs="Times New Roman"/>
                <w:noProof/>
                <w:sz w:val="24"/>
                <w:szCs w:val="20"/>
                <w:lang w:eastAsia="en-GB"/>
              </w:rPr>
              <w:t>, näiteks</w:t>
            </w:r>
            <w:r w:rsidR="0072518B">
              <w:rPr>
                <w:rFonts w:ascii="Times New Roman" w:eastAsia="Times New Roman" w:hAnsi="Times New Roman" w:cs="Times New Roman"/>
                <w:noProof/>
                <w:sz w:val="24"/>
                <w:szCs w:val="20"/>
                <w:lang w:eastAsia="en-GB"/>
              </w:rPr>
              <w:t xml:space="preserve"> </w:t>
            </w:r>
            <w:del w:id="290" w:author="Aivi Kuivonen" w:date="2025-07-07T14:45:00Z">
              <w:r w:rsidR="0072518B" w:rsidDel="004C3FD9">
                <w:rPr>
                  <w:rFonts w:ascii="Times New Roman" w:eastAsia="Times New Roman" w:hAnsi="Times New Roman" w:cs="Times New Roman"/>
                  <w:noProof/>
                  <w:sz w:val="24"/>
                  <w:szCs w:val="20"/>
                  <w:lang w:eastAsia="en-GB"/>
                </w:rPr>
                <w:delText xml:space="preserve">investeeringud riiklikusse </w:delText>
              </w:r>
              <w:r w:rsidRPr="00F96CFA" w:rsidDel="004C3FD9">
                <w:rPr>
                  <w:rFonts w:ascii="Times New Roman" w:eastAsia="Times New Roman" w:hAnsi="Times New Roman" w:cs="Times New Roman"/>
                  <w:noProof/>
                  <w:sz w:val="24"/>
                  <w:szCs w:val="20"/>
                  <w:lang w:eastAsia="en-GB"/>
                </w:rPr>
                <w:delText>IKT-süsteemi</w:delText>
              </w:r>
              <w:r w:rsidR="0072518B" w:rsidDel="004C3FD9">
                <w:rPr>
                  <w:rFonts w:ascii="Times New Roman" w:eastAsia="Times New Roman" w:hAnsi="Times New Roman" w:cs="Times New Roman"/>
                  <w:noProof/>
                  <w:sz w:val="24"/>
                  <w:szCs w:val="20"/>
                  <w:lang w:eastAsia="en-GB"/>
                </w:rPr>
                <w:delText>, mille kaudu edastatakse piiriolukorra pilti</w:delText>
              </w:r>
              <w:r w:rsidR="00634291" w:rsidDel="004C3FD9">
                <w:rPr>
                  <w:rFonts w:ascii="Times New Roman" w:eastAsia="Times New Roman" w:hAnsi="Times New Roman" w:cs="Times New Roman"/>
                  <w:noProof/>
                  <w:sz w:val="24"/>
                  <w:szCs w:val="20"/>
                  <w:lang w:eastAsia="en-GB"/>
                </w:rPr>
                <w:delText xml:space="preserve"> </w:delText>
              </w:r>
              <w:r w:rsidR="00017E8F" w:rsidDel="004C3FD9">
                <w:rPr>
                  <w:rFonts w:ascii="Times New Roman" w:eastAsia="Times New Roman" w:hAnsi="Times New Roman" w:cs="Times New Roman"/>
                  <w:noProof/>
                  <w:sz w:val="24"/>
                  <w:szCs w:val="20"/>
                  <w:lang w:eastAsia="en-GB"/>
                </w:rPr>
                <w:delText>ja</w:delText>
              </w:r>
              <w:r w:rsidR="0072518B" w:rsidDel="004C3FD9">
                <w:rPr>
                  <w:rFonts w:ascii="Times New Roman" w:eastAsia="Times New Roman" w:hAnsi="Times New Roman" w:cs="Times New Roman"/>
                  <w:noProof/>
                  <w:sz w:val="24"/>
                  <w:szCs w:val="20"/>
                  <w:lang w:eastAsia="en-GB"/>
                </w:rPr>
                <w:delText xml:space="preserve"> vahetatakse teavet</w:delText>
              </w:r>
              <w:r w:rsidR="00634291" w:rsidDel="004C3FD9">
                <w:rPr>
                  <w:rFonts w:ascii="Times New Roman" w:eastAsia="Times New Roman" w:hAnsi="Times New Roman" w:cs="Times New Roman"/>
                  <w:noProof/>
                  <w:sz w:val="24"/>
                  <w:szCs w:val="20"/>
                  <w:lang w:eastAsia="en-GB"/>
                </w:rPr>
                <w:delText>;</w:delText>
              </w:r>
              <w:r w:rsidRPr="00F96CFA" w:rsidDel="004C3FD9">
                <w:rPr>
                  <w:rFonts w:ascii="Times New Roman" w:eastAsia="Times New Roman" w:hAnsi="Times New Roman" w:cs="Times New Roman"/>
                  <w:noProof/>
                  <w:sz w:val="24"/>
                  <w:szCs w:val="20"/>
                  <w:lang w:eastAsia="en-GB"/>
                </w:rPr>
                <w:delText xml:space="preserve"> </w:delText>
              </w:r>
            </w:del>
            <w:r w:rsidRPr="00F96CFA">
              <w:rPr>
                <w:rFonts w:ascii="Times New Roman" w:eastAsia="Times New Roman" w:hAnsi="Times New Roman" w:cs="Times New Roman"/>
                <w:noProof/>
                <w:sz w:val="24"/>
                <w:szCs w:val="20"/>
                <w:lang w:eastAsia="en-GB"/>
              </w:rPr>
              <w:t>seadme</w:t>
            </w:r>
            <w:r w:rsidR="0072518B">
              <w:rPr>
                <w:rFonts w:ascii="Times New Roman" w:eastAsia="Times New Roman" w:hAnsi="Times New Roman" w:cs="Times New Roman"/>
                <w:noProof/>
                <w:sz w:val="24"/>
                <w:szCs w:val="20"/>
                <w:lang w:eastAsia="en-GB"/>
              </w:rPr>
              <w:t>te</w:t>
            </w:r>
            <w:ins w:id="291" w:author="Aivi Kuivonen" w:date="2025-07-07T14:46:00Z">
              <w:r w:rsidR="004C3FD9">
                <w:rPr>
                  <w:rFonts w:ascii="Times New Roman" w:eastAsia="Times New Roman" w:hAnsi="Times New Roman" w:cs="Times New Roman"/>
                  <w:noProof/>
                  <w:sz w:val="24"/>
                  <w:szCs w:val="20"/>
                  <w:lang w:eastAsia="en-GB"/>
                </w:rPr>
                <w:t xml:space="preserve"> (monitorid, juhtimiskonsoolid</w:t>
              </w:r>
            </w:ins>
            <w:ins w:id="292" w:author="Aivi Kuivonen" w:date="2025-07-07T14:47:00Z">
              <w:r w:rsidR="004C3FD9">
                <w:rPr>
                  <w:rFonts w:ascii="Times New Roman" w:eastAsia="Times New Roman" w:hAnsi="Times New Roman" w:cs="Times New Roman"/>
                  <w:noProof/>
                  <w:sz w:val="24"/>
                  <w:szCs w:val="20"/>
                  <w:lang w:eastAsia="en-GB"/>
                </w:rPr>
                <w:t>)</w:t>
              </w:r>
            </w:ins>
            <w:r w:rsidR="00017E8F">
              <w:rPr>
                <w:rFonts w:ascii="Times New Roman" w:eastAsia="Times New Roman" w:hAnsi="Times New Roman" w:cs="Times New Roman"/>
                <w:noProof/>
                <w:sz w:val="24"/>
                <w:szCs w:val="20"/>
                <w:lang w:eastAsia="en-GB"/>
              </w:rPr>
              <w:t>,</w:t>
            </w:r>
            <w:r w:rsidR="0072518B">
              <w:rPr>
                <w:rFonts w:ascii="Times New Roman" w:eastAsia="Times New Roman" w:hAnsi="Times New Roman" w:cs="Times New Roman"/>
                <w:noProof/>
                <w:sz w:val="24"/>
                <w:szCs w:val="20"/>
                <w:lang w:eastAsia="en-GB"/>
              </w:rPr>
              <w:t xml:space="preserve"> </w:t>
            </w:r>
            <w:ins w:id="293" w:author="Aivi Kuivonen" w:date="2025-07-07T14:47:00Z">
              <w:r w:rsidR="004C3FD9">
                <w:rPr>
                  <w:rFonts w:ascii="Times New Roman" w:eastAsia="Times New Roman" w:hAnsi="Times New Roman" w:cs="Times New Roman"/>
                  <w:noProof/>
                  <w:sz w:val="24"/>
                  <w:szCs w:val="20"/>
                  <w:lang w:eastAsia="en-GB"/>
                </w:rPr>
                <w:t>juhtimispunkti projekteerimistööd renoveerimiseks</w:t>
              </w:r>
            </w:ins>
            <w:del w:id="294" w:author="Aivi Kuivonen" w:date="2025-07-07T14:46:00Z">
              <w:r w:rsidR="00555AE8" w:rsidDel="004C3FD9">
                <w:rPr>
                  <w:rFonts w:ascii="Times New Roman" w:eastAsia="Times New Roman" w:hAnsi="Times New Roman" w:cs="Times New Roman"/>
                  <w:noProof/>
                  <w:sz w:val="24"/>
                  <w:szCs w:val="20"/>
                  <w:lang w:eastAsia="en-GB"/>
                </w:rPr>
                <w:delText>n</w:delText>
              </w:r>
              <w:r w:rsidR="00017E8F" w:rsidDel="004C3FD9">
                <w:rPr>
                  <w:rFonts w:ascii="Times New Roman" w:eastAsia="Times New Roman" w:hAnsi="Times New Roman" w:cs="Times New Roman"/>
                  <w:noProof/>
                  <w:sz w:val="24"/>
                  <w:szCs w:val="20"/>
                  <w:lang w:eastAsia="en-GB"/>
                </w:rPr>
                <w:delText>äiteks</w:delText>
              </w:r>
              <w:r w:rsidR="00555AE8" w:rsidDel="004C3FD9">
                <w:rPr>
                  <w:rFonts w:ascii="Times New Roman" w:eastAsia="Times New Roman" w:hAnsi="Times New Roman" w:cs="Times New Roman"/>
                  <w:noProof/>
                  <w:sz w:val="24"/>
                  <w:szCs w:val="20"/>
                  <w:lang w:eastAsia="en-GB"/>
                </w:rPr>
                <w:delText xml:space="preserve"> </w:delText>
              </w:r>
              <w:r w:rsidR="0072518B" w:rsidDel="004C3FD9">
                <w:rPr>
                  <w:rFonts w:ascii="Times New Roman" w:eastAsia="Times New Roman" w:hAnsi="Times New Roman" w:cs="Times New Roman"/>
                  <w:noProof/>
                  <w:sz w:val="24"/>
                  <w:szCs w:val="20"/>
                  <w:lang w:eastAsia="en-GB"/>
                </w:rPr>
                <w:delText>monitorid</w:delText>
              </w:r>
              <w:r w:rsidR="00017E8F" w:rsidDel="004C3FD9">
                <w:rPr>
                  <w:rFonts w:ascii="Times New Roman" w:eastAsia="Times New Roman" w:hAnsi="Times New Roman" w:cs="Times New Roman"/>
                  <w:noProof/>
                  <w:sz w:val="24"/>
                  <w:szCs w:val="20"/>
                  <w:lang w:eastAsia="en-GB"/>
                </w:rPr>
                <w:delText>e</w:delText>
              </w:r>
              <w:r w:rsidR="00555AE8" w:rsidDel="004C3FD9">
                <w:rPr>
                  <w:rFonts w:ascii="Times New Roman" w:eastAsia="Times New Roman" w:hAnsi="Times New Roman" w:cs="Times New Roman"/>
                  <w:noProof/>
                  <w:sz w:val="24"/>
                  <w:szCs w:val="20"/>
                  <w:lang w:eastAsia="en-GB"/>
                </w:rPr>
                <w:delText xml:space="preserve"> </w:delText>
              </w:r>
            </w:del>
            <w:del w:id="295" w:author="Aivi Kuivonen" w:date="2025-07-07T14:47:00Z">
              <w:r w:rsidR="0072518B" w:rsidDel="004C3FD9">
                <w:rPr>
                  <w:rFonts w:ascii="Times New Roman" w:eastAsia="Times New Roman" w:hAnsi="Times New Roman" w:cs="Times New Roman"/>
                  <w:noProof/>
                  <w:sz w:val="24"/>
                  <w:szCs w:val="20"/>
                  <w:lang w:eastAsia="en-GB"/>
                </w:rPr>
                <w:delText>hankimine</w:delText>
              </w:r>
              <w:r w:rsidR="00634291" w:rsidDel="004C3FD9">
                <w:rPr>
                  <w:rFonts w:ascii="Times New Roman" w:eastAsia="Times New Roman" w:hAnsi="Times New Roman" w:cs="Times New Roman"/>
                  <w:noProof/>
                  <w:sz w:val="24"/>
                  <w:szCs w:val="20"/>
                  <w:lang w:eastAsia="en-GB"/>
                </w:rPr>
                <w:delText xml:space="preserve"> ning </w:delText>
              </w:r>
              <w:r w:rsidR="00555AE8" w:rsidDel="004C3FD9">
                <w:rPr>
                  <w:rFonts w:ascii="Times New Roman" w:eastAsia="Times New Roman" w:hAnsi="Times New Roman" w:cs="Times New Roman"/>
                  <w:noProof/>
                  <w:sz w:val="24"/>
                  <w:szCs w:val="20"/>
                  <w:lang w:eastAsia="en-GB"/>
                </w:rPr>
                <w:delText>väikesemahulised renoveerimistööd juhtimiskeskuses</w:delText>
              </w:r>
            </w:del>
            <w:r w:rsidR="004D2534" w:rsidRPr="00F96CFA">
              <w:rPr>
                <w:rFonts w:ascii="Times New Roman" w:eastAsia="Times New Roman" w:hAnsi="Times New Roman" w:cs="Times New Roman"/>
                <w:noProof/>
                <w:sz w:val="24"/>
                <w:szCs w:val="20"/>
                <w:lang w:eastAsia="en-GB"/>
              </w:rPr>
              <w:t>;</w:t>
            </w:r>
          </w:p>
          <w:p w14:paraId="33066334" w14:textId="2DCC5A33" w:rsidR="00567A87" w:rsidRPr="00F96CFA" w:rsidRDefault="004D253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k</w:t>
            </w:r>
            <w:r w:rsidR="00567A87" w:rsidRPr="00F96CFA">
              <w:rPr>
                <w:rFonts w:ascii="Times New Roman" w:eastAsia="Times New Roman" w:hAnsi="Times New Roman" w:cs="Times New Roman"/>
                <w:noProof/>
                <w:sz w:val="24"/>
                <w:szCs w:val="20"/>
                <w:lang w:eastAsia="en-GB"/>
              </w:rPr>
              <w:t>oostalitlusvõime paketi ja ELi suur</w:t>
            </w:r>
            <w:r w:rsidR="00184BA8" w:rsidRPr="00F96CFA">
              <w:rPr>
                <w:rFonts w:ascii="Times New Roman" w:eastAsia="Times New Roman" w:hAnsi="Times New Roman" w:cs="Times New Roman"/>
                <w:noProof/>
                <w:sz w:val="24"/>
                <w:szCs w:val="20"/>
                <w:lang w:eastAsia="en-GB"/>
              </w:rPr>
              <w:t xml:space="preserve">emahuliste </w:t>
            </w:r>
            <w:r w:rsidR="00567A87" w:rsidRPr="00F96CFA">
              <w:rPr>
                <w:rFonts w:ascii="Times New Roman" w:eastAsia="Times New Roman" w:hAnsi="Times New Roman" w:cs="Times New Roman"/>
                <w:noProof/>
                <w:sz w:val="24"/>
                <w:szCs w:val="20"/>
                <w:lang w:eastAsia="en-GB"/>
              </w:rPr>
              <w:t>IT-süsteemidega seotud meetmed</w:t>
            </w:r>
            <w:r w:rsidR="00017E8F">
              <w:rPr>
                <w:rFonts w:ascii="Times New Roman" w:eastAsia="Times New Roman" w:hAnsi="Times New Roman" w:cs="Times New Roman"/>
                <w:noProof/>
                <w:sz w:val="24"/>
                <w:szCs w:val="20"/>
                <w:lang w:eastAsia="en-GB"/>
              </w:rPr>
              <w:t>,</w:t>
            </w:r>
            <w:r w:rsidR="00555AE8">
              <w:rPr>
                <w:rFonts w:ascii="Times New Roman" w:eastAsia="Times New Roman" w:hAnsi="Times New Roman" w:cs="Times New Roman"/>
                <w:noProof/>
                <w:sz w:val="24"/>
                <w:szCs w:val="20"/>
                <w:lang w:eastAsia="en-GB"/>
              </w:rPr>
              <w:t xml:space="preserve"> n</w:t>
            </w:r>
            <w:r w:rsidR="00017E8F">
              <w:rPr>
                <w:rFonts w:ascii="Times New Roman" w:eastAsia="Times New Roman" w:hAnsi="Times New Roman" w:cs="Times New Roman"/>
                <w:noProof/>
                <w:sz w:val="24"/>
                <w:szCs w:val="20"/>
                <w:lang w:eastAsia="en-GB"/>
              </w:rPr>
              <w:t>äiteks</w:t>
            </w:r>
            <w:r w:rsidR="00555AE8">
              <w:rPr>
                <w:rFonts w:ascii="Times New Roman" w:eastAsia="Times New Roman" w:hAnsi="Times New Roman" w:cs="Times New Roman"/>
                <w:noProof/>
                <w:sz w:val="24"/>
                <w:szCs w:val="20"/>
                <w:lang w:eastAsia="en-GB"/>
              </w:rPr>
              <w:t xml:space="preserve"> ET</w:t>
            </w:r>
            <w:r w:rsidR="00017E8F">
              <w:rPr>
                <w:rFonts w:ascii="Times New Roman" w:eastAsia="Times New Roman" w:hAnsi="Times New Roman" w:cs="Times New Roman"/>
                <w:noProof/>
                <w:sz w:val="24"/>
                <w:szCs w:val="20"/>
                <w:lang w:eastAsia="en-GB"/>
              </w:rPr>
              <w:t>IA</w:t>
            </w:r>
            <w:r w:rsidR="00555AE8">
              <w:rPr>
                <w:rFonts w:ascii="Times New Roman" w:eastAsia="Times New Roman" w:hAnsi="Times New Roman" w:cs="Times New Roman"/>
                <w:noProof/>
                <w:sz w:val="24"/>
                <w:szCs w:val="20"/>
                <w:lang w:eastAsia="en-GB"/>
              </w:rPr>
              <w:t>Se, EES</w:t>
            </w:r>
            <w:r w:rsidR="00017E8F">
              <w:rPr>
                <w:rFonts w:ascii="Times New Roman" w:eastAsia="Times New Roman" w:hAnsi="Times New Roman" w:cs="Times New Roman"/>
                <w:noProof/>
                <w:sz w:val="24"/>
                <w:szCs w:val="20"/>
                <w:lang w:eastAsia="en-GB"/>
              </w:rPr>
              <w:t>i</w:t>
            </w:r>
            <w:r w:rsidR="00555AE8">
              <w:rPr>
                <w:rFonts w:ascii="Times New Roman" w:eastAsia="Times New Roman" w:hAnsi="Times New Roman" w:cs="Times New Roman"/>
                <w:noProof/>
                <w:sz w:val="24"/>
                <w:szCs w:val="20"/>
                <w:lang w:eastAsia="en-GB"/>
              </w:rPr>
              <w:t xml:space="preserve"> ja SIS-Recast</w:t>
            </w:r>
            <w:r w:rsidR="00017E8F">
              <w:rPr>
                <w:rFonts w:ascii="Times New Roman" w:eastAsia="Times New Roman" w:hAnsi="Times New Roman" w:cs="Times New Roman"/>
                <w:noProof/>
                <w:sz w:val="24"/>
                <w:szCs w:val="20"/>
                <w:lang w:eastAsia="en-GB"/>
              </w:rPr>
              <w:t>i</w:t>
            </w:r>
            <w:ins w:id="296" w:author="Aivi Kuivonen" w:date="2025-07-07T14:48:00Z">
              <w:r w:rsidR="004C3FD9">
                <w:rPr>
                  <w:rFonts w:ascii="Times New Roman" w:eastAsia="Times New Roman" w:hAnsi="Times New Roman" w:cs="Times New Roman"/>
                  <w:noProof/>
                  <w:sz w:val="24"/>
                  <w:szCs w:val="20"/>
                  <w:lang w:eastAsia="en-GB"/>
                </w:rPr>
                <w:t>, EURODAC</w:t>
              </w:r>
            </w:ins>
            <w:r w:rsidR="00555AE8">
              <w:rPr>
                <w:rFonts w:ascii="Times New Roman" w:eastAsia="Times New Roman" w:hAnsi="Times New Roman" w:cs="Times New Roman"/>
                <w:noProof/>
                <w:sz w:val="24"/>
                <w:szCs w:val="20"/>
                <w:lang w:eastAsia="en-GB"/>
              </w:rPr>
              <w:t xml:space="preserve"> arendustööd</w:t>
            </w:r>
            <w:r w:rsidRPr="00F96CFA">
              <w:rPr>
                <w:rFonts w:ascii="Times New Roman" w:eastAsia="Times New Roman" w:hAnsi="Times New Roman" w:cs="Times New Roman"/>
                <w:noProof/>
                <w:sz w:val="24"/>
                <w:szCs w:val="20"/>
                <w:lang w:eastAsia="en-GB"/>
              </w:rPr>
              <w:t>;</w:t>
            </w:r>
          </w:p>
          <w:p w14:paraId="1718930A" w14:textId="3C15E1C5" w:rsidR="00567A87" w:rsidRPr="00F96CFA" w:rsidRDefault="004D253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m</w:t>
            </w:r>
            <w:r w:rsidR="00567A87" w:rsidRPr="00F96CFA">
              <w:rPr>
                <w:rFonts w:ascii="Times New Roman" w:eastAsia="Times New Roman" w:hAnsi="Times New Roman" w:cs="Times New Roman"/>
                <w:noProof/>
                <w:sz w:val="24"/>
                <w:szCs w:val="20"/>
                <w:lang w:eastAsia="en-GB"/>
              </w:rPr>
              <w:t>eetmed, mille eesmärk on arendada Euroopa piiri- ja rannikuvalve riiklikke komponente</w:t>
            </w:r>
            <w:r w:rsidR="00AA6C8A">
              <w:rPr>
                <w:rFonts w:ascii="Times New Roman" w:eastAsia="Times New Roman" w:hAnsi="Times New Roman" w:cs="Times New Roman"/>
                <w:noProof/>
                <w:sz w:val="24"/>
                <w:szCs w:val="20"/>
                <w:lang w:eastAsia="en-GB"/>
              </w:rPr>
              <w:t>, näiteks</w:t>
            </w:r>
            <w:r w:rsidR="00567A87" w:rsidRPr="00F96CFA">
              <w:rPr>
                <w:rFonts w:ascii="Times New Roman" w:eastAsia="Times New Roman" w:hAnsi="Times New Roman" w:cs="Times New Roman"/>
                <w:noProof/>
                <w:sz w:val="24"/>
                <w:szCs w:val="20"/>
                <w:lang w:eastAsia="en-GB"/>
              </w:rPr>
              <w:t xml:space="preserve"> ekspertide lähetamine Frontexisse</w:t>
            </w:r>
            <w:r w:rsidRPr="00F96CFA">
              <w:rPr>
                <w:rFonts w:ascii="Times New Roman" w:eastAsia="Times New Roman" w:hAnsi="Times New Roman" w:cs="Times New Roman"/>
                <w:noProof/>
                <w:sz w:val="24"/>
                <w:szCs w:val="20"/>
                <w:lang w:eastAsia="en-GB"/>
              </w:rPr>
              <w:t>;</w:t>
            </w:r>
          </w:p>
          <w:p w14:paraId="24CDB59C" w14:textId="7E348BE3" w:rsidR="00567A87" w:rsidRPr="00F96CFA"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 xml:space="preserve">piirihalduse </w:t>
            </w:r>
            <w:r w:rsidR="004D2534" w:rsidRPr="00F96CFA">
              <w:rPr>
                <w:rFonts w:ascii="Times New Roman" w:eastAsia="Times New Roman" w:hAnsi="Times New Roman" w:cs="Times New Roman"/>
                <w:noProof/>
                <w:sz w:val="24"/>
                <w:szCs w:val="20"/>
                <w:lang w:eastAsia="en-GB"/>
              </w:rPr>
              <w:t>k</w:t>
            </w:r>
            <w:r w:rsidR="00567A87" w:rsidRPr="00F96CFA">
              <w:rPr>
                <w:rFonts w:ascii="Times New Roman" w:eastAsia="Times New Roman" w:hAnsi="Times New Roman" w:cs="Times New Roman"/>
                <w:noProof/>
                <w:sz w:val="24"/>
                <w:szCs w:val="20"/>
                <w:lang w:eastAsia="en-GB"/>
              </w:rPr>
              <w:t>oolitused</w:t>
            </w:r>
            <w:r>
              <w:rPr>
                <w:rFonts w:ascii="Times New Roman" w:eastAsia="Times New Roman" w:hAnsi="Times New Roman" w:cs="Times New Roman"/>
                <w:noProof/>
                <w:sz w:val="24"/>
                <w:szCs w:val="20"/>
                <w:lang w:eastAsia="en-GB"/>
              </w:rPr>
              <w:t xml:space="preserve"> IBMi rakendamiseks ja Schengeni õigustiku ühetaolise elluviimise tagamiseks, sh põhiõiguste tagamine</w:t>
            </w:r>
            <w:r w:rsidR="004D2534" w:rsidRPr="00F96CFA">
              <w:rPr>
                <w:rFonts w:ascii="Times New Roman" w:eastAsia="Times New Roman" w:hAnsi="Times New Roman" w:cs="Times New Roman"/>
                <w:noProof/>
                <w:sz w:val="24"/>
                <w:szCs w:val="20"/>
                <w:lang w:eastAsia="en-GB"/>
              </w:rPr>
              <w:t>;</w:t>
            </w:r>
          </w:p>
          <w:p w14:paraId="02BCE663" w14:textId="32A5B574" w:rsidR="00567A87" w:rsidRPr="00F96CFA"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lastRenderedPageBreak/>
              <w:t xml:space="preserve">investeeringud </w:t>
            </w:r>
            <w:r w:rsidR="00567A87" w:rsidRPr="00F96CFA">
              <w:rPr>
                <w:rFonts w:ascii="Times New Roman" w:eastAsia="Times New Roman" w:hAnsi="Times New Roman" w:cs="Times New Roman"/>
                <w:noProof/>
                <w:sz w:val="24"/>
                <w:szCs w:val="20"/>
                <w:lang w:eastAsia="en-GB"/>
              </w:rPr>
              <w:t>F</w:t>
            </w:r>
            <w:r w:rsidR="00E559F5">
              <w:rPr>
                <w:rFonts w:ascii="Times New Roman" w:eastAsia="Times New Roman" w:hAnsi="Times New Roman" w:cs="Times New Roman"/>
                <w:noProof/>
                <w:sz w:val="24"/>
                <w:szCs w:val="20"/>
                <w:lang w:eastAsia="en-GB"/>
              </w:rPr>
              <w:t>r</w:t>
            </w:r>
            <w:r w:rsidR="00567A87" w:rsidRPr="00F96CFA">
              <w:rPr>
                <w:rFonts w:ascii="Times New Roman" w:eastAsia="Times New Roman" w:hAnsi="Times New Roman" w:cs="Times New Roman"/>
                <w:noProof/>
                <w:sz w:val="24"/>
                <w:szCs w:val="20"/>
                <w:lang w:eastAsia="en-GB"/>
              </w:rPr>
              <w:t>ontexi standarditele vastava</w:t>
            </w:r>
            <w:r>
              <w:rPr>
                <w:rFonts w:ascii="Times New Roman" w:eastAsia="Times New Roman" w:hAnsi="Times New Roman" w:cs="Times New Roman"/>
                <w:noProof/>
                <w:sz w:val="24"/>
                <w:szCs w:val="20"/>
                <w:lang w:eastAsia="en-GB"/>
              </w:rPr>
              <w:t>sse</w:t>
            </w:r>
            <w:r w:rsidR="00567A87" w:rsidRPr="00F96CFA">
              <w:rPr>
                <w:rFonts w:ascii="Times New Roman" w:eastAsia="Times New Roman" w:hAnsi="Times New Roman" w:cs="Times New Roman"/>
                <w:noProof/>
                <w:sz w:val="24"/>
                <w:szCs w:val="20"/>
                <w:lang w:eastAsia="en-GB"/>
              </w:rPr>
              <w:t xml:space="preserve"> piirivalve</w:t>
            </w:r>
            <w:r>
              <w:rPr>
                <w:rFonts w:ascii="Times New Roman" w:eastAsia="Times New Roman" w:hAnsi="Times New Roman" w:cs="Times New Roman"/>
                <w:noProof/>
                <w:sz w:val="24"/>
                <w:szCs w:val="20"/>
                <w:lang w:eastAsia="en-GB"/>
              </w:rPr>
              <w:t>varustusse</w:t>
            </w:r>
            <w:r w:rsidR="00017E8F">
              <w:rPr>
                <w:rFonts w:ascii="Times New Roman" w:eastAsia="Times New Roman" w:hAnsi="Times New Roman" w:cs="Times New Roman"/>
                <w:noProof/>
                <w:sz w:val="24"/>
                <w:szCs w:val="20"/>
                <w:lang w:eastAsia="en-GB"/>
              </w:rPr>
              <w:t>, näiteks</w:t>
            </w:r>
            <w:r>
              <w:rPr>
                <w:rFonts w:ascii="Times New Roman" w:eastAsia="Times New Roman" w:hAnsi="Times New Roman" w:cs="Times New Roman"/>
                <w:noProof/>
                <w:sz w:val="24"/>
                <w:szCs w:val="20"/>
                <w:lang w:eastAsia="en-GB"/>
              </w:rPr>
              <w:t xml:space="preserve"> </w:t>
            </w:r>
            <w:r w:rsidR="00567A87" w:rsidRPr="00F96CFA">
              <w:rPr>
                <w:rFonts w:ascii="Times New Roman" w:eastAsia="Times New Roman" w:hAnsi="Times New Roman" w:cs="Times New Roman"/>
                <w:noProof/>
                <w:sz w:val="24"/>
                <w:szCs w:val="20"/>
                <w:lang w:eastAsia="en-GB"/>
              </w:rPr>
              <w:t xml:space="preserve">patrullsõidukid, UTVd, </w:t>
            </w:r>
            <w:r w:rsidRPr="00F96CFA">
              <w:rPr>
                <w:rFonts w:ascii="Times New Roman" w:eastAsia="Times New Roman" w:hAnsi="Times New Roman" w:cs="Times New Roman"/>
                <w:noProof/>
                <w:sz w:val="24"/>
                <w:szCs w:val="20"/>
                <w:lang w:eastAsia="en-GB"/>
              </w:rPr>
              <w:t>kaamerad</w:t>
            </w:r>
            <w:r w:rsidR="0055670C">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ning </w:t>
            </w:r>
            <w:r w:rsidR="00567A87" w:rsidRPr="00F96CFA">
              <w:rPr>
                <w:rFonts w:ascii="Times New Roman" w:eastAsia="Times New Roman" w:hAnsi="Times New Roman" w:cs="Times New Roman"/>
                <w:noProof/>
                <w:sz w:val="24"/>
                <w:szCs w:val="20"/>
                <w:lang w:eastAsia="en-GB"/>
              </w:rPr>
              <w:t>mehitamata õhusõidukid</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ja nende </w:t>
            </w:r>
            <w:r>
              <w:rPr>
                <w:rFonts w:ascii="Times New Roman" w:eastAsia="Times New Roman" w:hAnsi="Times New Roman" w:cs="Times New Roman"/>
                <w:noProof/>
                <w:sz w:val="24"/>
                <w:szCs w:val="20"/>
                <w:lang w:eastAsia="en-GB"/>
              </w:rPr>
              <w:t>detektorid</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kogu </w:t>
            </w:r>
            <w:r>
              <w:rPr>
                <w:rFonts w:ascii="Times New Roman" w:eastAsia="Times New Roman" w:hAnsi="Times New Roman" w:cs="Times New Roman"/>
                <w:noProof/>
                <w:sz w:val="24"/>
                <w:szCs w:val="20"/>
                <w:lang w:eastAsia="en-GB"/>
              </w:rPr>
              <w:t>suuremahuline varustus tehakse Frontexile kättesaadavaks;</w:t>
            </w:r>
          </w:p>
          <w:p w14:paraId="5F90DA41" w14:textId="14CC1BF7" w:rsidR="00555AE8" w:rsidRDefault="00555AE8" w:rsidP="00017E8F">
            <w:pPr>
              <w:pStyle w:val="ListParagraph"/>
              <w:numPr>
                <w:ilvl w:val="0"/>
                <w:numId w:val="37"/>
              </w:numPr>
              <w:spacing w:after="80" w:line="240" w:lineRule="auto"/>
              <w:jc w:val="both"/>
              <w:rPr>
                <w:ins w:id="297" w:author="Aivi Kuivonen" w:date="2025-07-07T14:49:00Z"/>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investeeringud piirikontrolli</w:t>
            </w:r>
            <w:r w:rsidR="00AA6C8A">
              <w:rPr>
                <w:rFonts w:ascii="Times New Roman" w:eastAsia="Times New Roman" w:hAnsi="Times New Roman" w:cs="Times New Roman"/>
                <w:noProof/>
                <w:sz w:val="24"/>
                <w:szCs w:val="20"/>
                <w:lang w:eastAsia="en-GB"/>
              </w:rPr>
              <w:t>-</w:t>
            </w:r>
            <w:r>
              <w:rPr>
                <w:rFonts w:ascii="Times New Roman" w:eastAsia="Times New Roman" w:hAnsi="Times New Roman" w:cs="Times New Roman"/>
                <w:noProof/>
                <w:sz w:val="24"/>
                <w:szCs w:val="20"/>
                <w:lang w:eastAsia="en-GB"/>
              </w:rPr>
              <w:t xml:space="preserve"> ja </w:t>
            </w:r>
            <w:r w:rsidR="004D2534" w:rsidRPr="00F96CFA">
              <w:rPr>
                <w:rFonts w:ascii="Times New Roman" w:eastAsia="Times New Roman" w:hAnsi="Times New Roman" w:cs="Times New Roman"/>
                <w:noProof/>
                <w:sz w:val="24"/>
                <w:szCs w:val="20"/>
                <w:lang w:eastAsia="en-GB"/>
              </w:rPr>
              <w:t>m</w:t>
            </w:r>
            <w:r w:rsidR="00567A87" w:rsidRPr="00F96CFA">
              <w:rPr>
                <w:rFonts w:ascii="Times New Roman" w:eastAsia="Times New Roman" w:hAnsi="Times New Roman" w:cs="Times New Roman"/>
                <w:noProof/>
                <w:sz w:val="24"/>
                <w:szCs w:val="20"/>
                <w:lang w:eastAsia="en-GB"/>
              </w:rPr>
              <w:t>igratsioonijä</w:t>
            </w:r>
            <w:r w:rsidR="00184BA8" w:rsidRPr="00F96CFA">
              <w:rPr>
                <w:rFonts w:ascii="Times New Roman" w:eastAsia="Times New Roman" w:hAnsi="Times New Roman" w:cs="Times New Roman"/>
                <w:noProof/>
                <w:sz w:val="24"/>
                <w:szCs w:val="20"/>
                <w:lang w:eastAsia="en-GB"/>
              </w:rPr>
              <w:t>relevalve</w:t>
            </w:r>
            <w:r w:rsidR="00567A87" w:rsidRPr="00F96CFA">
              <w:rPr>
                <w:rFonts w:ascii="Times New Roman" w:eastAsia="Times New Roman" w:hAnsi="Times New Roman" w:cs="Times New Roman"/>
                <w:noProof/>
                <w:sz w:val="24"/>
                <w:szCs w:val="20"/>
                <w:lang w:eastAsia="en-GB"/>
              </w:rPr>
              <w:t xml:space="preserve"> seadme</w:t>
            </w:r>
            <w:r>
              <w:rPr>
                <w:rFonts w:ascii="Times New Roman" w:eastAsia="Times New Roman" w:hAnsi="Times New Roman" w:cs="Times New Roman"/>
                <w:noProof/>
                <w:sz w:val="24"/>
                <w:szCs w:val="20"/>
                <w:lang w:eastAsia="en-GB"/>
              </w:rPr>
              <w:t>tesse koos tootetoega</w:t>
            </w:r>
            <w:r w:rsidR="00A750A9">
              <w:rPr>
                <w:rFonts w:ascii="Times New Roman" w:eastAsia="Times New Roman" w:hAnsi="Times New Roman" w:cs="Times New Roman"/>
                <w:noProof/>
                <w:sz w:val="24"/>
                <w:szCs w:val="20"/>
                <w:lang w:eastAsia="en-GB"/>
              </w:rPr>
              <w:t>,</w:t>
            </w:r>
            <w:r w:rsidR="00567A87" w:rsidRPr="00F96CF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näiteks</w:t>
            </w:r>
            <w:r>
              <w:rPr>
                <w:rFonts w:ascii="Times New Roman" w:eastAsia="Times New Roman" w:hAnsi="Times New Roman" w:cs="Times New Roman"/>
                <w:noProof/>
                <w:sz w:val="24"/>
                <w:szCs w:val="20"/>
                <w:lang w:eastAsia="en-GB"/>
              </w:rPr>
              <w:t xml:space="preserve"> </w:t>
            </w:r>
            <w:r w:rsidR="00567A87" w:rsidRPr="00F96CFA">
              <w:rPr>
                <w:rFonts w:ascii="Times New Roman" w:eastAsia="Times New Roman" w:hAnsi="Times New Roman" w:cs="Times New Roman"/>
                <w:noProof/>
                <w:sz w:val="24"/>
                <w:szCs w:val="20"/>
                <w:lang w:eastAsia="en-GB"/>
              </w:rPr>
              <w:t>dokumen</w:t>
            </w:r>
            <w:r w:rsidR="00184BA8" w:rsidRPr="00F96CFA">
              <w:rPr>
                <w:rFonts w:ascii="Times New Roman" w:eastAsia="Times New Roman" w:hAnsi="Times New Roman" w:cs="Times New Roman"/>
                <w:noProof/>
                <w:sz w:val="24"/>
                <w:szCs w:val="20"/>
                <w:lang w:eastAsia="en-GB"/>
              </w:rPr>
              <w:t>di</w:t>
            </w:r>
            <w:r w:rsidR="00567A87" w:rsidRPr="00F96CFA">
              <w:rPr>
                <w:rFonts w:ascii="Times New Roman" w:eastAsia="Times New Roman" w:hAnsi="Times New Roman" w:cs="Times New Roman"/>
                <w:noProof/>
                <w:sz w:val="24"/>
                <w:szCs w:val="20"/>
                <w:lang w:eastAsia="en-GB"/>
              </w:rPr>
              <w:t>lugejad, biomeetriliste andmete tehnoloogia</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ja </w:t>
            </w:r>
            <w:r>
              <w:rPr>
                <w:rFonts w:ascii="Times New Roman" w:eastAsia="Times New Roman" w:hAnsi="Times New Roman" w:cs="Times New Roman"/>
                <w:noProof/>
                <w:sz w:val="24"/>
                <w:szCs w:val="20"/>
                <w:lang w:eastAsia="en-GB"/>
              </w:rPr>
              <w:t>mikroskoobid;</w:t>
            </w:r>
          </w:p>
          <w:p w14:paraId="6DAD0365" w14:textId="2CEAD397" w:rsidR="004C3FD9" w:rsidRDefault="006B77D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ins w:id="298" w:author="Aivi Kuivonen" w:date="2025-07-07T14:50:00Z">
              <w:r w:rsidRPr="006B77D4">
                <w:rPr>
                  <w:rFonts w:ascii="Times New Roman" w:eastAsia="Times New Roman" w:hAnsi="Times New Roman" w:cs="Times New Roman"/>
                  <w:noProof/>
                  <w:sz w:val="24"/>
                  <w:szCs w:val="20"/>
                  <w:lang w:eastAsia="en-GB"/>
                </w:rPr>
                <w:t xml:space="preserve">III lisa punkti 1 alapunktiga i seotud meetmed taustakontrolli suutlikkuse loomiseks (praeguse kinnipidamiskeskuse renoveerimine ja ümberehitamine, </w:t>
              </w:r>
              <w:r>
                <w:rPr>
                  <w:rFonts w:ascii="Times New Roman" w:eastAsia="Times New Roman" w:hAnsi="Times New Roman" w:cs="Times New Roman"/>
                  <w:noProof/>
                  <w:sz w:val="24"/>
                  <w:szCs w:val="20"/>
                  <w:lang w:eastAsia="en-GB"/>
                </w:rPr>
                <w:t>soojakute</w:t>
              </w:r>
              <w:r w:rsidRPr="006B77D4">
                <w:rPr>
                  <w:rFonts w:ascii="Times New Roman" w:eastAsia="Times New Roman" w:hAnsi="Times New Roman" w:cs="Times New Roman"/>
                  <w:noProof/>
                  <w:sz w:val="24"/>
                  <w:szCs w:val="20"/>
                  <w:lang w:eastAsia="en-GB"/>
                </w:rPr>
                <w:t xml:space="preserve"> ostmine, taustakontrolli läbinud isikutele elamiskulude, majutuse ja teenuste pakkumine, sealhulgas kvalifitseeritud ja spetsialiseerunud personali</w:t>
              </w:r>
              <w:r>
                <w:rPr>
                  <w:rFonts w:ascii="Times New Roman" w:eastAsia="Times New Roman" w:hAnsi="Times New Roman" w:cs="Times New Roman"/>
                  <w:noProof/>
                  <w:sz w:val="24"/>
                  <w:szCs w:val="20"/>
                  <w:lang w:eastAsia="en-GB"/>
                </w:rPr>
                <w:t>lt</w:t>
              </w:r>
              <w:r w:rsidRPr="006B77D4">
                <w:rPr>
                  <w:rFonts w:ascii="Times New Roman" w:eastAsia="Times New Roman" w:hAnsi="Times New Roman" w:cs="Times New Roman"/>
                  <w:noProof/>
                  <w:sz w:val="24"/>
                  <w:szCs w:val="20"/>
                  <w:lang w:eastAsia="en-GB"/>
                </w:rPr>
                <w:t>, IT-arendused taustakontrolli võimaldamiseks ja koostalitlusvõime tagamiseks asjakohaste IT-süsteemidega jne).</w:t>
              </w:r>
            </w:ins>
          </w:p>
          <w:p w14:paraId="23DF06BC" w14:textId="40538406" w:rsidR="00567A87" w:rsidRPr="00F96CFA" w:rsidRDefault="0060030B"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60030B">
              <w:rPr>
                <w:rFonts w:ascii="Times New Roman" w:eastAsia="Times New Roman" w:hAnsi="Times New Roman" w:cs="Times New Roman"/>
                <w:noProof/>
                <w:sz w:val="24"/>
                <w:szCs w:val="20"/>
                <w:lang w:eastAsia="en-GB"/>
              </w:rPr>
              <w:t xml:space="preserve">Schengeni </w:t>
            </w:r>
            <w:r>
              <w:rPr>
                <w:rFonts w:ascii="Times New Roman" w:eastAsia="Times New Roman" w:hAnsi="Times New Roman" w:cs="Times New Roman"/>
                <w:noProof/>
                <w:sz w:val="24"/>
                <w:szCs w:val="20"/>
                <w:lang w:eastAsia="en-GB"/>
              </w:rPr>
              <w:t xml:space="preserve">hindamise tulemusel tehtud </w:t>
            </w:r>
            <w:r w:rsidRPr="0060030B">
              <w:rPr>
                <w:rFonts w:ascii="Times New Roman" w:eastAsia="Times New Roman" w:hAnsi="Times New Roman" w:cs="Times New Roman"/>
                <w:noProof/>
                <w:sz w:val="24"/>
                <w:szCs w:val="20"/>
                <w:lang w:eastAsia="en-GB"/>
              </w:rPr>
              <w:t xml:space="preserve">soovituste </w:t>
            </w:r>
            <w:r>
              <w:rPr>
                <w:rFonts w:ascii="Times New Roman" w:eastAsia="Times New Roman" w:hAnsi="Times New Roman" w:cs="Times New Roman"/>
                <w:noProof/>
                <w:sz w:val="24"/>
                <w:szCs w:val="20"/>
                <w:lang w:eastAsia="en-GB"/>
              </w:rPr>
              <w:t>täitmiseks võetava</w:t>
            </w:r>
            <w:r w:rsidR="00AA6C8A">
              <w:rPr>
                <w:rFonts w:ascii="Times New Roman" w:eastAsia="Times New Roman" w:hAnsi="Times New Roman" w:cs="Times New Roman"/>
                <w:noProof/>
                <w:sz w:val="24"/>
                <w:szCs w:val="20"/>
                <w:lang w:eastAsia="en-GB"/>
              </w:rPr>
              <w:t>d</w:t>
            </w:r>
            <w:r>
              <w:rPr>
                <w:rFonts w:ascii="Times New Roman" w:eastAsia="Times New Roman" w:hAnsi="Times New Roman" w:cs="Times New Roman"/>
                <w:noProof/>
                <w:sz w:val="24"/>
                <w:szCs w:val="20"/>
                <w:lang w:eastAsia="en-GB"/>
              </w:rPr>
              <w:t xml:space="preserve"> </w:t>
            </w:r>
            <w:r w:rsidRPr="0060030B">
              <w:rPr>
                <w:rFonts w:ascii="Times New Roman" w:eastAsia="Times New Roman" w:hAnsi="Times New Roman" w:cs="Times New Roman"/>
                <w:noProof/>
                <w:sz w:val="24"/>
                <w:szCs w:val="20"/>
                <w:lang w:eastAsia="en-GB"/>
              </w:rPr>
              <w:t xml:space="preserve">meetmed, kui tuvastatud puudused </w:t>
            </w:r>
            <w:r>
              <w:rPr>
                <w:rFonts w:ascii="Times New Roman" w:eastAsia="Times New Roman" w:hAnsi="Times New Roman" w:cs="Times New Roman"/>
                <w:noProof/>
                <w:sz w:val="24"/>
                <w:szCs w:val="20"/>
                <w:lang w:eastAsia="en-GB"/>
              </w:rPr>
              <w:t>nõuavad kõrvaldamiseks rahastust.</w:t>
            </w:r>
          </w:p>
          <w:p w14:paraId="330978EE" w14:textId="6AC66BBF" w:rsidR="00567A87" w:rsidRPr="00184BA8" w:rsidRDefault="00567A87" w:rsidP="00C30D65">
            <w:pPr>
              <w:pBdr>
                <w:bottom w:val="single" w:sz="12" w:space="1" w:color="auto"/>
              </w:pBdr>
              <w:spacing w:after="80"/>
              <w:rPr>
                <w:rFonts w:eastAsia="Times New Roman"/>
                <w:noProof/>
              </w:rPr>
            </w:pPr>
            <w:r w:rsidRPr="009A2BA6">
              <w:rPr>
                <w:rFonts w:eastAsia="Times New Roman"/>
                <w:b/>
                <w:bCs/>
                <w:noProof/>
              </w:rPr>
              <w:t>Tulemused</w:t>
            </w:r>
            <w:r w:rsidR="009A2BA6" w:rsidRPr="009A2BA6">
              <w:rPr>
                <w:rFonts w:eastAsia="Times New Roman"/>
                <w:b/>
                <w:bCs/>
                <w:noProof/>
              </w:rPr>
              <w:t>.</w:t>
            </w:r>
            <w:r w:rsidRPr="00184BA8">
              <w:rPr>
                <w:rFonts w:eastAsia="Times New Roman"/>
                <w:noProof/>
              </w:rPr>
              <w:t xml:space="preserve"> </w:t>
            </w:r>
            <w:r w:rsidR="009A2BA6">
              <w:rPr>
                <w:rFonts w:eastAsia="Times New Roman"/>
                <w:noProof/>
              </w:rPr>
              <w:t>M</w:t>
            </w:r>
            <w:r w:rsidRPr="00184BA8">
              <w:rPr>
                <w:rFonts w:eastAsia="Times New Roman"/>
                <w:noProof/>
              </w:rPr>
              <w:t>aismaa</w:t>
            </w:r>
            <w:r w:rsidR="00184BA8">
              <w:rPr>
                <w:rFonts w:eastAsia="Times New Roman"/>
                <w:noProof/>
              </w:rPr>
              <w:t>-</w:t>
            </w:r>
            <w:r w:rsidRPr="00184BA8">
              <w:rPr>
                <w:rFonts w:eastAsia="Times New Roman"/>
                <w:noProof/>
              </w:rPr>
              <w:t xml:space="preserve"> ja mere</w:t>
            </w:r>
            <w:r w:rsidR="00184BA8">
              <w:rPr>
                <w:rFonts w:eastAsia="Times New Roman"/>
                <w:noProof/>
              </w:rPr>
              <w:t>välispiir</w:t>
            </w:r>
            <w:r w:rsidRPr="00184BA8">
              <w:rPr>
                <w:rFonts w:eastAsia="Times New Roman"/>
                <w:noProof/>
              </w:rPr>
              <w:t xml:space="preserve"> on kaetud uuendusliku tipptasemel integreeritud piirivalvesüsteemiga. Piirikontrolli ja </w:t>
            </w:r>
            <w:r w:rsidR="00184BA8">
              <w:rPr>
                <w:rFonts w:eastAsia="Times New Roman"/>
                <w:noProof/>
              </w:rPr>
              <w:t>-</w:t>
            </w:r>
            <w:r w:rsidRPr="00184BA8">
              <w:rPr>
                <w:rFonts w:eastAsia="Times New Roman"/>
                <w:noProof/>
              </w:rPr>
              <w:t xml:space="preserve">valvet toetavad </w:t>
            </w:r>
            <w:r w:rsidR="00184BA8">
              <w:rPr>
                <w:rFonts w:eastAsia="Times New Roman"/>
                <w:noProof/>
              </w:rPr>
              <w:t>ajakohased</w:t>
            </w:r>
            <w:r w:rsidRPr="00184BA8">
              <w:rPr>
                <w:rFonts w:eastAsia="Times New Roman"/>
                <w:noProof/>
              </w:rPr>
              <w:t>, mobiilsed ja koostalitlusvõimelised tehnilised süsteemid ja lahendused</w:t>
            </w:r>
            <w:r w:rsidR="009A2BA6">
              <w:rPr>
                <w:rFonts w:eastAsia="Times New Roman"/>
                <w:noProof/>
              </w:rPr>
              <w:t>, et tagada</w:t>
            </w:r>
            <w:r w:rsidRPr="00184BA8">
              <w:rPr>
                <w:rFonts w:eastAsia="Times New Roman"/>
                <w:noProof/>
              </w:rPr>
              <w:t xml:space="preserve"> tõhusam ja usaldusväärsem piirikontroll. </w:t>
            </w:r>
            <w:r w:rsidR="00F73ABF">
              <w:rPr>
                <w:rFonts w:eastAsia="Times New Roman"/>
                <w:noProof/>
              </w:rPr>
              <w:t>Suurenenud on suutlikkus</w:t>
            </w:r>
            <w:r w:rsidRPr="00184BA8">
              <w:rPr>
                <w:rFonts w:eastAsia="Times New Roman"/>
                <w:noProof/>
              </w:rPr>
              <w:t xml:space="preserve"> </w:t>
            </w:r>
            <w:r w:rsidR="00F73ABF">
              <w:rPr>
                <w:rFonts w:eastAsia="Times New Roman"/>
                <w:noProof/>
              </w:rPr>
              <w:t>arendada</w:t>
            </w:r>
            <w:r w:rsidRPr="00184BA8">
              <w:rPr>
                <w:rFonts w:eastAsia="Times New Roman"/>
                <w:noProof/>
              </w:rPr>
              <w:t xml:space="preserve"> </w:t>
            </w:r>
            <w:r w:rsidR="00F73ABF">
              <w:rPr>
                <w:rFonts w:eastAsia="Times New Roman"/>
                <w:noProof/>
              </w:rPr>
              <w:t xml:space="preserve">ja kasutada </w:t>
            </w:r>
            <w:r w:rsidRPr="00184BA8">
              <w:rPr>
                <w:rFonts w:eastAsia="Times New Roman"/>
                <w:noProof/>
              </w:rPr>
              <w:t xml:space="preserve">ühtselt ja ühtlustatud viisil </w:t>
            </w:r>
            <w:r w:rsidR="00F73ABF">
              <w:rPr>
                <w:rFonts w:eastAsia="Times New Roman"/>
                <w:noProof/>
              </w:rPr>
              <w:t xml:space="preserve">valdkondlikku </w:t>
            </w:r>
            <w:r w:rsidRPr="00184BA8">
              <w:rPr>
                <w:rFonts w:eastAsia="Times New Roman"/>
                <w:noProof/>
              </w:rPr>
              <w:t>tipptasemel tehnoloogia</w:t>
            </w:r>
            <w:r w:rsidR="00F73ABF">
              <w:rPr>
                <w:rFonts w:eastAsia="Times New Roman"/>
                <w:noProof/>
              </w:rPr>
              <w:t>t</w:t>
            </w:r>
            <w:r w:rsidRPr="00184BA8">
              <w:rPr>
                <w:rFonts w:eastAsia="Times New Roman"/>
                <w:noProof/>
              </w:rPr>
              <w:t xml:space="preserve"> ja </w:t>
            </w:r>
            <w:r w:rsidR="00F73ABF">
              <w:rPr>
                <w:rFonts w:eastAsia="Times New Roman"/>
                <w:noProof/>
              </w:rPr>
              <w:t>EL</w:t>
            </w:r>
            <w:r w:rsidR="00E559F5">
              <w:rPr>
                <w:rFonts w:eastAsia="Times New Roman"/>
                <w:noProof/>
              </w:rPr>
              <w:t>i</w:t>
            </w:r>
            <w:r w:rsidR="00F73ABF">
              <w:rPr>
                <w:rFonts w:eastAsia="Times New Roman"/>
                <w:noProof/>
              </w:rPr>
              <w:t xml:space="preserve"> </w:t>
            </w:r>
            <w:r w:rsidRPr="00184BA8">
              <w:rPr>
                <w:rFonts w:eastAsia="Times New Roman"/>
                <w:noProof/>
              </w:rPr>
              <w:t>suuremahulis</w:t>
            </w:r>
            <w:r w:rsidR="00F73ABF">
              <w:rPr>
                <w:rFonts w:eastAsia="Times New Roman"/>
                <w:noProof/>
              </w:rPr>
              <w:t>i</w:t>
            </w:r>
            <w:r w:rsidRPr="00184BA8">
              <w:rPr>
                <w:rFonts w:eastAsia="Times New Roman"/>
                <w:noProof/>
              </w:rPr>
              <w:t xml:space="preserve"> </w:t>
            </w:r>
            <w:r w:rsidR="009A2BA6">
              <w:rPr>
                <w:rFonts w:eastAsia="Times New Roman"/>
                <w:noProof/>
              </w:rPr>
              <w:t>IT-</w:t>
            </w:r>
            <w:r w:rsidRPr="00184BA8">
              <w:rPr>
                <w:rFonts w:eastAsia="Times New Roman"/>
                <w:noProof/>
              </w:rPr>
              <w:t>süsteem</w:t>
            </w:r>
            <w:r w:rsidR="00F73ABF">
              <w:rPr>
                <w:rFonts w:eastAsia="Times New Roman"/>
                <w:noProof/>
              </w:rPr>
              <w:t xml:space="preserve">e </w:t>
            </w:r>
            <w:r w:rsidRPr="00184BA8">
              <w:rPr>
                <w:rFonts w:eastAsia="Times New Roman"/>
                <w:noProof/>
              </w:rPr>
              <w:t>(EES, ETIAS jne). Piirivalv</w:t>
            </w:r>
            <w:r w:rsidR="00184BA8">
              <w:rPr>
                <w:rFonts w:eastAsia="Times New Roman"/>
                <w:noProof/>
              </w:rPr>
              <w:t xml:space="preserve">e </w:t>
            </w:r>
            <w:r w:rsidRPr="00184BA8">
              <w:rPr>
                <w:rFonts w:eastAsia="Times New Roman"/>
                <w:noProof/>
              </w:rPr>
              <w:t xml:space="preserve">on kooskõlas Schengeni </w:t>
            </w:r>
            <w:r w:rsidRPr="00184BA8">
              <w:rPr>
                <w:rFonts w:eastAsia="Times New Roman"/>
                <w:i/>
                <w:iCs/>
                <w:noProof/>
              </w:rPr>
              <w:t>acquis</w:t>
            </w:r>
            <w:r w:rsidRPr="00184BA8">
              <w:rPr>
                <w:rFonts w:eastAsia="Times New Roman"/>
                <w:noProof/>
              </w:rPr>
              <w:t>’ ja põhiõigustega</w:t>
            </w:r>
            <w:r w:rsidR="00B72C0D">
              <w:rPr>
                <w:rFonts w:eastAsia="Times New Roman"/>
                <w:noProof/>
              </w:rPr>
              <w:t xml:space="preserve">, sealhulgas välditakse </w:t>
            </w:r>
            <w:r w:rsidR="008371A7" w:rsidRPr="008371A7">
              <w:rPr>
                <w:rFonts w:eastAsia="Times New Roman"/>
                <w:noProof/>
              </w:rPr>
              <w:t xml:space="preserve">eelarvamuslikke, stereotüüpseid </w:t>
            </w:r>
            <w:r w:rsidR="001542D7">
              <w:rPr>
                <w:rFonts w:eastAsia="Times New Roman"/>
                <w:noProof/>
              </w:rPr>
              <w:t>ja</w:t>
            </w:r>
            <w:r w:rsidR="001542D7" w:rsidRPr="008371A7">
              <w:rPr>
                <w:rFonts w:eastAsia="Times New Roman"/>
                <w:noProof/>
              </w:rPr>
              <w:t xml:space="preserve"> </w:t>
            </w:r>
            <w:r w:rsidR="008371A7" w:rsidRPr="008371A7">
              <w:rPr>
                <w:rFonts w:eastAsia="Times New Roman"/>
                <w:noProof/>
              </w:rPr>
              <w:t>kallutatud otsuseid</w:t>
            </w:r>
            <w:r w:rsidR="00FC682D">
              <w:rPr>
                <w:rFonts w:eastAsia="Times New Roman"/>
                <w:noProof/>
              </w:rPr>
              <w:t>, järgitakse andmekaitse</w:t>
            </w:r>
            <w:r w:rsidR="00FC682D" w:rsidRPr="00FC682D">
              <w:rPr>
                <w:rFonts w:eastAsia="Times New Roman"/>
                <w:noProof/>
              </w:rPr>
              <w:t>, sooli</w:t>
            </w:r>
            <w:r w:rsidR="00FC682D">
              <w:rPr>
                <w:rFonts w:eastAsia="Times New Roman"/>
                <w:noProof/>
              </w:rPr>
              <w:t>s</w:t>
            </w:r>
            <w:r w:rsidR="00FC682D" w:rsidRPr="00FC682D">
              <w:rPr>
                <w:rFonts w:eastAsia="Times New Roman"/>
                <w:noProof/>
              </w:rPr>
              <w:t>e võrdõiguslikkus</w:t>
            </w:r>
            <w:r w:rsidR="00FC682D">
              <w:rPr>
                <w:rFonts w:eastAsia="Times New Roman"/>
                <w:noProof/>
              </w:rPr>
              <w:t>e</w:t>
            </w:r>
            <w:r w:rsidR="00FC682D" w:rsidRPr="00FC682D">
              <w:rPr>
                <w:rFonts w:eastAsia="Times New Roman"/>
                <w:noProof/>
              </w:rPr>
              <w:t xml:space="preserve"> </w:t>
            </w:r>
            <w:r w:rsidR="00FC682D">
              <w:rPr>
                <w:rFonts w:eastAsia="Times New Roman"/>
                <w:noProof/>
              </w:rPr>
              <w:t xml:space="preserve">ja </w:t>
            </w:r>
            <w:r w:rsidR="00FC682D" w:rsidRPr="00FC682D">
              <w:rPr>
                <w:rFonts w:eastAsia="Times New Roman"/>
                <w:noProof/>
              </w:rPr>
              <w:t>mittediskrimineerimi</w:t>
            </w:r>
            <w:r w:rsidR="00FC682D">
              <w:rPr>
                <w:rFonts w:eastAsia="Times New Roman"/>
                <w:noProof/>
              </w:rPr>
              <w:t>s</w:t>
            </w:r>
            <w:r w:rsidR="00FC682D" w:rsidRPr="00FC682D">
              <w:rPr>
                <w:rFonts w:eastAsia="Times New Roman"/>
                <w:noProof/>
              </w:rPr>
              <w:t>e</w:t>
            </w:r>
            <w:r w:rsidR="00FC682D">
              <w:rPr>
                <w:rFonts w:eastAsia="Times New Roman"/>
                <w:noProof/>
              </w:rPr>
              <w:t xml:space="preserve"> põhimõtet ning arvestatakse</w:t>
            </w:r>
            <w:r w:rsidR="00FC682D" w:rsidRPr="00FC682D">
              <w:rPr>
                <w:rFonts w:eastAsia="Times New Roman"/>
                <w:noProof/>
              </w:rPr>
              <w:t xml:space="preserve"> haavatavate isikute</w:t>
            </w:r>
            <w:r w:rsidR="00FC682D">
              <w:rPr>
                <w:rFonts w:eastAsia="Times New Roman"/>
                <w:noProof/>
              </w:rPr>
              <w:t xml:space="preserve"> </w:t>
            </w:r>
            <w:r w:rsidR="00FC682D" w:rsidRPr="00FC682D">
              <w:rPr>
                <w:rFonts w:eastAsia="Times New Roman"/>
                <w:noProof/>
              </w:rPr>
              <w:t>erivajaduse</w:t>
            </w:r>
            <w:r w:rsidR="00FC682D">
              <w:rPr>
                <w:rFonts w:eastAsia="Times New Roman"/>
                <w:noProof/>
              </w:rPr>
              <w:t>ga.</w:t>
            </w:r>
            <w:ins w:id="299" w:author="Aivi Kuivonen" w:date="2025-07-07T14:51:00Z">
              <w:r w:rsidR="006B77D4">
                <w:t xml:space="preserve"> </w:t>
              </w:r>
              <w:r w:rsidR="006B77D4" w:rsidRPr="006B77D4">
                <w:rPr>
                  <w:rFonts w:eastAsia="Times New Roman"/>
                  <w:noProof/>
                </w:rPr>
                <w:t xml:space="preserve">Välispiiri ületavate kolmandate riikide kodanike kontrolli </w:t>
              </w:r>
            </w:ins>
            <w:ins w:id="300" w:author="Aivi Kuivonen" w:date="2025-07-07T14:52:00Z">
              <w:r w:rsidR="006B77D4">
                <w:rPr>
                  <w:rFonts w:eastAsia="Times New Roman"/>
                  <w:noProof/>
                </w:rPr>
                <w:t xml:space="preserve">on </w:t>
              </w:r>
            </w:ins>
            <w:ins w:id="301" w:author="Aivi Kuivonen" w:date="2025-07-07T14:51:00Z">
              <w:r w:rsidR="006B77D4" w:rsidRPr="006B77D4">
                <w:rPr>
                  <w:rFonts w:eastAsia="Times New Roman"/>
                  <w:noProof/>
                </w:rPr>
                <w:t>tugevdat</w:t>
              </w:r>
            </w:ins>
            <w:ins w:id="302" w:author="Aivi Kuivonen" w:date="2025-07-07T14:52:00Z">
              <w:r w:rsidR="006B77D4">
                <w:rPr>
                  <w:rFonts w:eastAsia="Times New Roman"/>
                  <w:noProof/>
                </w:rPr>
                <w:t>ud</w:t>
              </w:r>
            </w:ins>
            <w:ins w:id="303" w:author="Aivi Kuivonen" w:date="2025-07-07T14:51:00Z">
              <w:r w:rsidR="006B77D4" w:rsidRPr="006B77D4">
                <w:rPr>
                  <w:rFonts w:eastAsia="Times New Roman"/>
                  <w:noProof/>
                </w:rPr>
                <w:t>. Kõik kolmandate riikide kodanikud</w:t>
              </w:r>
            </w:ins>
            <w:ins w:id="304" w:author="Aivi Kuivonen" w:date="2025-07-07T14:54:00Z">
              <w:r w:rsidR="006B77D4">
                <w:rPr>
                  <w:rFonts w:eastAsia="Times New Roman"/>
                  <w:noProof/>
                </w:rPr>
                <w:t>, kelle suhtes tuleb läbi viia taustakontroll,</w:t>
              </w:r>
            </w:ins>
            <w:ins w:id="305" w:author="Aivi Kuivonen" w:date="2025-07-07T14:51:00Z">
              <w:r w:rsidR="006B77D4" w:rsidRPr="006B77D4">
                <w:rPr>
                  <w:rFonts w:eastAsia="Times New Roman"/>
                  <w:noProof/>
                </w:rPr>
                <w:t xml:space="preserve"> tuvastatakse ja kontrollitakse asjakohaste andmebaaside alusel, kvalifitseeritud ja spetsialiseerunud töötaja</w:t>
              </w:r>
            </w:ins>
            <w:ins w:id="306" w:author="Aivi Kuivonen" w:date="2025-07-07T14:53:00Z">
              <w:r w:rsidR="006B77D4">
                <w:rPr>
                  <w:rFonts w:eastAsia="Times New Roman"/>
                  <w:noProof/>
                </w:rPr>
                <w:t xml:space="preserve">d </w:t>
              </w:r>
            </w:ins>
            <w:ins w:id="307" w:author="Aivi Kuivonen" w:date="2025-07-07T14:54:00Z">
              <w:r w:rsidR="006B77D4">
                <w:rPr>
                  <w:rFonts w:eastAsia="Times New Roman"/>
                  <w:noProof/>
                </w:rPr>
                <w:t xml:space="preserve">on </w:t>
              </w:r>
            </w:ins>
            <w:ins w:id="308" w:author="Aivi Kuivonen" w:date="2025-07-07T14:53:00Z">
              <w:r w:rsidR="006B77D4">
                <w:rPr>
                  <w:rFonts w:eastAsia="Times New Roman"/>
                  <w:noProof/>
                </w:rPr>
                <w:t>an</w:t>
              </w:r>
            </w:ins>
            <w:ins w:id="309" w:author="Aivi Kuivonen" w:date="2025-07-07T14:55:00Z">
              <w:r w:rsidR="006B77D4">
                <w:rPr>
                  <w:rFonts w:eastAsia="Times New Roman"/>
                  <w:noProof/>
                </w:rPr>
                <w:t>dnud</w:t>
              </w:r>
            </w:ins>
            <w:ins w:id="310" w:author="Aivi Kuivonen" w:date="2025-07-07T14:53:00Z">
              <w:r w:rsidR="006B77D4">
                <w:rPr>
                  <w:rFonts w:eastAsia="Times New Roman"/>
                  <w:noProof/>
                </w:rPr>
                <w:t xml:space="preserve"> neile</w:t>
              </w:r>
            </w:ins>
            <w:ins w:id="311" w:author="Aivi Kuivonen" w:date="2025-07-07T14:51:00Z">
              <w:r w:rsidR="006B77D4" w:rsidRPr="006B77D4">
                <w:rPr>
                  <w:rFonts w:eastAsia="Times New Roman"/>
                  <w:noProof/>
                </w:rPr>
                <w:t xml:space="preserve"> es</w:t>
              </w:r>
            </w:ins>
            <w:ins w:id="312" w:author="Aivi Kuivonen" w:date="2025-07-07T14:53:00Z">
              <w:r w:rsidR="006B77D4">
                <w:rPr>
                  <w:rFonts w:eastAsia="Times New Roman"/>
                  <w:noProof/>
                </w:rPr>
                <w:t>mase</w:t>
              </w:r>
            </w:ins>
            <w:ins w:id="313" w:author="Aivi Kuivonen" w:date="2025-07-07T14:51:00Z">
              <w:r w:rsidR="006B77D4" w:rsidRPr="006B77D4">
                <w:rPr>
                  <w:rFonts w:eastAsia="Times New Roman"/>
                  <w:noProof/>
                </w:rPr>
                <w:t xml:space="preserve"> tervise- ja haavatavuse hinnang</w:t>
              </w:r>
            </w:ins>
            <w:ins w:id="314" w:author="Aivi Kuivonen" w:date="2025-07-07T14:53:00Z">
              <w:r w:rsidR="006B77D4">
                <w:rPr>
                  <w:rFonts w:eastAsia="Times New Roman"/>
                  <w:noProof/>
                </w:rPr>
                <w:t>u</w:t>
              </w:r>
            </w:ins>
            <w:ins w:id="315" w:author="Aivi Kuivonen" w:date="2025-07-07T14:51:00Z">
              <w:r w:rsidR="006B77D4" w:rsidRPr="006B77D4">
                <w:rPr>
                  <w:rFonts w:eastAsia="Times New Roman"/>
                  <w:noProof/>
                </w:rPr>
                <w:t xml:space="preserve"> ning nad </w:t>
              </w:r>
            </w:ins>
            <w:ins w:id="316" w:author="Aivi Kuivonen" w:date="2025-07-07T14:53:00Z">
              <w:r w:rsidR="006B77D4">
                <w:rPr>
                  <w:rFonts w:eastAsia="Times New Roman"/>
                  <w:noProof/>
                </w:rPr>
                <w:t xml:space="preserve">on </w:t>
              </w:r>
            </w:ins>
            <w:ins w:id="317" w:author="Aivi Kuivonen" w:date="2025-07-07T14:51:00Z">
              <w:r w:rsidR="006B77D4" w:rsidRPr="006B77D4">
                <w:rPr>
                  <w:rFonts w:eastAsia="Times New Roman"/>
                  <w:noProof/>
                </w:rPr>
                <w:t>suunat</w:t>
              </w:r>
            </w:ins>
            <w:ins w:id="318" w:author="Aivi Kuivonen" w:date="2025-07-07T14:53:00Z">
              <w:r w:rsidR="006B77D4">
                <w:rPr>
                  <w:rFonts w:eastAsia="Times New Roman"/>
                  <w:noProof/>
                </w:rPr>
                <w:t>ud</w:t>
              </w:r>
            </w:ins>
            <w:ins w:id="319" w:author="Aivi Kuivonen" w:date="2025-07-07T14:51:00Z">
              <w:r w:rsidR="006B77D4" w:rsidRPr="006B77D4">
                <w:rPr>
                  <w:rFonts w:eastAsia="Times New Roman"/>
                  <w:noProof/>
                </w:rPr>
                <w:t xml:space="preserve"> taustakontrolli määruses määratletud aja jooksul asjakohasesse menetlusse.</w:t>
              </w:r>
            </w:ins>
          </w:p>
          <w:p w14:paraId="631BA378" w14:textId="7F9F6800" w:rsidR="00D96B58" w:rsidRPr="009A2BA6" w:rsidRDefault="00D96B58" w:rsidP="00C30D65">
            <w:pPr>
              <w:spacing w:after="80"/>
              <w:rPr>
                <w:rFonts w:eastAsia="Times New Roman"/>
                <w:b/>
                <w:bCs/>
                <w:noProof/>
              </w:rPr>
            </w:pPr>
            <w:r w:rsidRPr="009A2BA6">
              <w:rPr>
                <w:rFonts w:eastAsia="Times New Roman"/>
                <w:b/>
                <w:bCs/>
                <w:noProof/>
              </w:rPr>
              <w:t>Tegevustoetus</w:t>
            </w:r>
          </w:p>
          <w:p w14:paraId="365B1786" w14:textId="5884C739" w:rsidR="00D96B58" w:rsidRPr="00F73ABF" w:rsidRDefault="00D96B58" w:rsidP="00C30D65">
            <w:pPr>
              <w:spacing w:after="80"/>
              <w:rPr>
                <w:rFonts w:eastAsia="Times New Roman"/>
                <w:noProof/>
              </w:rPr>
            </w:pPr>
            <w:r w:rsidRPr="00F73ABF">
              <w:rPr>
                <w:rFonts w:eastAsia="Times New Roman"/>
                <w:noProof/>
              </w:rPr>
              <w:t xml:space="preserve">PPA ning Siseministeeriumi </w:t>
            </w:r>
            <w:r w:rsidR="00F73ABF">
              <w:rPr>
                <w:rFonts w:eastAsia="Times New Roman"/>
                <w:noProof/>
              </w:rPr>
              <w:t>infotehnoloogia</w:t>
            </w:r>
            <w:r w:rsidR="009A2BA6">
              <w:rPr>
                <w:rFonts w:eastAsia="Times New Roman"/>
                <w:noProof/>
              </w:rPr>
              <w:t>-</w:t>
            </w:r>
            <w:r w:rsidR="00F73ABF">
              <w:rPr>
                <w:rFonts w:eastAsia="Times New Roman"/>
                <w:noProof/>
              </w:rPr>
              <w:t xml:space="preserve"> ja arendus</w:t>
            </w:r>
            <w:r w:rsidRPr="00F73ABF">
              <w:rPr>
                <w:rFonts w:eastAsia="Times New Roman"/>
                <w:noProof/>
              </w:rPr>
              <w:t>keskus (</w:t>
            </w:r>
            <w:r w:rsidR="001F024F">
              <w:rPr>
                <w:rFonts w:eastAsia="Times New Roman"/>
                <w:noProof/>
              </w:rPr>
              <w:t xml:space="preserve">edaspidi </w:t>
            </w:r>
            <w:r w:rsidRPr="00421E9D">
              <w:rPr>
                <w:rFonts w:eastAsia="Times New Roman"/>
                <w:i/>
                <w:iCs/>
                <w:noProof/>
              </w:rPr>
              <w:t>SMIT</w:t>
            </w:r>
            <w:r w:rsidRPr="00F73ABF">
              <w:rPr>
                <w:rFonts w:eastAsia="Times New Roman"/>
                <w:noProof/>
              </w:rPr>
              <w:t xml:space="preserve">) </w:t>
            </w:r>
            <w:r w:rsidR="00F73ABF">
              <w:rPr>
                <w:rFonts w:eastAsia="Times New Roman"/>
                <w:noProof/>
              </w:rPr>
              <w:t xml:space="preserve">on </w:t>
            </w:r>
            <w:r w:rsidRPr="00F73ABF">
              <w:rPr>
                <w:rFonts w:eastAsia="Times New Roman"/>
                <w:noProof/>
              </w:rPr>
              <w:t xml:space="preserve">avaliku sektori asutused, kes vastutavad </w:t>
            </w:r>
            <w:r w:rsidR="00F73ABF">
              <w:rPr>
                <w:rFonts w:eastAsia="Times New Roman"/>
                <w:noProof/>
              </w:rPr>
              <w:t xml:space="preserve">ELi </w:t>
            </w:r>
            <w:r w:rsidR="00F73ABF" w:rsidRPr="00F73ABF">
              <w:rPr>
                <w:rFonts w:eastAsia="Times New Roman"/>
                <w:noProof/>
              </w:rPr>
              <w:t>avalik</w:t>
            </w:r>
            <w:r w:rsidR="00F73ABF">
              <w:rPr>
                <w:rFonts w:eastAsia="Times New Roman"/>
                <w:noProof/>
              </w:rPr>
              <w:t>e</w:t>
            </w:r>
            <w:r w:rsidR="00F73ABF" w:rsidRPr="00F73ABF">
              <w:rPr>
                <w:rFonts w:eastAsia="Times New Roman"/>
                <w:noProof/>
              </w:rPr>
              <w:t xml:space="preserve"> teenust</w:t>
            </w:r>
            <w:r w:rsidR="00F73ABF">
              <w:rPr>
                <w:rFonts w:eastAsia="Times New Roman"/>
                <w:noProof/>
              </w:rPr>
              <w:t>e eest</w:t>
            </w:r>
            <w:r w:rsidR="00F73ABF" w:rsidRPr="00F73ABF">
              <w:rPr>
                <w:rFonts w:eastAsia="Times New Roman"/>
                <w:noProof/>
              </w:rPr>
              <w:t xml:space="preserve"> piiri</w:t>
            </w:r>
            <w:r w:rsidR="00F73ABF">
              <w:rPr>
                <w:rFonts w:eastAsia="Times New Roman"/>
                <w:noProof/>
              </w:rPr>
              <w:t>valve</w:t>
            </w:r>
            <w:r w:rsidR="00F73ABF" w:rsidRPr="00F73ABF">
              <w:rPr>
                <w:rFonts w:eastAsia="Times New Roman"/>
                <w:noProof/>
              </w:rPr>
              <w:t xml:space="preserve"> ja </w:t>
            </w:r>
            <w:r w:rsidR="00F73ABF">
              <w:rPr>
                <w:rFonts w:eastAsia="Times New Roman"/>
                <w:noProof/>
              </w:rPr>
              <w:t>migratsioonijärelevalve</w:t>
            </w:r>
            <w:r w:rsidR="00F73ABF" w:rsidRPr="00F73ABF">
              <w:rPr>
                <w:rFonts w:eastAsia="Times New Roman"/>
                <w:noProof/>
              </w:rPr>
              <w:t xml:space="preserve"> valdkonnas</w:t>
            </w:r>
            <w:r w:rsidRPr="00F73ABF">
              <w:rPr>
                <w:rFonts w:eastAsia="Times New Roman"/>
                <w:noProof/>
              </w:rPr>
              <w:t>. PPA põhikirjajärgsete ülesannete hulka kuulub integreeritud piirihalduse arendamine ja rakendamine. SMITi põhiülesanded hõlmavad va</w:t>
            </w:r>
            <w:r w:rsidR="00F73ABF">
              <w:rPr>
                <w:rFonts w:eastAsia="Times New Roman"/>
                <w:noProof/>
              </w:rPr>
              <w:t>ldkondlike</w:t>
            </w:r>
            <w:r w:rsidRPr="00F73ABF">
              <w:rPr>
                <w:rFonts w:eastAsia="Times New Roman"/>
                <w:noProof/>
              </w:rPr>
              <w:t xml:space="preserve"> IKT-süsteemide arendamist ja hooldamist.</w:t>
            </w:r>
          </w:p>
          <w:p w14:paraId="5FA23CDB" w14:textId="18F949D7" w:rsidR="00D96B58" w:rsidRPr="00F73ABF" w:rsidRDefault="00D96B58" w:rsidP="00C30D65">
            <w:pPr>
              <w:spacing w:after="80"/>
              <w:rPr>
                <w:rFonts w:eastAsia="Times New Roman"/>
                <w:noProof/>
              </w:rPr>
            </w:pPr>
            <w:r w:rsidRPr="00F73ABF">
              <w:rPr>
                <w:rFonts w:eastAsia="Times New Roman"/>
                <w:noProof/>
              </w:rPr>
              <w:t xml:space="preserve">Seaduslike piiriületuste hõlbustamiseks ning välispiiride kõrgetasemelise kaitse ja vajaliku teabevahetuse tagamiseks on väga oluline kasutada asjakohaseid IKT-süsteeme ja </w:t>
            </w:r>
            <w:r w:rsidR="009A2BA6">
              <w:rPr>
                <w:rFonts w:eastAsia="Times New Roman"/>
                <w:noProof/>
              </w:rPr>
              <w:t>nüüdisaegset</w:t>
            </w:r>
            <w:r w:rsidRPr="00F73ABF">
              <w:rPr>
                <w:rFonts w:eastAsia="Times New Roman"/>
                <w:noProof/>
              </w:rPr>
              <w:t xml:space="preserve"> tehnoloogiat. </w:t>
            </w:r>
            <w:r w:rsidR="009A2BA6">
              <w:rPr>
                <w:rFonts w:eastAsia="Times New Roman"/>
                <w:noProof/>
              </w:rPr>
              <w:t>Et k</w:t>
            </w:r>
            <w:r w:rsidRPr="00F73ABF">
              <w:rPr>
                <w:rFonts w:eastAsia="Times New Roman"/>
                <w:noProof/>
              </w:rPr>
              <w:t>õik info- ja kommunikatsioonitehnoloogia seadmed</w:t>
            </w:r>
            <w:r w:rsidR="00B72C0D">
              <w:rPr>
                <w:rFonts w:eastAsia="Times New Roman"/>
                <w:noProof/>
              </w:rPr>
              <w:t xml:space="preserve"> ning</w:t>
            </w:r>
            <w:r w:rsidRPr="00F73ABF">
              <w:rPr>
                <w:rFonts w:eastAsia="Times New Roman"/>
                <w:noProof/>
              </w:rPr>
              <w:t xml:space="preserve"> piirikontrolli- ja </w:t>
            </w:r>
            <w:r w:rsidR="00F73ABF">
              <w:rPr>
                <w:rFonts w:eastAsia="Times New Roman"/>
                <w:noProof/>
              </w:rPr>
              <w:t>migratsiooni</w:t>
            </w:r>
            <w:r w:rsidRPr="00F73ABF">
              <w:rPr>
                <w:rFonts w:eastAsia="Times New Roman"/>
                <w:noProof/>
              </w:rPr>
              <w:t>järelevalve</w:t>
            </w:r>
            <w:r w:rsidR="000604C8">
              <w:rPr>
                <w:rFonts w:eastAsia="Times New Roman"/>
                <w:noProof/>
              </w:rPr>
              <w:t xml:space="preserve"> seadmed toimiksid</w:t>
            </w:r>
            <w:r w:rsidRPr="00F73ABF">
              <w:rPr>
                <w:rFonts w:eastAsia="Times New Roman"/>
                <w:noProof/>
              </w:rPr>
              <w:t xml:space="preserve"> </w:t>
            </w:r>
            <w:r w:rsidR="00F73ABF">
              <w:rPr>
                <w:rFonts w:eastAsia="Times New Roman"/>
                <w:noProof/>
              </w:rPr>
              <w:t>tõrgeteta</w:t>
            </w:r>
            <w:r w:rsidRPr="00F73ABF">
              <w:rPr>
                <w:rFonts w:eastAsia="Times New Roman"/>
                <w:noProof/>
              </w:rPr>
              <w:t xml:space="preserve"> ja turvalise</w:t>
            </w:r>
            <w:r w:rsidR="000604C8">
              <w:rPr>
                <w:rFonts w:eastAsia="Times New Roman"/>
                <w:noProof/>
              </w:rPr>
              <w:t xml:space="preserve">lt, on vaja neid </w:t>
            </w:r>
            <w:r w:rsidRPr="00F73ABF">
              <w:rPr>
                <w:rFonts w:eastAsia="Times New Roman"/>
                <w:noProof/>
              </w:rPr>
              <w:t>ajakohasta</w:t>
            </w:r>
            <w:r w:rsidR="000604C8">
              <w:rPr>
                <w:rFonts w:eastAsia="Times New Roman"/>
                <w:noProof/>
              </w:rPr>
              <w:t>da</w:t>
            </w:r>
            <w:r w:rsidRPr="00F73ABF">
              <w:rPr>
                <w:rFonts w:eastAsia="Times New Roman"/>
                <w:noProof/>
              </w:rPr>
              <w:t xml:space="preserve"> ja </w:t>
            </w:r>
            <w:r w:rsidR="00F73ABF">
              <w:rPr>
                <w:rFonts w:eastAsia="Times New Roman"/>
                <w:noProof/>
              </w:rPr>
              <w:t>hoolda</w:t>
            </w:r>
            <w:r w:rsidR="000604C8">
              <w:rPr>
                <w:rFonts w:eastAsia="Times New Roman"/>
                <w:noProof/>
              </w:rPr>
              <w:t>da</w:t>
            </w:r>
            <w:r w:rsidRPr="00F73ABF">
              <w:rPr>
                <w:rFonts w:eastAsia="Times New Roman"/>
                <w:noProof/>
              </w:rPr>
              <w:t xml:space="preserve">. Eesti kavatseb </w:t>
            </w:r>
            <w:r w:rsidR="00F73ABF" w:rsidRPr="00F73ABF">
              <w:rPr>
                <w:rFonts w:eastAsia="Times New Roman"/>
                <w:noProof/>
              </w:rPr>
              <w:t>piiri</w:t>
            </w:r>
            <w:r w:rsidR="00F73ABF">
              <w:rPr>
                <w:rFonts w:eastAsia="Times New Roman"/>
                <w:noProof/>
              </w:rPr>
              <w:t>valve</w:t>
            </w:r>
            <w:r w:rsidR="00F73ABF" w:rsidRPr="00F73ABF">
              <w:rPr>
                <w:rFonts w:eastAsia="Times New Roman"/>
                <w:noProof/>
              </w:rPr>
              <w:t xml:space="preserve"> ja </w:t>
            </w:r>
            <w:r w:rsidR="00F73ABF">
              <w:rPr>
                <w:rFonts w:eastAsia="Times New Roman"/>
                <w:noProof/>
              </w:rPr>
              <w:t>migratsioonijärelevalve</w:t>
            </w:r>
            <w:r w:rsidR="00F73ABF" w:rsidRPr="00F73ABF">
              <w:rPr>
                <w:rFonts w:eastAsia="Times New Roman"/>
                <w:noProof/>
              </w:rPr>
              <w:t xml:space="preserve"> </w:t>
            </w:r>
            <w:r w:rsidRPr="00F73ABF">
              <w:rPr>
                <w:rFonts w:eastAsia="Times New Roman"/>
                <w:noProof/>
              </w:rPr>
              <w:t>IKT</w:t>
            </w:r>
            <w:r w:rsidR="004D2534">
              <w:rPr>
                <w:rFonts w:eastAsia="Times New Roman"/>
                <w:noProof/>
              </w:rPr>
              <w:t>-</w:t>
            </w:r>
            <w:r w:rsidRPr="00F73ABF">
              <w:rPr>
                <w:rFonts w:eastAsia="Times New Roman"/>
                <w:noProof/>
              </w:rPr>
              <w:t xml:space="preserve">süsteemide ja seadmete hoolduseks ning remondikuludeks </w:t>
            </w:r>
            <w:r w:rsidR="000604C8" w:rsidRPr="00F73ABF">
              <w:rPr>
                <w:rFonts w:eastAsia="Times New Roman"/>
                <w:noProof/>
              </w:rPr>
              <w:t xml:space="preserve">kasutada </w:t>
            </w:r>
            <w:r w:rsidRPr="00F73ABF">
              <w:rPr>
                <w:rFonts w:eastAsia="Times New Roman"/>
                <w:noProof/>
              </w:rPr>
              <w:t>tegevustoetust järgmiselt</w:t>
            </w:r>
            <w:r w:rsidR="000604C8">
              <w:rPr>
                <w:rFonts w:eastAsia="Times New Roman"/>
                <w:noProof/>
              </w:rPr>
              <w:t>.</w:t>
            </w:r>
          </w:p>
          <w:p w14:paraId="6E057AD8" w14:textId="567B4C30" w:rsidR="00D96B58" w:rsidRPr="00F73ABF" w:rsidRDefault="00D96B58" w:rsidP="00C30D65">
            <w:pPr>
              <w:spacing w:after="80"/>
              <w:rPr>
                <w:rFonts w:eastAsia="Times New Roman"/>
                <w:noProof/>
              </w:rPr>
            </w:pPr>
            <w:r w:rsidRPr="00F73ABF">
              <w:rPr>
                <w:rFonts w:eastAsia="Times New Roman"/>
                <w:noProof/>
              </w:rPr>
              <w:t xml:space="preserve">• </w:t>
            </w:r>
            <w:r w:rsidRPr="00A63E17">
              <w:rPr>
                <w:rFonts w:eastAsia="Times New Roman"/>
                <w:b/>
                <w:bCs/>
                <w:noProof/>
              </w:rPr>
              <w:t>Automaatse piirikontrolli</w:t>
            </w:r>
            <w:r w:rsidR="0013189C">
              <w:rPr>
                <w:rFonts w:eastAsia="Times New Roman"/>
                <w:b/>
                <w:bCs/>
                <w:noProof/>
              </w:rPr>
              <w:t xml:space="preserve"> </w:t>
            </w:r>
            <w:r w:rsidR="000604C8">
              <w:rPr>
                <w:rFonts w:eastAsia="Times New Roman"/>
                <w:b/>
                <w:bCs/>
                <w:noProof/>
              </w:rPr>
              <w:t>süsteemide</w:t>
            </w:r>
            <w:r w:rsidR="00E559F5">
              <w:rPr>
                <w:rFonts w:eastAsia="Times New Roman"/>
                <w:b/>
                <w:bCs/>
                <w:noProof/>
              </w:rPr>
              <w:t xml:space="preserve"> rent,</w:t>
            </w:r>
            <w:r w:rsidRPr="00A63E17">
              <w:rPr>
                <w:rFonts w:eastAsia="Times New Roman"/>
                <w:b/>
                <w:bCs/>
                <w:noProof/>
              </w:rPr>
              <w:t xml:space="preserve"> hooldus ja ajakohastamine</w:t>
            </w:r>
            <w:r w:rsidRPr="00F73ABF">
              <w:rPr>
                <w:rFonts w:eastAsia="Times New Roman"/>
                <w:noProof/>
              </w:rPr>
              <w:t xml:space="preserve"> (PPA)</w:t>
            </w:r>
          </w:p>
          <w:p w14:paraId="63468FC7" w14:textId="2393F6B4" w:rsidR="00D96B58" w:rsidRPr="00F73ABF" w:rsidRDefault="00D96B58" w:rsidP="00C30D65">
            <w:pPr>
              <w:spacing w:after="80"/>
              <w:rPr>
                <w:rFonts w:eastAsia="Times New Roman"/>
                <w:noProof/>
              </w:rPr>
            </w:pPr>
            <w:r w:rsidRPr="00F73ABF">
              <w:rPr>
                <w:rFonts w:eastAsia="Times New Roman"/>
                <w:noProof/>
              </w:rPr>
              <w:t xml:space="preserve">2021. aasta veebruaris paigaldati Tallinna lennujaama </w:t>
            </w:r>
            <w:r w:rsidR="00E559F5">
              <w:rPr>
                <w:rFonts w:eastAsia="Times New Roman"/>
                <w:noProof/>
              </w:rPr>
              <w:t xml:space="preserve">ja Narva-1 piiripunkti </w:t>
            </w:r>
            <w:r w:rsidRPr="00F73ABF">
              <w:rPr>
                <w:rFonts w:eastAsia="Times New Roman"/>
                <w:noProof/>
              </w:rPr>
              <w:t>16 ABC</w:t>
            </w:r>
            <w:r w:rsidR="004D2534">
              <w:rPr>
                <w:rFonts w:eastAsia="Times New Roman"/>
                <w:noProof/>
              </w:rPr>
              <w:t>-</w:t>
            </w:r>
            <w:r w:rsidRPr="00F73ABF">
              <w:rPr>
                <w:rFonts w:eastAsia="Times New Roman"/>
                <w:noProof/>
              </w:rPr>
              <w:t>värava</w:t>
            </w:r>
            <w:r w:rsidR="00F73ABF">
              <w:rPr>
                <w:rFonts w:eastAsia="Times New Roman"/>
                <w:noProof/>
              </w:rPr>
              <w:t>t</w:t>
            </w:r>
            <w:ins w:id="320" w:author="Aivi Kuivonen" w:date="2025-07-07T14:56:00Z">
              <w:r w:rsidR="006B77D4">
                <w:rPr>
                  <w:rFonts w:eastAsia="Times New Roman"/>
                  <w:noProof/>
                </w:rPr>
                <w:t xml:space="preserve"> ning Saatse piiripunkti 2 väravat</w:t>
              </w:r>
            </w:ins>
            <w:r w:rsidRPr="00F73ABF">
              <w:rPr>
                <w:rFonts w:eastAsia="Times New Roman"/>
                <w:noProof/>
              </w:rPr>
              <w:t>. ABC</w:t>
            </w:r>
            <w:r w:rsidR="004D2534">
              <w:rPr>
                <w:rFonts w:eastAsia="Times New Roman"/>
                <w:noProof/>
              </w:rPr>
              <w:t>-</w:t>
            </w:r>
            <w:r w:rsidRPr="00F73ABF">
              <w:rPr>
                <w:rFonts w:eastAsia="Times New Roman"/>
                <w:noProof/>
              </w:rPr>
              <w:t xml:space="preserve">väravate </w:t>
            </w:r>
            <w:r w:rsidR="00034CE7">
              <w:rPr>
                <w:rFonts w:eastAsia="Times New Roman"/>
                <w:noProof/>
              </w:rPr>
              <w:t>hoolduseks</w:t>
            </w:r>
            <w:r w:rsidRPr="00F73ABF">
              <w:rPr>
                <w:rFonts w:eastAsia="Times New Roman"/>
                <w:noProof/>
              </w:rPr>
              <w:t xml:space="preserve"> ja uuend</w:t>
            </w:r>
            <w:r w:rsidR="00034CE7">
              <w:rPr>
                <w:rFonts w:eastAsia="Times New Roman"/>
                <w:noProof/>
              </w:rPr>
              <w:t>amiseks</w:t>
            </w:r>
            <w:r w:rsidRPr="00F73ABF">
              <w:rPr>
                <w:rFonts w:eastAsia="Times New Roman"/>
                <w:noProof/>
              </w:rPr>
              <w:t xml:space="preserve"> </w:t>
            </w:r>
            <w:r w:rsidR="00034CE7">
              <w:rPr>
                <w:rFonts w:eastAsia="Times New Roman"/>
                <w:noProof/>
              </w:rPr>
              <w:t xml:space="preserve">on PPA </w:t>
            </w:r>
            <w:r w:rsidRPr="00F73ABF">
              <w:rPr>
                <w:rFonts w:eastAsia="Times New Roman"/>
                <w:noProof/>
              </w:rPr>
              <w:t xml:space="preserve">ja teenuseosutaja </w:t>
            </w:r>
            <w:r w:rsidR="000604C8">
              <w:rPr>
                <w:rFonts w:eastAsia="Times New Roman"/>
                <w:noProof/>
              </w:rPr>
              <w:t>sõlminud</w:t>
            </w:r>
            <w:r w:rsidR="000604C8" w:rsidRPr="00F73ABF">
              <w:rPr>
                <w:rFonts w:eastAsia="Times New Roman"/>
                <w:noProof/>
              </w:rPr>
              <w:t xml:space="preserve"> </w:t>
            </w:r>
            <w:r w:rsidRPr="00F73ABF">
              <w:rPr>
                <w:rFonts w:eastAsia="Times New Roman"/>
                <w:noProof/>
              </w:rPr>
              <w:t>rendileping</w:t>
            </w:r>
            <w:r w:rsidR="000604C8">
              <w:rPr>
                <w:rFonts w:eastAsia="Times New Roman"/>
                <w:noProof/>
              </w:rPr>
              <w:t>u</w:t>
            </w:r>
            <w:r w:rsidRPr="00F73ABF">
              <w:rPr>
                <w:rFonts w:eastAsia="Times New Roman"/>
                <w:noProof/>
              </w:rPr>
              <w:t>. Lepingut rahastat</w:t>
            </w:r>
            <w:ins w:id="321" w:author="Aivi Kuivonen" w:date="2025-07-07T14:57:00Z">
              <w:r w:rsidR="006B77D4">
                <w:rPr>
                  <w:rFonts w:eastAsia="Times New Roman"/>
                  <w:noProof/>
                </w:rPr>
                <w:t>i</w:t>
              </w:r>
            </w:ins>
            <w:del w:id="322" w:author="Aivi Kuivonen" w:date="2025-07-07T14:57:00Z">
              <w:r w:rsidRPr="00F73ABF" w:rsidDel="006B77D4">
                <w:rPr>
                  <w:rFonts w:eastAsia="Times New Roman"/>
                  <w:noProof/>
                </w:rPr>
                <w:delText>akse</w:delText>
              </w:r>
            </w:del>
            <w:r w:rsidRPr="00F73ABF">
              <w:rPr>
                <w:rFonts w:eastAsia="Times New Roman"/>
                <w:noProof/>
              </w:rPr>
              <w:t xml:space="preserve"> ISFBst kuni 2022. aasta lõpuni. </w:t>
            </w:r>
            <w:del w:id="323" w:author="Aivi Kuivonen" w:date="2025-07-07T14:57:00Z">
              <w:r w:rsidR="00390B09" w:rsidRPr="00F73ABF" w:rsidDel="006B77D4">
                <w:rPr>
                  <w:rFonts w:eastAsia="Times New Roman"/>
                  <w:noProof/>
                </w:rPr>
                <w:delText>Automaat</w:delText>
              </w:r>
              <w:r w:rsidR="00390B09" w:rsidDel="006B77D4">
                <w:rPr>
                  <w:rFonts w:eastAsia="Times New Roman"/>
                  <w:noProof/>
                </w:rPr>
                <w:delText xml:space="preserve">ne iseteeninduskiosk paigaldatakse ka </w:delText>
              </w:r>
              <w:r w:rsidR="00390B09" w:rsidRPr="00F73ABF" w:rsidDel="006B77D4">
                <w:rPr>
                  <w:rFonts w:eastAsia="Times New Roman"/>
                  <w:noProof/>
                </w:rPr>
                <w:delText>Saatse piiripunkti</w:delText>
              </w:r>
              <w:r w:rsidR="00390B09" w:rsidDel="006B77D4">
                <w:rPr>
                  <w:rFonts w:eastAsia="Times New Roman"/>
                  <w:noProof/>
                </w:rPr>
                <w:delText>.</w:delText>
              </w:r>
              <w:r w:rsidR="00390B09" w:rsidRPr="00F73ABF" w:rsidDel="006B77D4">
                <w:rPr>
                  <w:rFonts w:eastAsia="Times New Roman"/>
                  <w:noProof/>
                </w:rPr>
                <w:delText xml:space="preserve"> </w:delText>
              </w:r>
            </w:del>
            <w:r w:rsidRPr="00F73ABF">
              <w:rPr>
                <w:rFonts w:eastAsia="Times New Roman"/>
                <w:noProof/>
              </w:rPr>
              <w:t>Alates 1.</w:t>
            </w:r>
            <w:r w:rsidR="0013189C">
              <w:rPr>
                <w:rFonts w:eastAsia="Times New Roman"/>
                <w:noProof/>
              </w:rPr>
              <w:t xml:space="preserve"> </w:t>
            </w:r>
            <w:r w:rsidR="000604C8">
              <w:rPr>
                <w:rFonts w:eastAsia="Times New Roman"/>
                <w:noProof/>
              </w:rPr>
              <w:t xml:space="preserve">jaanuarist </w:t>
            </w:r>
            <w:r w:rsidRPr="00F73ABF">
              <w:rPr>
                <w:rFonts w:eastAsia="Times New Roman"/>
                <w:noProof/>
              </w:rPr>
              <w:t>2023 kasutatakse BMVId ABC-väravate</w:t>
            </w:r>
            <w:r w:rsidR="00390B09">
              <w:rPr>
                <w:rFonts w:eastAsia="Times New Roman"/>
                <w:noProof/>
              </w:rPr>
              <w:t xml:space="preserve"> </w:t>
            </w:r>
            <w:del w:id="324" w:author="Aivi Kuivonen" w:date="2025-07-07T14:57:00Z">
              <w:r w:rsidR="00390B09" w:rsidDel="006B77D4">
                <w:rPr>
                  <w:rFonts w:eastAsia="Times New Roman"/>
                  <w:noProof/>
                </w:rPr>
                <w:delText>ja iseteeninduskioski</w:delText>
              </w:r>
              <w:r w:rsidRPr="00F73ABF" w:rsidDel="006B77D4">
                <w:rPr>
                  <w:rFonts w:eastAsia="Times New Roman"/>
                  <w:noProof/>
                </w:rPr>
                <w:delText xml:space="preserve"> </w:delText>
              </w:r>
            </w:del>
            <w:r w:rsidRPr="00F73ABF">
              <w:rPr>
                <w:rFonts w:eastAsia="Times New Roman"/>
                <w:noProof/>
              </w:rPr>
              <w:t>käitamiseks.</w:t>
            </w:r>
            <w:ins w:id="325" w:author="Aivi Kuivonen" w:date="2025-07-07T14:57:00Z">
              <w:r w:rsidR="006B77D4">
                <w:rPr>
                  <w:rFonts w:eastAsia="Times New Roman"/>
                  <w:noProof/>
                </w:rPr>
                <w:t xml:space="preserve"> Osa vahe</w:t>
              </w:r>
            </w:ins>
            <w:ins w:id="326" w:author="Aivi Kuivonen" w:date="2025-07-14T09:43:00Z">
              <w:r w:rsidR="00B46BC5">
                <w:rPr>
                  <w:rFonts w:eastAsia="Times New Roman"/>
                  <w:noProof/>
                </w:rPr>
                <w:t>hindamise</w:t>
              </w:r>
            </w:ins>
            <w:ins w:id="327" w:author="Aivi Kuivonen" w:date="2025-07-07T14:57:00Z">
              <w:r w:rsidR="006B77D4">
                <w:rPr>
                  <w:rFonts w:eastAsia="Times New Roman"/>
                  <w:noProof/>
                </w:rPr>
                <w:t xml:space="preserve"> eraldisest kautatakse</w:t>
              </w:r>
            </w:ins>
            <w:ins w:id="328" w:author="Aivi Kuivonen" w:date="2025-07-07T14:58:00Z">
              <w:r w:rsidR="006B77D4">
                <w:rPr>
                  <w:rFonts w:eastAsia="Times New Roman"/>
                  <w:noProof/>
                </w:rPr>
                <w:t xml:space="preserve"> ABC-väravate uuendamiseks ning kahe lisavärava rentimiseks.</w:t>
              </w:r>
            </w:ins>
          </w:p>
          <w:p w14:paraId="2506A0EF" w14:textId="70A1D606" w:rsidR="00D96B58" w:rsidRPr="00F73ABF" w:rsidRDefault="00D96B58" w:rsidP="00C30D65">
            <w:pPr>
              <w:spacing w:after="80"/>
              <w:rPr>
                <w:rFonts w:eastAsia="Times New Roman"/>
                <w:noProof/>
              </w:rPr>
            </w:pPr>
            <w:r w:rsidRPr="00F73ABF">
              <w:rPr>
                <w:rFonts w:eastAsia="Times New Roman"/>
                <w:noProof/>
              </w:rPr>
              <w:lastRenderedPageBreak/>
              <w:t xml:space="preserve">• </w:t>
            </w:r>
            <w:r w:rsidR="00034CE7" w:rsidRPr="00A63E17">
              <w:rPr>
                <w:rFonts w:eastAsia="Times New Roman"/>
                <w:b/>
                <w:bCs/>
                <w:noProof/>
              </w:rPr>
              <w:t xml:space="preserve">ELi suuremahuliste </w:t>
            </w:r>
            <w:r w:rsidRPr="00A63E17">
              <w:rPr>
                <w:rFonts w:eastAsia="Times New Roman"/>
                <w:b/>
                <w:bCs/>
                <w:noProof/>
              </w:rPr>
              <w:t>IT-süsteemide</w:t>
            </w:r>
            <w:r w:rsidR="00034CE7" w:rsidRPr="00A63E17">
              <w:rPr>
                <w:rFonts w:eastAsia="Times New Roman"/>
                <w:b/>
                <w:bCs/>
                <w:noProof/>
              </w:rPr>
              <w:t xml:space="preserve"> (EES, SIS, ETIAS), nende süsteemide koostalitlusvõime </w:t>
            </w:r>
            <w:r w:rsidRPr="00A63E17">
              <w:rPr>
                <w:rFonts w:eastAsia="Times New Roman"/>
                <w:b/>
                <w:bCs/>
                <w:noProof/>
              </w:rPr>
              <w:t xml:space="preserve">ja </w:t>
            </w:r>
            <w:r w:rsidR="00034CE7" w:rsidRPr="00A63E17">
              <w:rPr>
                <w:rFonts w:eastAsia="Times New Roman"/>
                <w:b/>
                <w:bCs/>
                <w:noProof/>
              </w:rPr>
              <w:t>riikliku üksuse üla</w:t>
            </w:r>
            <w:r w:rsidR="00AA6387">
              <w:rPr>
                <w:rFonts w:eastAsia="Times New Roman"/>
                <w:b/>
                <w:bCs/>
                <w:noProof/>
              </w:rPr>
              <w:t>l</w:t>
            </w:r>
            <w:r w:rsidR="00034CE7" w:rsidRPr="00A63E17">
              <w:rPr>
                <w:rFonts w:eastAsia="Times New Roman"/>
                <w:b/>
                <w:bCs/>
                <w:noProof/>
              </w:rPr>
              <w:t>pidamine ja hooldus, turvaliste ruumide rentimine</w:t>
            </w:r>
            <w:r w:rsidR="00034CE7" w:rsidRPr="00F73ABF">
              <w:rPr>
                <w:rFonts w:eastAsia="Times New Roman"/>
                <w:noProof/>
              </w:rPr>
              <w:t xml:space="preserve"> </w:t>
            </w:r>
            <w:r w:rsidRPr="00F73ABF">
              <w:rPr>
                <w:rFonts w:eastAsia="Times New Roman"/>
                <w:noProof/>
              </w:rPr>
              <w:t>(</w:t>
            </w:r>
            <w:r w:rsidR="00034CE7">
              <w:rPr>
                <w:rFonts w:eastAsia="Times New Roman"/>
                <w:noProof/>
              </w:rPr>
              <w:t>PPA</w:t>
            </w:r>
            <w:r w:rsidRPr="00F73ABF">
              <w:rPr>
                <w:rFonts w:eastAsia="Times New Roman"/>
                <w:noProof/>
              </w:rPr>
              <w:t xml:space="preserve"> ja/või SMIT)</w:t>
            </w:r>
          </w:p>
          <w:p w14:paraId="0A58A9EC" w14:textId="207C1D77" w:rsidR="00D96B58" w:rsidRPr="00F73ABF" w:rsidRDefault="00A63E17" w:rsidP="00C30D65">
            <w:pPr>
              <w:spacing w:after="80"/>
              <w:rPr>
                <w:rFonts w:eastAsia="Times New Roman"/>
                <w:noProof/>
              </w:rPr>
            </w:pPr>
            <w:r>
              <w:rPr>
                <w:rFonts w:eastAsia="Times New Roman"/>
                <w:noProof/>
              </w:rPr>
              <w:t>ISFB rahastuse</w:t>
            </w:r>
            <w:r w:rsidR="000604C8">
              <w:rPr>
                <w:rFonts w:eastAsia="Times New Roman"/>
                <w:noProof/>
              </w:rPr>
              <w:t xml:space="preserve"> abil</w:t>
            </w:r>
            <w:r>
              <w:rPr>
                <w:rFonts w:eastAsia="Times New Roman"/>
                <w:noProof/>
              </w:rPr>
              <w:t xml:space="preserve"> liidestatakse piirikontrolli ja migratsioonijärelevalve </w:t>
            </w:r>
            <w:r w:rsidR="00D96B58" w:rsidRPr="00F73ABF">
              <w:rPr>
                <w:rFonts w:eastAsia="Times New Roman"/>
                <w:noProof/>
              </w:rPr>
              <w:t>IT-süsteemid riikliku üksus</w:t>
            </w:r>
            <w:r>
              <w:rPr>
                <w:rFonts w:eastAsia="Times New Roman"/>
                <w:noProof/>
              </w:rPr>
              <w:t>ega</w:t>
            </w:r>
            <w:r w:rsidR="00D96B58" w:rsidRPr="00F73ABF">
              <w:rPr>
                <w:rFonts w:eastAsia="Times New Roman"/>
                <w:noProof/>
              </w:rPr>
              <w:t xml:space="preserve">, </w:t>
            </w:r>
            <w:r>
              <w:rPr>
                <w:rFonts w:eastAsia="Times New Roman"/>
                <w:noProof/>
              </w:rPr>
              <w:t xml:space="preserve">renditakse EESi </w:t>
            </w:r>
            <w:r w:rsidR="00D96B58" w:rsidRPr="00F73ABF">
              <w:rPr>
                <w:rFonts w:eastAsia="Times New Roman"/>
                <w:noProof/>
              </w:rPr>
              <w:t>andmekeskus</w:t>
            </w:r>
            <w:r>
              <w:rPr>
                <w:rFonts w:eastAsia="Times New Roman"/>
                <w:noProof/>
              </w:rPr>
              <w:t>e ruume</w:t>
            </w:r>
            <w:r w:rsidR="00D96B58" w:rsidRPr="00F73ABF">
              <w:rPr>
                <w:rFonts w:eastAsia="Times New Roman"/>
                <w:noProof/>
              </w:rPr>
              <w:t xml:space="preserve"> ja luuakse keskne juurdepääsupunkt. Alates 1.</w:t>
            </w:r>
            <w:r w:rsidR="000604C8">
              <w:rPr>
                <w:rFonts w:eastAsia="Times New Roman"/>
                <w:noProof/>
                <w:lang w:val="et-EE"/>
              </w:rPr>
              <w:t> </w:t>
            </w:r>
            <w:r w:rsidR="000604C8">
              <w:rPr>
                <w:rFonts w:eastAsia="Times New Roman"/>
                <w:noProof/>
              </w:rPr>
              <w:t xml:space="preserve">jaanuarist </w:t>
            </w:r>
            <w:r w:rsidR="00D96B58" w:rsidRPr="00F73ABF">
              <w:rPr>
                <w:rFonts w:eastAsia="Times New Roman"/>
                <w:noProof/>
              </w:rPr>
              <w:t xml:space="preserve">2023 kaetakse </w:t>
            </w:r>
            <w:r>
              <w:rPr>
                <w:rFonts w:eastAsia="Times New Roman"/>
                <w:noProof/>
              </w:rPr>
              <w:t>EESi</w:t>
            </w:r>
            <w:r w:rsidR="00D96B58" w:rsidRPr="00F73ABF">
              <w:rPr>
                <w:rFonts w:eastAsia="Times New Roman"/>
                <w:noProof/>
              </w:rPr>
              <w:t>, ETIASe, SISi ja nende koostalitlusvõime haldus- ja hoolduskulud BMVIst, et tagada süsteemide tõhus toimimine.</w:t>
            </w:r>
          </w:p>
          <w:p w14:paraId="067B85F3" w14:textId="1B98BBD1" w:rsidR="00D96B58" w:rsidRPr="006F11D2" w:rsidRDefault="00D96B58" w:rsidP="00C30D65">
            <w:pPr>
              <w:spacing w:after="80"/>
              <w:rPr>
                <w:rFonts w:eastAsia="Times New Roman"/>
                <w:b/>
                <w:bCs/>
                <w:noProof/>
              </w:rPr>
            </w:pPr>
            <w:r w:rsidRPr="006F11D2">
              <w:rPr>
                <w:rFonts w:eastAsia="Times New Roman"/>
                <w:b/>
                <w:bCs/>
                <w:noProof/>
              </w:rPr>
              <w:t xml:space="preserve">• Piirikontrolli- ja seiresüsteemi seadmete </w:t>
            </w:r>
            <w:r w:rsidR="001F012D">
              <w:rPr>
                <w:rFonts w:eastAsia="Times New Roman"/>
                <w:b/>
                <w:bCs/>
                <w:noProof/>
              </w:rPr>
              <w:t>ning</w:t>
            </w:r>
            <w:r w:rsidRPr="006F11D2">
              <w:rPr>
                <w:rFonts w:eastAsia="Times New Roman"/>
                <w:b/>
                <w:bCs/>
                <w:noProof/>
              </w:rPr>
              <w:t xml:space="preserve"> </w:t>
            </w:r>
            <w:r w:rsidR="000604C8">
              <w:rPr>
                <w:rFonts w:eastAsia="Times New Roman"/>
                <w:b/>
                <w:bCs/>
                <w:noProof/>
              </w:rPr>
              <w:t>taristu</w:t>
            </w:r>
            <w:r w:rsidRPr="006F11D2">
              <w:rPr>
                <w:rFonts w:eastAsia="Times New Roman"/>
                <w:b/>
                <w:bCs/>
                <w:noProof/>
              </w:rPr>
              <w:t xml:space="preserve"> remondi- ja hoolduskulu</w:t>
            </w:r>
            <w:r w:rsidR="006F11D2">
              <w:rPr>
                <w:rFonts w:eastAsia="Times New Roman"/>
                <w:b/>
                <w:bCs/>
                <w:noProof/>
              </w:rPr>
              <w:t>d</w:t>
            </w:r>
            <w:r w:rsidR="001F012D">
              <w:rPr>
                <w:rFonts w:eastAsia="Times New Roman"/>
                <w:b/>
                <w:bCs/>
                <w:noProof/>
              </w:rPr>
              <w:t xml:space="preserve"> </w:t>
            </w:r>
            <w:r w:rsidR="001F012D" w:rsidRPr="001F012D">
              <w:rPr>
                <w:rFonts w:eastAsia="Times New Roman"/>
                <w:noProof/>
              </w:rPr>
              <w:t>(PPA</w:t>
            </w:r>
            <w:r w:rsidR="001F012D">
              <w:rPr>
                <w:rFonts w:eastAsia="Times New Roman"/>
                <w:noProof/>
              </w:rPr>
              <w:t>)</w:t>
            </w:r>
          </w:p>
          <w:p w14:paraId="7C12D172" w14:textId="76FD8432" w:rsidR="00D96B58" w:rsidRPr="006F11D2" w:rsidRDefault="00D96B58" w:rsidP="00C30D65">
            <w:pPr>
              <w:spacing w:after="80"/>
              <w:rPr>
                <w:rFonts w:eastAsia="Times New Roman"/>
                <w:noProof/>
              </w:rPr>
            </w:pPr>
            <w:r w:rsidRPr="006F11D2">
              <w:rPr>
                <w:rFonts w:eastAsia="Times New Roman"/>
                <w:noProof/>
              </w:rPr>
              <w:t>ISFB abi</w:t>
            </w:r>
            <w:r w:rsidR="000604C8">
              <w:rPr>
                <w:rFonts w:eastAsia="Times New Roman"/>
                <w:noProof/>
              </w:rPr>
              <w:t>l</w:t>
            </w:r>
            <w:r w:rsidRPr="006F11D2">
              <w:rPr>
                <w:rFonts w:eastAsia="Times New Roman"/>
                <w:noProof/>
              </w:rPr>
              <w:t xml:space="preserve"> on ostetud hulk piirikontrolli- ja seireseadmeid, mida kavatsetakse hankida </w:t>
            </w:r>
            <w:r w:rsidR="00A12437">
              <w:rPr>
                <w:rFonts w:eastAsia="Times New Roman"/>
                <w:noProof/>
              </w:rPr>
              <w:t xml:space="preserve">ka </w:t>
            </w:r>
            <w:r w:rsidRPr="006F11D2">
              <w:rPr>
                <w:rFonts w:eastAsia="Times New Roman"/>
                <w:noProof/>
              </w:rPr>
              <w:t>BMV</w:t>
            </w:r>
            <w:r w:rsidR="00A12437">
              <w:rPr>
                <w:rFonts w:eastAsia="Times New Roman"/>
                <w:noProof/>
              </w:rPr>
              <w:t>I toel</w:t>
            </w:r>
            <w:r w:rsidRPr="006F11D2">
              <w:rPr>
                <w:rFonts w:eastAsia="Times New Roman"/>
                <w:noProof/>
              </w:rPr>
              <w:t xml:space="preserve">. </w:t>
            </w:r>
            <w:r w:rsidR="006F11D2">
              <w:rPr>
                <w:rFonts w:eastAsia="Times New Roman"/>
                <w:noProof/>
              </w:rPr>
              <w:t>Seadmete</w:t>
            </w:r>
            <w:r w:rsidRPr="006F11D2">
              <w:rPr>
                <w:rFonts w:eastAsia="Times New Roman"/>
                <w:noProof/>
              </w:rPr>
              <w:t xml:space="preserve"> litsentse tuleb korrapäraselt uuendada.</w:t>
            </w:r>
            <w:r w:rsidRPr="006F11D2">
              <w:t xml:space="preserve"> </w:t>
            </w:r>
            <w:r w:rsidRPr="006F11D2">
              <w:rPr>
                <w:rFonts w:eastAsia="Times New Roman"/>
                <w:noProof/>
              </w:rPr>
              <w:t>Töövahendid</w:t>
            </w:r>
            <w:r w:rsidR="006F11D2">
              <w:rPr>
                <w:rFonts w:eastAsia="Times New Roman"/>
                <w:noProof/>
              </w:rPr>
              <w:t xml:space="preserve"> ja seadmed</w:t>
            </w:r>
            <w:r w:rsidRPr="006F11D2">
              <w:rPr>
                <w:rFonts w:eastAsia="Times New Roman"/>
                <w:noProof/>
              </w:rPr>
              <w:t xml:space="preserve"> on pidevalt kasutusel ja </w:t>
            </w:r>
            <w:r w:rsidR="00E559F5">
              <w:rPr>
                <w:rFonts w:eastAsia="Times New Roman"/>
                <w:noProof/>
              </w:rPr>
              <w:t xml:space="preserve">võivad </w:t>
            </w:r>
            <w:r w:rsidRPr="006F11D2">
              <w:rPr>
                <w:rFonts w:eastAsia="Times New Roman"/>
                <w:noProof/>
              </w:rPr>
              <w:t xml:space="preserve">aeg-ajalt </w:t>
            </w:r>
            <w:r w:rsidR="00E559F5" w:rsidRPr="006F11D2">
              <w:rPr>
                <w:rFonts w:eastAsia="Times New Roman"/>
                <w:noProof/>
              </w:rPr>
              <w:t>v</w:t>
            </w:r>
            <w:r w:rsidR="00E559F5">
              <w:rPr>
                <w:rFonts w:eastAsia="Times New Roman"/>
                <w:noProof/>
              </w:rPr>
              <w:t>ajada</w:t>
            </w:r>
            <w:r w:rsidR="00E559F5" w:rsidRPr="006F11D2">
              <w:rPr>
                <w:rFonts w:eastAsia="Times New Roman"/>
                <w:noProof/>
              </w:rPr>
              <w:t xml:space="preserve"> </w:t>
            </w:r>
            <w:r w:rsidRPr="006F11D2">
              <w:rPr>
                <w:rFonts w:eastAsia="Times New Roman"/>
                <w:noProof/>
              </w:rPr>
              <w:t>remonti</w:t>
            </w:r>
            <w:r w:rsidR="00E559F5">
              <w:rPr>
                <w:rFonts w:eastAsia="Times New Roman"/>
                <w:noProof/>
              </w:rPr>
              <w:t>mist</w:t>
            </w:r>
            <w:r w:rsidRPr="006F11D2">
              <w:rPr>
                <w:rFonts w:eastAsia="Times New Roman"/>
                <w:noProof/>
              </w:rPr>
              <w:t xml:space="preserve">. </w:t>
            </w:r>
            <w:r w:rsidR="001F012D">
              <w:rPr>
                <w:rFonts w:eastAsia="Times New Roman"/>
                <w:noProof/>
              </w:rPr>
              <w:t xml:space="preserve">Tegevustoetusest kaetakse nii süsteemide remondikulud kui ka tehnikute palgad. Lisaks kaasajastatakse Luhamaa juhtimispunkti, tehakse väiksemaid ümberehitustöid ilma hoone välisilmet muutmata ning soetatakse </w:t>
            </w:r>
            <w:r w:rsidR="00E559F5">
              <w:rPr>
                <w:rFonts w:eastAsia="Times New Roman"/>
                <w:noProof/>
              </w:rPr>
              <w:t xml:space="preserve">juhtimispunkti </w:t>
            </w:r>
            <w:r w:rsidR="001F012D">
              <w:rPr>
                <w:rFonts w:eastAsia="Times New Roman"/>
                <w:noProof/>
              </w:rPr>
              <w:t>inventar ja sisustus.</w:t>
            </w:r>
          </w:p>
          <w:p w14:paraId="78FA09BB" w14:textId="558F83D2" w:rsidR="00D96B58" w:rsidRPr="006F11D2" w:rsidRDefault="00D96B58" w:rsidP="00C30D65">
            <w:pPr>
              <w:spacing w:after="80"/>
              <w:rPr>
                <w:rFonts w:eastAsia="Times New Roman"/>
                <w:noProof/>
              </w:rPr>
            </w:pPr>
            <w:r w:rsidRPr="006F11D2">
              <w:rPr>
                <w:rFonts w:eastAsia="Times New Roman"/>
                <w:noProof/>
              </w:rPr>
              <w:t>Eesti järgib asjaomast liidu õigustikku. Olulisi lahendamata küsimusi ei ole.</w:t>
            </w:r>
            <w:del w:id="329" w:author="Aivi Kuivonen" w:date="2025-07-07T14:59:00Z">
              <w:r w:rsidRPr="006F11D2" w:rsidDel="006B77D4">
                <w:rPr>
                  <w:rFonts w:eastAsia="Times New Roman"/>
                  <w:noProof/>
                </w:rPr>
                <w:delText xml:space="preserve"> Schengeni hindamise ja </w:delText>
              </w:r>
              <w:r w:rsidR="00A12437" w:rsidDel="006B77D4">
                <w:rPr>
                  <w:rFonts w:eastAsia="Times New Roman"/>
                  <w:noProof/>
                </w:rPr>
                <w:delText>haavatavuse</w:delText>
              </w:r>
              <w:r w:rsidRPr="006F11D2" w:rsidDel="006B77D4">
                <w:rPr>
                  <w:rFonts w:eastAsia="Times New Roman"/>
                  <w:noProof/>
                </w:rPr>
                <w:delText xml:space="preserve"> hindamise võimalik</w:delText>
              </w:r>
              <w:r w:rsidR="00A12437" w:rsidDel="006B77D4">
                <w:rPr>
                  <w:rFonts w:eastAsia="Times New Roman"/>
                  <w:noProof/>
                </w:rPr>
                <w:delText>e</w:delText>
              </w:r>
              <w:r w:rsidRPr="006F11D2" w:rsidDel="006B77D4">
                <w:rPr>
                  <w:rFonts w:eastAsia="Times New Roman"/>
                  <w:noProof/>
                </w:rPr>
                <w:delText xml:space="preserve"> tulevas</w:delText>
              </w:r>
              <w:r w:rsidR="00A12437" w:rsidDel="006B77D4">
                <w:rPr>
                  <w:rFonts w:eastAsia="Times New Roman"/>
                  <w:noProof/>
                </w:rPr>
                <w:delText>te soovituste lahendamisse suhtutakse täie tõsidusega</w:delText>
              </w:r>
            </w:del>
            <w:r w:rsidRPr="006F11D2">
              <w:rPr>
                <w:rFonts w:eastAsia="Times New Roman"/>
                <w:noProof/>
              </w:rPr>
              <w:t xml:space="preserve">. </w:t>
            </w:r>
          </w:p>
          <w:p w14:paraId="798A829D" w14:textId="514E24DF" w:rsidR="00D96B58" w:rsidRPr="00E12D0B" w:rsidRDefault="00D96B58" w:rsidP="00C30D65">
            <w:pPr>
              <w:spacing w:after="80"/>
              <w:rPr>
                <w:rFonts w:eastAsia="Times New Roman"/>
                <w:i/>
                <w:iCs/>
                <w:noProof/>
              </w:rPr>
            </w:pPr>
            <w:r w:rsidRPr="006F11D2">
              <w:rPr>
                <w:rFonts w:eastAsia="Times New Roman"/>
                <w:noProof/>
              </w:rPr>
              <w:t xml:space="preserve">Rahastamisvahendid: </w:t>
            </w:r>
            <w:r w:rsidR="000604C8">
              <w:rPr>
                <w:rFonts w:eastAsia="Times New Roman"/>
                <w:noProof/>
              </w:rPr>
              <w:t>e</w:t>
            </w:r>
            <w:r w:rsidRPr="006F11D2">
              <w:rPr>
                <w:rFonts w:eastAsia="Times New Roman"/>
                <w:noProof/>
              </w:rPr>
              <w:t>i kohaldata.</w:t>
            </w:r>
          </w:p>
        </w:tc>
      </w:tr>
    </w:tbl>
    <w:p w14:paraId="6344311B" w14:textId="77777777" w:rsidR="00605878" w:rsidRDefault="00605878">
      <w:pPr>
        <w:spacing w:before="240" w:after="240"/>
        <w:rPr>
          <w:rFonts w:eastAsia="Times New Roman"/>
          <w:b/>
          <w:iCs/>
          <w:noProof/>
          <w:szCs w:val="24"/>
        </w:rPr>
        <w:sectPr w:rsidR="00605878">
          <w:headerReference w:type="default" r:id="rId8"/>
          <w:footerReference w:type="default" r:id="rId9"/>
          <w:footerReference w:type="first" r:id="rId10"/>
          <w:footnotePr>
            <w:numRestart w:val="eachSect"/>
          </w:footnotePr>
          <w:pgSz w:w="11906" w:h="16838" w:code="9"/>
          <w:pgMar w:top="567" w:right="1134" w:bottom="567" w:left="1134" w:header="709" w:footer="709" w:gutter="0"/>
          <w:cols w:space="708"/>
          <w:titlePg/>
          <w:docGrid w:linePitch="360"/>
        </w:sectPr>
      </w:pPr>
    </w:p>
    <w:p w14:paraId="4E3243DE" w14:textId="1C2F7264" w:rsidR="001C0C56" w:rsidRDefault="001C0C56">
      <w:pPr>
        <w:spacing w:before="240" w:after="240"/>
        <w:rPr>
          <w:rFonts w:eastAsia="Times New Roman"/>
          <w:b/>
          <w:iCs/>
          <w:noProof/>
          <w:szCs w:val="24"/>
        </w:rPr>
      </w:pPr>
    </w:p>
    <w:p w14:paraId="0EC64E04" w14:textId="00F609DB" w:rsidR="004144EB" w:rsidRDefault="000E6EF4">
      <w:pPr>
        <w:spacing w:before="240" w:after="240"/>
        <w:rPr>
          <w:rFonts w:eastAsia="Times New Roman"/>
          <w:b/>
          <w:iCs/>
          <w:noProof/>
          <w:szCs w:val="24"/>
        </w:rPr>
      </w:pPr>
      <w:r>
        <w:rPr>
          <w:rFonts w:eastAsia="Times New Roman"/>
          <w:b/>
          <w:iCs/>
          <w:noProof/>
          <w:szCs w:val="24"/>
        </w:rPr>
        <w:t>2.1.2</w:t>
      </w:r>
      <w:r w:rsidR="006E1482">
        <w:rPr>
          <w:rFonts w:eastAsia="Times New Roman"/>
          <w:b/>
          <w:iCs/>
          <w:noProof/>
          <w:szCs w:val="24"/>
        </w:rPr>
        <w:t>.</w:t>
      </w:r>
      <w:r>
        <w:rPr>
          <w:rFonts w:eastAsia="Times New Roman"/>
          <w:b/>
          <w:iCs/>
          <w:noProof/>
          <w:szCs w:val="24"/>
        </w:rPr>
        <w:t xml:space="preserve"> </w:t>
      </w:r>
      <w:r w:rsidR="0016434D">
        <w:rPr>
          <w:rFonts w:eastAsia="Times New Roman"/>
          <w:b/>
          <w:iCs/>
          <w:noProof/>
          <w:szCs w:val="24"/>
        </w:rPr>
        <w:t>Näitajad</w:t>
      </w:r>
    </w:p>
    <w:p w14:paraId="30C12E1C" w14:textId="25B8C624" w:rsidR="0016434D" w:rsidRDefault="0016434D" w:rsidP="00242A59">
      <w:pPr>
        <w:rPr>
          <w:i/>
          <w:iCs/>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lõike</w:t>
      </w:r>
      <w:proofErr w:type="spellEnd"/>
      <w:r w:rsidRPr="006E4A6B">
        <w:rPr>
          <w:i/>
          <w:iCs/>
          <w:color w:val="808080" w:themeColor="background1" w:themeShade="80"/>
          <w:sz w:val="20"/>
        </w:rPr>
        <w:t xml:space="preserve"> 4 </w:t>
      </w:r>
      <w:proofErr w:type="spellStart"/>
      <w:r w:rsidRPr="006E4A6B">
        <w:rPr>
          <w:i/>
          <w:iCs/>
          <w:color w:val="808080" w:themeColor="background1" w:themeShade="80"/>
          <w:sz w:val="20"/>
        </w:rPr>
        <w:t>punkt</w:t>
      </w:r>
      <w:proofErr w:type="spellEnd"/>
      <w:r w:rsidRPr="006E4A6B">
        <w:rPr>
          <w:i/>
          <w:iCs/>
          <w:color w:val="808080" w:themeColor="background1" w:themeShade="80"/>
          <w:sz w:val="20"/>
        </w:rPr>
        <w:t xml:space="preserve"> e</w:t>
      </w:r>
    </w:p>
    <w:p w14:paraId="3C961697" w14:textId="77777777" w:rsidR="003436AA" w:rsidRDefault="003436AA" w:rsidP="00242A59">
      <w:pPr>
        <w:rPr>
          <w:i/>
          <w:iCs/>
        </w:rPr>
      </w:pPr>
    </w:p>
    <w:p w14:paraId="03450CF9" w14:textId="094D1099" w:rsidR="003436AA" w:rsidRPr="00D9256B" w:rsidRDefault="0016434D" w:rsidP="00242A59">
      <w:pPr>
        <w:rPr>
          <w:rFonts w:eastAsia="Times New Roman"/>
          <w:szCs w:val="24"/>
        </w:rPr>
      </w:pPr>
      <w:r w:rsidRPr="00A750A9">
        <w:rPr>
          <w:rFonts w:eastAsia="Times New Roman"/>
          <w:b/>
          <w:bCs/>
          <w:szCs w:val="24"/>
        </w:rPr>
        <w:t>Tabel 1</w:t>
      </w:r>
      <w:r w:rsidR="007B6264" w:rsidRPr="00A750A9">
        <w:rPr>
          <w:rFonts w:eastAsia="Times New Roman"/>
          <w:b/>
          <w:bCs/>
          <w:szCs w:val="24"/>
        </w:rPr>
        <w:t>.</w:t>
      </w:r>
      <w:r w:rsidRPr="00D9256B">
        <w:rPr>
          <w:rFonts w:eastAsia="Times New Roman"/>
          <w:szCs w:val="24"/>
        </w:rPr>
        <w:t xml:space="preserve"> </w:t>
      </w:r>
      <w:proofErr w:type="spellStart"/>
      <w:r w:rsidRPr="00D9256B">
        <w:rPr>
          <w:rFonts w:eastAsia="Times New Roman"/>
          <w:szCs w:val="24"/>
        </w:rPr>
        <w:t>Väljundnäitajad</w:t>
      </w:r>
      <w:proofErr w:type="spellEnd"/>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847"/>
        <w:gridCol w:w="4861"/>
        <w:gridCol w:w="2366"/>
        <w:gridCol w:w="2486"/>
        <w:gridCol w:w="1907"/>
      </w:tblGrid>
      <w:tr w:rsidR="0038360A" w:rsidRPr="00D9256B" w14:paraId="69E6582B" w14:textId="77777777" w:rsidTr="007B6264">
        <w:trPr>
          <w:trHeight w:val="656"/>
        </w:trPr>
        <w:tc>
          <w:tcPr>
            <w:tcW w:w="600" w:type="pct"/>
          </w:tcPr>
          <w:p w14:paraId="70A6D91C" w14:textId="77777777" w:rsidR="0038360A" w:rsidRPr="007B6264" w:rsidRDefault="0038360A" w:rsidP="00435CE9">
            <w:pPr>
              <w:pStyle w:val="Text1"/>
              <w:ind w:left="0"/>
              <w:rPr>
                <w:b/>
                <w:noProof/>
                <w:sz w:val="20"/>
                <w:szCs w:val="20"/>
              </w:rPr>
            </w:pPr>
            <w:r w:rsidRPr="007B6264">
              <w:rPr>
                <w:b/>
                <w:noProof/>
                <w:sz w:val="20"/>
                <w:szCs w:val="20"/>
              </w:rPr>
              <w:t>Erieesmärk</w:t>
            </w:r>
          </w:p>
        </w:tc>
        <w:tc>
          <w:tcPr>
            <w:tcW w:w="603" w:type="pct"/>
          </w:tcPr>
          <w:p w14:paraId="4BE3F7B7" w14:textId="46395CAC" w:rsidR="0038360A" w:rsidRPr="007B6264" w:rsidRDefault="0038360A" w:rsidP="00435CE9">
            <w:pPr>
              <w:pStyle w:val="Text1"/>
              <w:ind w:left="0"/>
              <w:rPr>
                <w:b/>
                <w:noProof/>
                <w:sz w:val="20"/>
                <w:szCs w:val="20"/>
              </w:rPr>
            </w:pPr>
            <w:r w:rsidRPr="007B6264">
              <w:rPr>
                <w:b/>
                <w:noProof/>
                <w:sz w:val="20"/>
                <w:szCs w:val="20"/>
              </w:rPr>
              <w:t>Tunnuskood</w:t>
            </w:r>
          </w:p>
        </w:tc>
        <w:tc>
          <w:tcPr>
            <w:tcW w:w="1587" w:type="pct"/>
            <w:shd w:val="clear" w:color="auto" w:fill="auto"/>
          </w:tcPr>
          <w:p w14:paraId="03A2FABB" w14:textId="21A50A74" w:rsidR="0038360A" w:rsidRPr="007B6264" w:rsidRDefault="0038360A" w:rsidP="00435CE9">
            <w:pPr>
              <w:pStyle w:val="Text1"/>
              <w:ind w:left="0"/>
              <w:rPr>
                <w:b/>
                <w:noProof/>
                <w:sz w:val="20"/>
                <w:szCs w:val="20"/>
              </w:rPr>
            </w:pPr>
            <w:r w:rsidRPr="007B6264">
              <w:rPr>
                <w:b/>
                <w:noProof/>
                <w:sz w:val="20"/>
                <w:szCs w:val="20"/>
              </w:rPr>
              <w:t>Näitaja</w:t>
            </w:r>
          </w:p>
        </w:tc>
        <w:tc>
          <w:tcPr>
            <w:tcW w:w="773" w:type="pct"/>
          </w:tcPr>
          <w:p w14:paraId="1E7983D8" w14:textId="77777777" w:rsidR="0038360A" w:rsidRPr="007B6264" w:rsidRDefault="0038360A" w:rsidP="00435CE9">
            <w:pPr>
              <w:pStyle w:val="Text1"/>
              <w:ind w:left="0"/>
              <w:rPr>
                <w:b/>
                <w:noProof/>
                <w:sz w:val="20"/>
                <w:szCs w:val="20"/>
              </w:rPr>
            </w:pPr>
            <w:r w:rsidRPr="007B6264">
              <w:rPr>
                <w:b/>
                <w:noProof/>
                <w:sz w:val="20"/>
                <w:szCs w:val="20"/>
              </w:rPr>
              <w:t>Mõõtühik</w:t>
            </w:r>
          </w:p>
        </w:tc>
        <w:tc>
          <w:tcPr>
            <w:tcW w:w="812" w:type="pct"/>
            <w:shd w:val="clear" w:color="auto" w:fill="auto"/>
          </w:tcPr>
          <w:p w14:paraId="36C3B9E1" w14:textId="77777777" w:rsidR="0038360A" w:rsidRPr="007B6264" w:rsidRDefault="0038360A" w:rsidP="00435CE9">
            <w:pPr>
              <w:pStyle w:val="Text1"/>
              <w:ind w:left="0"/>
              <w:rPr>
                <w:b/>
                <w:noProof/>
                <w:sz w:val="20"/>
                <w:szCs w:val="20"/>
              </w:rPr>
            </w:pPr>
            <w:r w:rsidRPr="007B6264">
              <w:rPr>
                <w:b/>
                <w:noProof/>
                <w:sz w:val="20"/>
                <w:szCs w:val="20"/>
              </w:rPr>
              <w:t>Vahe-eesmärk (2024)</w:t>
            </w:r>
          </w:p>
        </w:tc>
        <w:tc>
          <w:tcPr>
            <w:tcW w:w="623" w:type="pct"/>
            <w:shd w:val="clear" w:color="auto" w:fill="auto"/>
          </w:tcPr>
          <w:p w14:paraId="0DBEC05D" w14:textId="77777777" w:rsidR="0038360A" w:rsidRPr="007B6264" w:rsidRDefault="0038360A" w:rsidP="00435CE9">
            <w:pPr>
              <w:pStyle w:val="Text1"/>
              <w:ind w:left="0"/>
              <w:rPr>
                <w:b/>
                <w:noProof/>
                <w:sz w:val="20"/>
                <w:szCs w:val="20"/>
              </w:rPr>
            </w:pPr>
            <w:r w:rsidRPr="007B6264">
              <w:rPr>
                <w:b/>
                <w:noProof/>
                <w:sz w:val="20"/>
                <w:szCs w:val="20"/>
              </w:rPr>
              <w:t>Sihtväärtus (2029)</w:t>
            </w:r>
          </w:p>
        </w:tc>
      </w:tr>
      <w:tr w:rsidR="0038360A" w:rsidRPr="00D9256B" w14:paraId="082E702D" w14:textId="77777777" w:rsidTr="007B6264">
        <w:trPr>
          <w:trHeight w:val="300"/>
        </w:trPr>
        <w:tc>
          <w:tcPr>
            <w:tcW w:w="600" w:type="pct"/>
          </w:tcPr>
          <w:p w14:paraId="44D16627"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3048BBAA" w14:textId="77777777" w:rsidR="0038360A" w:rsidRPr="007B6264" w:rsidRDefault="0038360A" w:rsidP="00435CE9">
            <w:pPr>
              <w:pStyle w:val="Text1"/>
              <w:ind w:left="0"/>
              <w:rPr>
                <w:bCs/>
                <w:noProof/>
                <w:sz w:val="20"/>
                <w:szCs w:val="20"/>
              </w:rPr>
            </w:pPr>
            <w:r w:rsidRPr="007B6264">
              <w:rPr>
                <w:bCs/>
                <w:noProof/>
                <w:sz w:val="20"/>
                <w:szCs w:val="20"/>
              </w:rPr>
              <w:t>O.1.1</w:t>
            </w:r>
          </w:p>
        </w:tc>
        <w:tc>
          <w:tcPr>
            <w:tcW w:w="1587" w:type="pct"/>
            <w:shd w:val="clear" w:color="auto" w:fill="auto"/>
          </w:tcPr>
          <w:p w14:paraId="715425E6" w14:textId="77777777" w:rsidR="0038360A" w:rsidRPr="007B6264" w:rsidRDefault="0038360A" w:rsidP="00435CE9">
            <w:pPr>
              <w:pStyle w:val="Text1"/>
              <w:ind w:left="0"/>
              <w:rPr>
                <w:bCs/>
                <w:noProof/>
                <w:sz w:val="20"/>
                <w:szCs w:val="20"/>
              </w:rPr>
            </w:pPr>
            <w:r w:rsidRPr="007B6264">
              <w:rPr>
                <w:bCs/>
                <w:noProof/>
                <w:sz w:val="20"/>
                <w:szCs w:val="20"/>
              </w:rPr>
              <w:t>Piiripunktide jaoks ostetud seadmete arv</w:t>
            </w:r>
          </w:p>
        </w:tc>
        <w:tc>
          <w:tcPr>
            <w:tcW w:w="773" w:type="pct"/>
          </w:tcPr>
          <w:p w14:paraId="443ECAC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7F65FF4" w14:textId="46ADF660" w:rsidR="0038360A" w:rsidRPr="007B6264" w:rsidRDefault="00BD1841" w:rsidP="00435CE9">
            <w:pPr>
              <w:pStyle w:val="Text1"/>
              <w:ind w:left="0"/>
              <w:rPr>
                <w:bCs/>
                <w:noProof/>
                <w:sz w:val="20"/>
                <w:szCs w:val="20"/>
              </w:rPr>
            </w:pPr>
            <w:ins w:id="330" w:author="Aivi Kuivonen" w:date="2025-07-07T15:00:00Z">
              <w:r>
                <w:rPr>
                  <w:bCs/>
                  <w:noProof/>
                  <w:sz w:val="20"/>
                  <w:szCs w:val="20"/>
                </w:rPr>
                <w:t xml:space="preserve">320 </w:t>
              </w:r>
            </w:ins>
            <w:del w:id="331" w:author="Aivi Kuivonen" w:date="2025-07-07T14:59:00Z">
              <w:r w:rsidR="003E7D2E" w:rsidRPr="007B6264" w:rsidDel="00BD1841">
                <w:rPr>
                  <w:bCs/>
                  <w:noProof/>
                  <w:sz w:val="20"/>
                  <w:szCs w:val="20"/>
                </w:rPr>
                <w:delText>12</w:delText>
              </w:r>
              <w:r w:rsidR="007B6264" w:rsidRPr="007B6264" w:rsidDel="00BD1841">
                <w:rPr>
                  <w:bCs/>
                  <w:noProof/>
                  <w:sz w:val="20"/>
                  <w:szCs w:val="20"/>
                </w:rPr>
                <w:delText>1</w:delText>
              </w:r>
              <w:r w:rsidR="0041029A" w:rsidRPr="007B6264" w:rsidDel="00BD1841">
                <w:rPr>
                  <w:bCs/>
                  <w:noProof/>
                  <w:sz w:val="20"/>
                  <w:szCs w:val="20"/>
                </w:rPr>
                <w:delText>6</w:delText>
              </w:r>
            </w:del>
          </w:p>
        </w:tc>
        <w:tc>
          <w:tcPr>
            <w:tcW w:w="623" w:type="pct"/>
            <w:shd w:val="clear" w:color="auto" w:fill="auto"/>
          </w:tcPr>
          <w:p w14:paraId="01CBF2CE" w14:textId="7135697B" w:rsidR="0038360A" w:rsidRPr="007B6264" w:rsidRDefault="00BD1841" w:rsidP="00435CE9">
            <w:pPr>
              <w:pStyle w:val="Text1"/>
              <w:ind w:left="0"/>
              <w:rPr>
                <w:bCs/>
                <w:noProof/>
                <w:sz w:val="20"/>
                <w:szCs w:val="20"/>
              </w:rPr>
            </w:pPr>
            <w:ins w:id="332" w:author="Aivi Kuivonen" w:date="2025-07-07T15:00:00Z">
              <w:r>
                <w:rPr>
                  <w:bCs/>
                  <w:noProof/>
                  <w:sz w:val="20"/>
                  <w:szCs w:val="20"/>
                </w:rPr>
                <w:t xml:space="preserve">1627 </w:t>
              </w:r>
            </w:ins>
            <w:del w:id="333" w:author="Aivi Kuivonen" w:date="2025-07-07T15:00:00Z">
              <w:r w:rsidR="00702D63" w:rsidDel="00BD1841">
                <w:rPr>
                  <w:bCs/>
                  <w:noProof/>
                  <w:sz w:val="20"/>
                  <w:szCs w:val="20"/>
                </w:rPr>
                <w:delText xml:space="preserve"> 41</w:delText>
              </w:r>
              <w:r w:rsidR="00793243" w:rsidDel="00BD1841">
                <w:rPr>
                  <w:bCs/>
                  <w:noProof/>
                  <w:sz w:val="20"/>
                  <w:szCs w:val="20"/>
                </w:rPr>
                <w:delText>43</w:delText>
              </w:r>
            </w:del>
          </w:p>
        </w:tc>
      </w:tr>
      <w:tr w:rsidR="0038360A" w:rsidRPr="00D9256B" w14:paraId="47194818" w14:textId="77777777" w:rsidTr="007B6264">
        <w:trPr>
          <w:trHeight w:val="300"/>
        </w:trPr>
        <w:tc>
          <w:tcPr>
            <w:tcW w:w="600" w:type="pct"/>
          </w:tcPr>
          <w:p w14:paraId="78922FAF"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B3C4C65" w14:textId="77777777" w:rsidR="0038360A" w:rsidRPr="007B6264" w:rsidRDefault="0038360A" w:rsidP="00435CE9">
            <w:pPr>
              <w:pStyle w:val="Text1"/>
              <w:ind w:left="0"/>
              <w:rPr>
                <w:bCs/>
                <w:noProof/>
                <w:sz w:val="20"/>
                <w:szCs w:val="20"/>
              </w:rPr>
            </w:pPr>
            <w:r w:rsidRPr="007B6264">
              <w:rPr>
                <w:bCs/>
                <w:noProof/>
                <w:sz w:val="20"/>
                <w:szCs w:val="20"/>
              </w:rPr>
              <w:t>O.1.1.1</w:t>
            </w:r>
          </w:p>
        </w:tc>
        <w:tc>
          <w:tcPr>
            <w:tcW w:w="1587" w:type="pct"/>
            <w:shd w:val="clear" w:color="auto" w:fill="auto"/>
          </w:tcPr>
          <w:p w14:paraId="734B84BF" w14:textId="538EC10E" w:rsidR="0038360A" w:rsidRPr="007B6264" w:rsidRDefault="0038360A" w:rsidP="00435CE9">
            <w:pPr>
              <w:pStyle w:val="Text1"/>
              <w:ind w:left="0"/>
              <w:rPr>
                <w:bCs/>
                <w:noProof/>
                <w:sz w:val="20"/>
                <w:szCs w:val="20"/>
              </w:rPr>
            </w:pPr>
            <w:r w:rsidRPr="007B6264">
              <w:rPr>
                <w:bCs/>
                <w:noProof/>
                <w:sz w:val="20"/>
                <w:szCs w:val="20"/>
              </w:rPr>
              <w:t>millest omakorda ostetud automaatse piirikontrolli süsteemide/iseteenindussüsteemide/e-väravate arv</w:t>
            </w:r>
          </w:p>
        </w:tc>
        <w:tc>
          <w:tcPr>
            <w:tcW w:w="773" w:type="pct"/>
          </w:tcPr>
          <w:p w14:paraId="33308D3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68A684AB" w14:textId="3CD5F003" w:rsidR="0038360A" w:rsidRPr="007B6264" w:rsidRDefault="00BD1841" w:rsidP="00435CE9">
            <w:pPr>
              <w:pStyle w:val="Text1"/>
              <w:ind w:left="0"/>
              <w:rPr>
                <w:bCs/>
                <w:noProof/>
                <w:sz w:val="20"/>
                <w:szCs w:val="20"/>
              </w:rPr>
            </w:pPr>
            <w:ins w:id="334" w:author="Aivi Kuivonen" w:date="2025-07-07T15:00:00Z">
              <w:r>
                <w:rPr>
                  <w:bCs/>
                  <w:noProof/>
                  <w:sz w:val="20"/>
                  <w:szCs w:val="20"/>
                </w:rPr>
                <w:t xml:space="preserve">18 </w:t>
              </w:r>
            </w:ins>
            <w:del w:id="335" w:author="Aivi Kuivonen" w:date="2025-07-07T15:00:00Z">
              <w:r w:rsidR="0038360A" w:rsidRPr="007B6264" w:rsidDel="00BD1841">
                <w:rPr>
                  <w:bCs/>
                  <w:noProof/>
                  <w:sz w:val="20"/>
                  <w:szCs w:val="20"/>
                </w:rPr>
                <w:delText>16</w:delText>
              </w:r>
            </w:del>
          </w:p>
        </w:tc>
        <w:tc>
          <w:tcPr>
            <w:tcW w:w="623" w:type="pct"/>
            <w:shd w:val="clear" w:color="auto" w:fill="auto"/>
          </w:tcPr>
          <w:p w14:paraId="573C8077" w14:textId="46BDBC49" w:rsidR="0038360A" w:rsidRPr="007B6264" w:rsidRDefault="00BD1841" w:rsidP="00435CE9">
            <w:pPr>
              <w:pStyle w:val="Text1"/>
              <w:ind w:left="0"/>
              <w:rPr>
                <w:bCs/>
                <w:noProof/>
                <w:sz w:val="20"/>
                <w:szCs w:val="20"/>
              </w:rPr>
            </w:pPr>
            <w:ins w:id="336" w:author="Aivi Kuivonen" w:date="2025-07-07T15:00:00Z">
              <w:r>
                <w:rPr>
                  <w:bCs/>
                  <w:noProof/>
                  <w:sz w:val="20"/>
                  <w:szCs w:val="20"/>
                </w:rPr>
                <w:t>20</w:t>
              </w:r>
            </w:ins>
            <w:del w:id="337" w:author="Aivi Kuivonen" w:date="2025-07-07T15:00:00Z">
              <w:r w:rsidR="0038360A" w:rsidRPr="007B6264" w:rsidDel="00BD1841">
                <w:rPr>
                  <w:bCs/>
                  <w:noProof/>
                  <w:sz w:val="20"/>
                  <w:szCs w:val="20"/>
                </w:rPr>
                <w:delText>16</w:delText>
              </w:r>
            </w:del>
          </w:p>
        </w:tc>
      </w:tr>
      <w:tr w:rsidR="0038360A" w:rsidRPr="00D9256B" w14:paraId="4DFB3433" w14:textId="77777777" w:rsidTr="007B6264">
        <w:trPr>
          <w:trHeight w:val="300"/>
        </w:trPr>
        <w:tc>
          <w:tcPr>
            <w:tcW w:w="600" w:type="pct"/>
          </w:tcPr>
          <w:p w14:paraId="2FEFAC04"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8A6F37E" w14:textId="77777777" w:rsidR="0038360A" w:rsidRPr="007B6264" w:rsidRDefault="0038360A" w:rsidP="00435CE9">
            <w:pPr>
              <w:pStyle w:val="Text1"/>
              <w:ind w:left="0"/>
              <w:rPr>
                <w:bCs/>
                <w:noProof/>
                <w:sz w:val="20"/>
                <w:szCs w:val="20"/>
              </w:rPr>
            </w:pPr>
            <w:r w:rsidRPr="007B6264">
              <w:rPr>
                <w:bCs/>
                <w:noProof/>
                <w:sz w:val="20"/>
                <w:szCs w:val="20"/>
              </w:rPr>
              <w:t>O.1.2</w:t>
            </w:r>
          </w:p>
        </w:tc>
        <w:tc>
          <w:tcPr>
            <w:tcW w:w="1587" w:type="pct"/>
            <w:shd w:val="clear" w:color="auto" w:fill="auto"/>
          </w:tcPr>
          <w:p w14:paraId="57D7DAAD" w14:textId="77777777" w:rsidR="0038360A" w:rsidRPr="007B6264" w:rsidRDefault="0038360A" w:rsidP="00435CE9">
            <w:pPr>
              <w:pStyle w:val="Text1"/>
              <w:ind w:left="0"/>
              <w:rPr>
                <w:bCs/>
                <w:noProof/>
                <w:sz w:val="20"/>
                <w:szCs w:val="20"/>
              </w:rPr>
            </w:pPr>
            <w:r w:rsidRPr="007B6264">
              <w:rPr>
                <w:bCs/>
                <w:noProof/>
                <w:sz w:val="20"/>
                <w:szCs w:val="20"/>
              </w:rPr>
              <w:t>Hooldatud/parandatud taristuosade arv</w:t>
            </w:r>
          </w:p>
        </w:tc>
        <w:tc>
          <w:tcPr>
            <w:tcW w:w="773" w:type="pct"/>
          </w:tcPr>
          <w:p w14:paraId="0EECF7A4"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3E50B6C" w14:textId="35CE2196" w:rsidR="0038360A" w:rsidRPr="007B6264" w:rsidRDefault="0041029A" w:rsidP="00435CE9">
            <w:pPr>
              <w:pStyle w:val="Text1"/>
              <w:ind w:left="0"/>
              <w:rPr>
                <w:bCs/>
                <w:noProof/>
                <w:sz w:val="20"/>
                <w:szCs w:val="20"/>
              </w:rPr>
            </w:pPr>
            <w:r w:rsidRPr="007B6264">
              <w:rPr>
                <w:bCs/>
                <w:noProof/>
                <w:sz w:val="20"/>
                <w:szCs w:val="20"/>
              </w:rPr>
              <w:t>1</w:t>
            </w:r>
          </w:p>
        </w:tc>
        <w:tc>
          <w:tcPr>
            <w:tcW w:w="623" w:type="pct"/>
            <w:shd w:val="clear" w:color="auto" w:fill="auto"/>
          </w:tcPr>
          <w:p w14:paraId="74F3F497" w14:textId="7B50A31C" w:rsidR="0038360A" w:rsidRPr="007B6264" w:rsidRDefault="00BD1841" w:rsidP="00435CE9">
            <w:pPr>
              <w:pStyle w:val="Text1"/>
              <w:ind w:left="0"/>
              <w:rPr>
                <w:bCs/>
                <w:noProof/>
                <w:sz w:val="20"/>
                <w:szCs w:val="20"/>
              </w:rPr>
            </w:pPr>
            <w:ins w:id="338" w:author="Aivi Kuivonen" w:date="2025-07-07T15:00:00Z">
              <w:r>
                <w:rPr>
                  <w:bCs/>
                  <w:noProof/>
                  <w:sz w:val="20"/>
                  <w:szCs w:val="20"/>
                </w:rPr>
                <w:t>8</w:t>
              </w:r>
            </w:ins>
            <w:del w:id="339" w:author="Aivi Kuivonen" w:date="2025-07-07T15:00:00Z">
              <w:r w:rsidR="00D56EEF" w:rsidDel="00BD1841">
                <w:rPr>
                  <w:bCs/>
                  <w:noProof/>
                  <w:sz w:val="20"/>
                  <w:szCs w:val="20"/>
                </w:rPr>
                <w:delText>7</w:delText>
              </w:r>
            </w:del>
          </w:p>
        </w:tc>
      </w:tr>
      <w:tr w:rsidR="0038360A" w:rsidRPr="00D9256B" w14:paraId="390B4D73" w14:textId="77777777" w:rsidTr="007B6264">
        <w:trPr>
          <w:trHeight w:val="300"/>
        </w:trPr>
        <w:tc>
          <w:tcPr>
            <w:tcW w:w="600" w:type="pct"/>
          </w:tcPr>
          <w:p w14:paraId="390E5F5F"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776D86FE" w14:textId="77777777" w:rsidR="0038360A" w:rsidRPr="007B6264" w:rsidRDefault="0038360A" w:rsidP="00435CE9">
            <w:pPr>
              <w:pStyle w:val="Text1"/>
              <w:ind w:left="0"/>
              <w:rPr>
                <w:bCs/>
                <w:noProof/>
                <w:sz w:val="20"/>
                <w:szCs w:val="20"/>
              </w:rPr>
            </w:pPr>
            <w:r w:rsidRPr="007B6264">
              <w:rPr>
                <w:bCs/>
                <w:noProof/>
                <w:sz w:val="20"/>
                <w:szCs w:val="20"/>
              </w:rPr>
              <w:t>O.1.3</w:t>
            </w:r>
          </w:p>
        </w:tc>
        <w:tc>
          <w:tcPr>
            <w:tcW w:w="1587" w:type="pct"/>
            <w:shd w:val="clear" w:color="auto" w:fill="auto"/>
          </w:tcPr>
          <w:p w14:paraId="3FE0A30D" w14:textId="269129C7" w:rsidR="0038360A" w:rsidRPr="007B6264" w:rsidRDefault="0038360A" w:rsidP="00435CE9">
            <w:pPr>
              <w:pStyle w:val="Text1"/>
              <w:ind w:left="0"/>
              <w:rPr>
                <w:bCs/>
                <w:noProof/>
                <w:sz w:val="20"/>
                <w:szCs w:val="20"/>
              </w:rPr>
            </w:pPr>
            <w:r w:rsidRPr="007B6264">
              <w:rPr>
                <w:bCs/>
                <w:noProof/>
                <w:sz w:val="20"/>
                <w:szCs w:val="20"/>
              </w:rPr>
              <w:t>Toetatud esmase vastuvõtu piirkonnad</w:t>
            </w:r>
          </w:p>
        </w:tc>
        <w:tc>
          <w:tcPr>
            <w:tcW w:w="773" w:type="pct"/>
          </w:tcPr>
          <w:p w14:paraId="27DC0F67"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047A88D" w14:textId="1F24F6D6"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181A03AA" w14:textId="59D3577D"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7F67AF81" w14:textId="77777777" w:rsidTr="007B6264">
        <w:trPr>
          <w:trHeight w:val="300"/>
        </w:trPr>
        <w:tc>
          <w:tcPr>
            <w:tcW w:w="600" w:type="pct"/>
          </w:tcPr>
          <w:p w14:paraId="01A71391"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01A64C8A" w14:textId="77777777" w:rsidR="0038360A" w:rsidRPr="007B6264" w:rsidRDefault="0038360A" w:rsidP="00435CE9">
            <w:pPr>
              <w:pStyle w:val="Text1"/>
              <w:ind w:left="0"/>
              <w:rPr>
                <w:bCs/>
                <w:noProof/>
                <w:sz w:val="20"/>
                <w:szCs w:val="20"/>
              </w:rPr>
            </w:pPr>
            <w:r w:rsidRPr="007B6264">
              <w:rPr>
                <w:bCs/>
                <w:noProof/>
                <w:sz w:val="20"/>
                <w:szCs w:val="20"/>
              </w:rPr>
              <w:t>O.1.4</w:t>
            </w:r>
          </w:p>
        </w:tc>
        <w:tc>
          <w:tcPr>
            <w:tcW w:w="1587" w:type="pct"/>
            <w:shd w:val="clear" w:color="auto" w:fill="auto"/>
          </w:tcPr>
          <w:p w14:paraId="63D2F9B6" w14:textId="29FC7C27" w:rsidR="0038360A" w:rsidRPr="007B6264" w:rsidRDefault="0038360A" w:rsidP="00435CE9">
            <w:pPr>
              <w:pStyle w:val="Text1"/>
              <w:ind w:left="0"/>
              <w:rPr>
                <w:bCs/>
                <w:noProof/>
                <w:sz w:val="20"/>
                <w:szCs w:val="20"/>
              </w:rPr>
            </w:pPr>
            <w:r w:rsidRPr="007B6264">
              <w:rPr>
                <w:bCs/>
                <w:noProof/>
                <w:sz w:val="20"/>
                <w:szCs w:val="20"/>
              </w:rPr>
              <w:t>Ehitatud/ajakohastatud piiripunktirajatiste arv</w:t>
            </w:r>
          </w:p>
        </w:tc>
        <w:tc>
          <w:tcPr>
            <w:tcW w:w="773" w:type="pct"/>
          </w:tcPr>
          <w:p w14:paraId="2FC2AD9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5A897B3A" w14:textId="1A814064" w:rsidR="0038360A" w:rsidRPr="007B6264" w:rsidRDefault="0041029A" w:rsidP="00435CE9">
            <w:pPr>
              <w:pStyle w:val="Text1"/>
              <w:ind w:left="0"/>
              <w:rPr>
                <w:bCs/>
                <w:noProof/>
                <w:sz w:val="20"/>
                <w:szCs w:val="20"/>
              </w:rPr>
            </w:pPr>
            <w:r w:rsidRPr="007B6264">
              <w:rPr>
                <w:bCs/>
                <w:noProof/>
                <w:sz w:val="20"/>
                <w:szCs w:val="20"/>
              </w:rPr>
              <w:t>1</w:t>
            </w:r>
          </w:p>
        </w:tc>
        <w:tc>
          <w:tcPr>
            <w:tcW w:w="623" w:type="pct"/>
            <w:shd w:val="clear" w:color="auto" w:fill="auto"/>
          </w:tcPr>
          <w:p w14:paraId="67493AF5" w14:textId="0E27EEB8" w:rsidR="0038360A" w:rsidRPr="007B6264" w:rsidRDefault="0041029A" w:rsidP="00435CE9">
            <w:pPr>
              <w:pStyle w:val="Text1"/>
              <w:ind w:left="0"/>
              <w:rPr>
                <w:bCs/>
                <w:noProof/>
                <w:sz w:val="20"/>
                <w:szCs w:val="20"/>
              </w:rPr>
            </w:pPr>
            <w:r w:rsidRPr="007B6264">
              <w:rPr>
                <w:bCs/>
                <w:noProof/>
                <w:sz w:val="20"/>
                <w:szCs w:val="20"/>
              </w:rPr>
              <w:t>1</w:t>
            </w:r>
          </w:p>
        </w:tc>
      </w:tr>
      <w:tr w:rsidR="0038360A" w:rsidRPr="00D9256B" w14:paraId="22709C0A" w14:textId="77777777" w:rsidTr="007B6264">
        <w:trPr>
          <w:trHeight w:val="300"/>
        </w:trPr>
        <w:tc>
          <w:tcPr>
            <w:tcW w:w="600" w:type="pct"/>
          </w:tcPr>
          <w:p w14:paraId="47C4D449"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6510C810" w14:textId="77777777" w:rsidR="0038360A" w:rsidRPr="007B6264" w:rsidRDefault="0038360A" w:rsidP="00435CE9">
            <w:pPr>
              <w:pStyle w:val="Text1"/>
              <w:ind w:left="0"/>
              <w:rPr>
                <w:bCs/>
                <w:noProof/>
                <w:sz w:val="20"/>
                <w:szCs w:val="20"/>
              </w:rPr>
            </w:pPr>
            <w:r w:rsidRPr="007B6264">
              <w:rPr>
                <w:bCs/>
                <w:noProof/>
                <w:sz w:val="20"/>
                <w:szCs w:val="20"/>
              </w:rPr>
              <w:t>O.1.5</w:t>
            </w:r>
          </w:p>
        </w:tc>
        <w:tc>
          <w:tcPr>
            <w:tcW w:w="1587" w:type="pct"/>
            <w:shd w:val="clear" w:color="auto" w:fill="auto"/>
          </w:tcPr>
          <w:p w14:paraId="4FD7FBF5" w14:textId="77777777" w:rsidR="0038360A" w:rsidRPr="007B6264" w:rsidRDefault="0038360A" w:rsidP="00435CE9">
            <w:pPr>
              <w:pStyle w:val="Text1"/>
              <w:ind w:left="0"/>
              <w:rPr>
                <w:bCs/>
                <w:noProof/>
                <w:sz w:val="20"/>
                <w:szCs w:val="20"/>
              </w:rPr>
            </w:pPr>
            <w:r w:rsidRPr="007B6264">
              <w:rPr>
                <w:bCs/>
                <w:noProof/>
                <w:sz w:val="20"/>
                <w:szCs w:val="20"/>
              </w:rPr>
              <w:t>Ostetud õhusõidukite arv</w:t>
            </w:r>
          </w:p>
        </w:tc>
        <w:tc>
          <w:tcPr>
            <w:tcW w:w="773" w:type="pct"/>
          </w:tcPr>
          <w:p w14:paraId="2BE9C04B"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182D25D" w14:textId="77777777" w:rsidR="0038360A" w:rsidRPr="007B6264" w:rsidRDefault="0038360A" w:rsidP="00435CE9">
            <w:pPr>
              <w:pStyle w:val="Text1"/>
              <w:ind w:left="0"/>
              <w:rPr>
                <w:bCs/>
                <w:noProof/>
                <w:sz w:val="20"/>
                <w:szCs w:val="20"/>
              </w:rPr>
            </w:pPr>
            <w:r w:rsidRPr="007B6264">
              <w:rPr>
                <w:bCs/>
                <w:noProof/>
                <w:sz w:val="20"/>
                <w:szCs w:val="20"/>
              </w:rPr>
              <w:t>0</w:t>
            </w:r>
          </w:p>
        </w:tc>
        <w:tc>
          <w:tcPr>
            <w:tcW w:w="623" w:type="pct"/>
            <w:shd w:val="clear" w:color="auto" w:fill="auto"/>
          </w:tcPr>
          <w:p w14:paraId="52CD20D0" w14:textId="1C2AA6BB" w:rsidR="0038360A" w:rsidRPr="007B6264" w:rsidRDefault="0038360A" w:rsidP="00435CE9">
            <w:pPr>
              <w:pStyle w:val="Text1"/>
              <w:ind w:left="0"/>
              <w:rPr>
                <w:bCs/>
                <w:noProof/>
                <w:sz w:val="20"/>
                <w:szCs w:val="20"/>
              </w:rPr>
            </w:pPr>
            <w:r w:rsidRPr="007B6264">
              <w:rPr>
                <w:bCs/>
                <w:noProof/>
                <w:sz w:val="20"/>
                <w:szCs w:val="20"/>
              </w:rPr>
              <w:t>2</w:t>
            </w:r>
            <w:r w:rsidR="003E7D2E" w:rsidRPr="007B6264">
              <w:rPr>
                <w:bCs/>
                <w:noProof/>
                <w:sz w:val="20"/>
                <w:szCs w:val="20"/>
              </w:rPr>
              <w:t>6</w:t>
            </w:r>
          </w:p>
        </w:tc>
      </w:tr>
      <w:tr w:rsidR="0038360A" w:rsidRPr="00D9256B" w14:paraId="7C111877" w14:textId="77777777" w:rsidTr="007B6264">
        <w:trPr>
          <w:trHeight w:val="300"/>
        </w:trPr>
        <w:tc>
          <w:tcPr>
            <w:tcW w:w="600" w:type="pct"/>
          </w:tcPr>
          <w:p w14:paraId="551EE241"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CDAC16A" w14:textId="77777777" w:rsidR="0038360A" w:rsidRPr="007B6264" w:rsidRDefault="0038360A" w:rsidP="00435CE9">
            <w:pPr>
              <w:pStyle w:val="Text1"/>
              <w:ind w:left="0"/>
              <w:rPr>
                <w:bCs/>
                <w:noProof/>
                <w:sz w:val="20"/>
                <w:szCs w:val="20"/>
              </w:rPr>
            </w:pPr>
            <w:r w:rsidRPr="007B6264">
              <w:rPr>
                <w:bCs/>
                <w:noProof/>
                <w:sz w:val="20"/>
                <w:szCs w:val="20"/>
              </w:rPr>
              <w:t>O.1.5.1</w:t>
            </w:r>
          </w:p>
        </w:tc>
        <w:tc>
          <w:tcPr>
            <w:tcW w:w="1587" w:type="pct"/>
            <w:shd w:val="clear" w:color="auto" w:fill="auto"/>
          </w:tcPr>
          <w:p w14:paraId="0F3AC545" w14:textId="77777777" w:rsidR="0038360A" w:rsidRPr="007B6264" w:rsidRDefault="0038360A" w:rsidP="00435CE9">
            <w:pPr>
              <w:pStyle w:val="Text1"/>
              <w:ind w:left="0"/>
              <w:jc w:val="left"/>
              <w:rPr>
                <w:bCs/>
                <w:noProof/>
                <w:sz w:val="20"/>
                <w:szCs w:val="20"/>
              </w:rPr>
            </w:pPr>
            <w:r w:rsidRPr="007B6264">
              <w:rPr>
                <w:bCs/>
                <w:noProof/>
                <w:sz w:val="20"/>
                <w:szCs w:val="20"/>
              </w:rPr>
              <w:t>millest omakorda ostetud mehitamata õhusõidukite arv</w:t>
            </w:r>
          </w:p>
        </w:tc>
        <w:tc>
          <w:tcPr>
            <w:tcW w:w="773" w:type="pct"/>
          </w:tcPr>
          <w:p w14:paraId="5CAE9FA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2300E0E" w14:textId="77777777" w:rsidR="0038360A" w:rsidRPr="007B6264" w:rsidRDefault="0038360A" w:rsidP="00435CE9">
            <w:pPr>
              <w:pStyle w:val="Text1"/>
              <w:ind w:left="0"/>
              <w:rPr>
                <w:bCs/>
                <w:noProof/>
                <w:sz w:val="20"/>
                <w:szCs w:val="20"/>
              </w:rPr>
            </w:pPr>
            <w:r w:rsidRPr="007B6264">
              <w:rPr>
                <w:bCs/>
                <w:noProof/>
                <w:sz w:val="20"/>
                <w:szCs w:val="20"/>
              </w:rPr>
              <w:t>0</w:t>
            </w:r>
          </w:p>
        </w:tc>
        <w:tc>
          <w:tcPr>
            <w:tcW w:w="623" w:type="pct"/>
            <w:shd w:val="clear" w:color="auto" w:fill="auto"/>
          </w:tcPr>
          <w:p w14:paraId="78980BFE" w14:textId="7CE02557" w:rsidR="0038360A" w:rsidRPr="007B6264" w:rsidRDefault="0038360A" w:rsidP="00435CE9">
            <w:pPr>
              <w:pStyle w:val="Text1"/>
              <w:ind w:left="0"/>
              <w:rPr>
                <w:bCs/>
                <w:noProof/>
                <w:sz w:val="20"/>
                <w:szCs w:val="20"/>
              </w:rPr>
            </w:pPr>
            <w:r w:rsidRPr="007B6264">
              <w:rPr>
                <w:bCs/>
                <w:noProof/>
                <w:sz w:val="20"/>
                <w:szCs w:val="20"/>
              </w:rPr>
              <w:t>2</w:t>
            </w:r>
            <w:r w:rsidR="003E7D2E" w:rsidRPr="007B6264">
              <w:rPr>
                <w:bCs/>
                <w:noProof/>
                <w:sz w:val="20"/>
                <w:szCs w:val="20"/>
              </w:rPr>
              <w:t>6</w:t>
            </w:r>
          </w:p>
        </w:tc>
      </w:tr>
      <w:tr w:rsidR="0038360A" w:rsidRPr="00D9256B" w14:paraId="0B8F8A66" w14:textId="77777777" w:rsidTr="007B6264">
        <w:trPr>
          <w:trHeight w:val="300"/>
        </w:trPr>
        <w:tc>
          <w:tcPr>
            <w:tcW w:w="600" w:type="pct"/>
          </w:tcPr>
          <w:p w14:paraId="36E47D8D" w14:textId="34165FAE" w:rsidR="0038360A" w:rsidRPr="007B6264" w:rsidRDefault="0038360A" w:rsidP="00435CE9">
            <w:pPr>
              <w:pStyle w:val="Text1"/>
              <w:ind w:left="0"/>
              <w:rPr>
                <w:bCs/>
                <w:noProof/>
                <w:sz w:val="20"/>
                <w:szCs w:val="20"/>
              </w:rPr>
            </w:pPr>
            <w:r w:rsidRPr="007B6264">
              <w:rPr>
                <w:bCs/>
                <w:noProof/>
                <w:sz w:val="20"/>
                <w:szCs w:val="20"/>
              </w:rPr>
              <w:t>SO</w:t>
            </w:r>
            <w:r w:rsidR="00733632" w:rsidRPr="007B6264">
              <w:rPr>
                <w:bCs/>
                <w:noProof/>
                <w:sz w:val="20"/>
                <w:szCs w:val="20"/>
              </w:rPr>
              <w:t>1</w:t>
            </w:r>
          </w:p>
        </w:tc>
        <w:tc>
          <w:tcPr>
            <w:tcW w:w="603" w:type="pct"/>
          </w:tcPr>
          <w:p w14:paraId="76B1487C" w14:textId="77777777" w:rsidR="0038360A" w:rsidRPr="007B6264" w:rsidRDefault="0038360A" w:rsidP="00435CE9">
            <w:pPr>
              <w:pStyle w:val="Text1"/>
              <w:ind w:left="0"/>
              <w:rPr>
                <w:bCs/>
                <w:noProof/>
                <w:sz w:val="20"/>
                <w:szCs w:val="20"/>
              </w:rPr>
            </w:pPr>
            <w:r w:rsidRPr="007B6264">
              <w:rPr>
                <w:bCs/>
                <w:noProof/>
                <w:sz w:val="20"/>
                <w:szCs w:val="20"/>
              </w:rPr>
              <w:t>O.1.6</w:t>
            </w:r>
          </w:p>
        </w:tc>
        <w:tc>
          <w:tcPr>
            <w:tcW w:w="1587" w:type="pct"/>
            <w:shd w:val="clear" w:color="auto" w:fill="auto"/>
          </w:tcPr>
          <w:p w14:paraId="0A36BB14" w14:textId="77777777" w:rsidR="0038360A" w:rsidRPr="007B6264" w:rsidRDefault="0038360A" w:rsidP="00435CE9">
            <w:pPr>
              <w:pStyle w:val="Text1"/>
              <w:ind w:left="0"/>
              <w:rPr>
                <w:bCs/>
                <w:noProof/>
                <w:sz w:val="20"/>
                <w:szCs w:val="20"/>
              </w:rPr>
            </w:pPr>
            <w:r w:rsidRPr="007B6264">
              <w:rPr>
                <w:bCs/>
                <w:noProof/>
                <w:sz w:val="20"/>
                <w:szCs w:val="20"/>
              </w:rPr>
              <w:t>Ostetud meretranspordivahendite arv</w:t>
            </w:r>
          </w:p>
        </w:tc>
        <w:tc>
          <w:tcPr>
            <w:tcW w:w="773" w:type="pct"/>
          </w:tcPr>
          <w:p w14:paraId="70B3B5D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9532509" w14:textId="0704F122"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45C0ABE7" w14:textId="42B04377"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0AB2A8AA" w14:textId="77777777" w:rsidTr="007B6264">
        <w:trPr>
          <w:trHeight w:val="300"/>
        </w:trPr>
        <w:tc>
          <w:tcPr>
            <w:tcW w:w="600" w:type="pct"/>
          </w:tcPr>
          <w:p w14:paraId="1CBD177D"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D3AE53D" w14:textId="77777777" w:rsidR="0038360A" w:rsidRPr="007B6264" w:rsidRDefault="0038360A" w:rsidP="00435CE9">
            <w:pPr>
              <w:pStyle w:val="Text1"/>
              <w:ind w:left="0"/>
              <w:rPr>
                <w:bCs/>
                <w:noProof/>
                <w:sz w:val="20"/>
                <w:szCs w:val="20"/>
              </w:rPr>
            </w:pPr>
            <w:r w:rsidRPr="007B6264">
              <w:rPr>
                <w:bCs/>
                <w:noProof/>
                <w:sz w:val="20"/>
                <w:szCs w:val="20"/>
              </w:rPr>
              <w:t>O.1.7</w:t>
            </w:r>
          </w:p>
        </w:tc>
        <w:tc>
          <w:tcPr>
            <w:tcW w:w="1587" w:type="pct"/>
            <w:shd w:val="clear" w:color="auto" w:fill="auto"/>
          </w:tcPr>
          <w:p w14:paraId="77790BEE" w14:textId="77777777" w:rsidR="0038360A" w:rsidRPr="007B6264" w:rsidRDefault="0038360A" w:rsidP="00435CE9">
            <w:pPr>
              <w:pStyle w:val="Text1"/>
              <w:ind w:left="0"/>
              <w:rPr>
                <w:bCs/>
                <w:noProof/>
                <w:sz w:val="20"/>
                <w:szCs w:val="20"/>
              </w:rPr>
            </w:pPr>
            <w:r w:rsidRPr="007B6264">
              <w:rPr>
                <w:bCs/>
                <w:noProof/>
                <w:sz w:val="20"/>
                <w:szCs w:val="20"/>
              </w:rPr>
              <w:t>Ostetud maismaatranspordivahendite arv</w:t>
            </w:r>
          </w:p>
        </w:tc>
        <w:tc>
          <w:tcPr>
            <w:tcW w:w="773" w:type="pct"/>
          </w:tcPr>
          <w:p w14:paraId="79CBA131"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13F3DF32" w14:textId="2F758150"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0DC64786" w14:textId="20B5366D" w:rsidR="0038360A" w:rsidRPr="007B6264" w:rsidRDefault="0060030B" w:rsidP="00435CE9">
            <w:pPr>
              <w:pStyle w:val="Text1"/>
              <w:ind w:left="0"/>
              <w:rPr>
                <w:bCs/>
                <w:noProof/>
                <w:sz w:val="20"/>
                <w:szCs w:val="20"/>
              </w:rPr>
            </w:pPr>
            <w:r>
              <w:rPr>
                <w:bCs/>
                <w:noProof/>
                <w:sz w:val="20"/>
                <w:szCs w:val="20"/>
              </w:rPr>
              <w:t>33</w:t>
            </w:r>
          </w:p>
        </w:tc>
      </w:tr>
      <w:tr w:rsidR="0038360A" w:rsidRPr="00D9256B" w14:paraId="5B5D0CC2" w14:textId="77777777" w:rsidTr="007B6264">
        <w:trPr>
          <w:trHeight w:val="300"/>
        </w:trPr>
        <w:tc>
          <w:tcPr>
            <w:tcW w:w="600" w:type="pct"/>
          </w:tcPr>
          <w:p w14:paraId="02FD3217"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467755E6" w14:textId="77777777" w:rsidR="0038360A" w:rsidRPr="007B6264" w:rsidRDefault="0038360A" w:rsidP="00435CE9">
            <w:pPr>
              <w:pStyle w:val="Text1"/>
              <w:ind w:left="0"/>
              <w:rPr>
                <w:bCs/>
                <w:noProof/>
                <w:sz w:val="20"/>
                <w:szCs w:val="20"/>
              </w:rPr>
            </w:pPr>
            <w:r w:rsidRPr="007B6264">
              <w:rPr>
                <w:bCs/>
                <w:noProof/>
                <w:sz w:val="20"/>
                <w:szCs w:val="20"/>
              </w:rPr>
              <w:t>O.1.8</w:t>
            </w:r>
          </w:p>
        </w:tc>
        <w:tc>
          <w:tcPr>
            <w:tcW w:w="1587" w:type="pct"/>
            <w:shd w:val="clear" w:color="auto" w:fill="auto"/>
          </w:tcPr>
          <w:p w14:paraId="6B274593" w14:textId="77777777" w:rsidR="0038360A" w:rsidRPr="007B6264" w:rsidRDefault="0038360A" w:rsidP="00435CE9">
            <w:pPr>
              <w:pStyle w:val="Text1"/>
              <w:ind w:left="0"/>
              <w:rPr>
                <w:bCs/>
                <w:noProof/>
                <w:sz w:val="20"/>
                <w:szCs w:val="20"/>
              </w:rPr>
            </w:pPr>
            <w:r w:rsidRPr="007B6264">
              <w:rPr>
                <w:bCs/>
                <w:noProof/>
                <w:sz w:val="20"/>
                <w:szCs w:val="20"/>
              </w:rPr>
              <w:t>Toetatud osalejate arv</w:t>
            </w:r>
          </w:p>
        </w:tc>
        <w:tc>
          <w:tcPr>
            <w:tcW w:w="773" w:type="pct"/>
          </w:tcPr>
          <w:p w14:paraId="5CA5144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4070B8E" w14:textId="615F45CB" w:rsidR="0038360A" w:rsidRPr="007B6264" w:rsidRDefault="0038360A" w:rsidP="00435CE9">
            <w:pPr>
              <w:pStyle w:val="Text1"/>
              <w:ind w:left="0"/>
              <w:rPr>
                <w:bCs/>
                <w:noProof/>
                <w:sz w:val="20"/>
                <w:szCs w:val="20"/>
              </w:rPr>
            </w:pPr>
            <w:r w:rsidRPr="007B6264">
              <w:rPr>
                <w:bCs/>
                <w:noProof/>
                <w:sz w:val="20"/>
                <w:szCs w:val="20"/>
              </w:rPr>
              <w:t>34</w:t>
            </w:r>
            <w:r w:rsidR="0041029A" w:rsidRPr="007B6264">
              <w:rPr>
                <w:bCs/>
                <w:noProof/>
                <w:sz w:val="20"/>
                <w:szCs w:val="20"/>
              </w:rPr>
              <w:t>7</w:t>
            </w:r>
          </w:p>
        </w:tc>
        <w:tc>
          <w:tcPr>
            <w:tcW w:w="623" w:type="pct"/>
            <w:shd w:val="clear" w:color="auto" w:fill="auto"/>
          </w:tcPr>
          <w:p w14:paraId="5D532FC9" w14:textId="6960F59E" w:rsidR="0038360A" w:rsidRPr="007B6264" w:rsidRDefault="00BD1841" w:rsidP="00435CE9">
            <w:pPr>
              <w:pStyle w:val="Text1"/>
              <w:ind w:left="0"/>
              <w:rPr>
                <w:bCs/>
                <w:noProof/>
                <w:sz w:val="20"/>
                <w:szCs w:val="20"/>
              </w:rPr>
            </w:pPr>
            <w:ins w:id="340" w:author="Aivi Kuivonen" w:date="2025-07-07T15:00:00Z">
              <w:r>
                <w:rPr>
                  <w:bCs/>
                  <w:noProof/>
                  <w:sz w:val="20"/>
                  <w:szCs w:val="20"/>
                </w:rPr>
                <w:t xml:space="preserve">662 </w:t>
              </w:r>
            </w:ins>
            <w:del w:id="341" w:author="Aivi Kuivonen" w:date="2025-07-07T15:00:00Z">
              <w:r w:rsidR="00D56EEF" w:rsidDel="00BD1841">
                <w:rPr>
                  <w:bCs/>
                  <w:noProof/>
                  <w:sz w:val="20"/>
                  <w:szCs w:val="20"/>
                </w:rPr>
                <w:delText xml:space="preserve"> </w:delText>
              </w:r>
              <w:r w:rsidR="00702D63" w:rsidDel="00BD1841">
                <w:rPr>
                  <w:bCs/>
                  <w:noProof/>
                  <w:sz w:val="20"/>
                  <w:szCs w:val="20"/>
                </w:rPr>
                <w:delText xml:space="preserve"> 602</w:delText>
              </w:r>
            </w:del>
          </w:p>
        </w:tc>
      </w:tr>
      <w:tr w:rsidR="0038360A" w:rsidRPr="00D9256B" w14:paraId="3DF733E6" w14:textId="77777777" w:rsidTr="007B6264">
        <w:trPr>
          <w:trHeight w:val="300"/>
        </w:trPr>
        <w:tc>
          <w:tcPr>
            <w:tcW w:w="600" w:type="pct"/>
          </w:tcPr>
          <w:p w14:paraId="1BBF470B"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4153F4D" w14:textId="77777777" w:rsidR="0038360A" w:rsidRPr="007B6264" w:rsidRDefault="0038360A" w:rsidP="00435CE9">
            <w:pPr>
              <w:pStyle w:val="Text1"/>
              <w:ind w:left="0"/>
              <w:rPr>
                <w:bCs/>
                <w:noProof/>
                <w:sz w:val="20"/>
                <w:szCs w:val="20"/>
              </w:rPr>
            </w:pPr>
            <w:r w:rsidRPr="007B6264">
              <w:rPr>
                <w:bCs/>
                <w:noProof/>
                <w:sz w:val="20"/>
                <w:szCs w:val="20"/>
              </w:rPr>
              <w:t>O.1.8.1</w:t>
            </w:r>
          </w:p>
        </w:tc>
        <w:tc>
          <w:tcPr>
            <w:tcW w:w="1587" w:type="pct"/>
            <w:shd w:val="clear" w:color="auto" w:fill="auto"/>
          </w:tcPr>
          <w:p w14:paraId="0E2A1955" w14:textId="77777777" w:rsidR="0038360A" w:rsidRPr="007B6264" w:rsidRDefault="0038360A" w:rsidP="00435CE9">
            <w:pPr>
              <w:pStyle w:val="Text1"/>
              <w:ind w:left="0"/>
              <w:jc w:val="left"/>
              <w:rPr>
                <w:bCs/>
                <w:noProof/>
                <w:sz w:val="20"/>
                <w:szCs w:val="20"/>
              </w:rPr>
            </w:pPr>
            <w:r w:rsidRPr="007B6264">
              <w:rPr>
                <w:bCs/>
                <w:noProof/>
                <w:sz w:val="20"/>
                <w:szCs w:val="20"/>
              </w:rPr>
              <w:t>millest omakorda koolitustegevuses osalejate arv</w:t>
            </w:r>
          </w:p>
        </w:tc>
        <w:tc>
          <w:tcPr>
            <w:tcW w:w="773" w:type="pct"/>
          </w:tcPr>
          <w:p w14:paraId="001A99BD"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1788A28E" w14:textId="012FAB6D" w:rsidR="0038360A" w:rsidRPr="007B6264" w:rsidRDefault="0038360A" w:rsidP="00435CE9">
            <w:pPr>
              <w:pStyle w:val="Text1"/>
              <w:ind w:left="0"/>
              <w:rPr>
                <w:bCs/>
                <w:noProof/>
                <w:sz w:val="20"/>
                <w:szCs w:val="20"/>
              </w:rPr>
            </w:pPr>
            <w:r w:rsidRPr="007B6264">
              <w:rPr>
                <w:bCs/>
                <w:noProof/>
                <w:sz w:val="20"/>
                <w:szCs w:val="20"/>
              </w:rPr>
              <w:t>34</w:t>
            </w:r>
            <w:r w:rsidR="0041029A" w:rsidRPr="007B6264">
              <w:rPr>
                <w:bCs/>
                <w:noProof/>
                <w:sz w:val="20"/>
                <w:szCs w:val="20"/>
              </w:rPr>
              <w:t>7</w:t>
            </w:r>
          </w:p>
        </w:tc>
        <w:tc>
          <w:tcPr>
            <w:tcW w:w="623" w:type="pct"/>
            <w:shd w:val="clear" w:color="auto" w:fill="auto"/>
          </w:tcPr>
          <w:p w14:paraId="6FD0F295" w14:textId="27CF386E" w:rsidR="0038360A" w:rsidRPr="007B6264" w:rsidRDefault="00BD1841" w:rsidP="00435CE9">
            <w:pPr>
              <w:pStyle w:val="Text1"/>
              <w:ind w:left="0"/>
              <w:rPr>
                <w:bCs/>
                <w:noProof/>
                <w:sz w:val="20"/>
                <w:szCs w:val="20"/>
              </w:rPr>
            </w:pPr>
            <w:ins w:id="342" w:author="Aivi Kuivonen" w:date="2025-07-07T15:00:00Z">
              <w:r>
                <w:rPr>
                  <w:bCs/>
                  <w:noProof/>
                  <w:sz w:val="20"/>
                  <w:szCs w:val="20"/>
                </w:rPr>
                <w:t>650</w:t>
              </w:r>
            </w:ins>
            <w:del w:id="343" w:author="Aivi Kuivonen" w:date="2025-07-07T15:00:00Z">
              <w:r w:rsidR="00702D63" w:rsidDel="00BD1841">
                <w:rPr>
                  <w:bCs/>
                  <w:noProof/>
                  <w:sz w:val="20"/>
                  <w:szCs w:val="20"/>
                </w:rPr>
                <w:delText xml:space="preserve"> 600</w:delText>
              </w:r>
            </w:del>
          </w:p>
        </w:tc>
      </w:tr>
      <w:tr w:rsidR="0038360A" w:rsidRPr="00D9256B" w14:paraId="6887A607" w14:textId="77777777" w:rsidTr="007B6264">
        <w:trPr>
          <w:trHeight w:val="300"/>
        </w:trPr>
        <w:tc>
          <w:tcPr>
            <w:tcW w:w="600" w:type="pct"/>
          </w:tcPr>
          <w:p w14:paraId="4F8ECEA7" w14:textId="77777777" w:rsidR="0038360A" w:rsidRPr="007B6264" w:rsidRDefault="0038360A" w:rsidP="00435CE9">
            <w:pPr>
              <w:pStyle w:val="Text1"/>
              <w:ind w:left="0"/>
              <w:rPr>
                <w:bCs/>
                <w:noProof/>
                <w:sz w:val="20"/>
                <w:szCs w:val="20"/>
              </w:rPr>
            </w:pPr>
            <w:r w:rsidRPr="007B6264">
              <w:rPr>
                <w:bCs/>
                <w:noProof/>
                <w:sz w:val="20"/>
                <w:szCs w:val="20"/>
              </w:rPr>
              <w:lastRenderedPageBreak/>
              <w:t>SO1</w:t>
            </w:r>
          </w:p>
        </w:tc>
        <w:tc>
          <w:tcPr>
            <w:tcW w:w="603" w:type="pct"/>
          </w:tcPr>
          <w:p w14:paraId="349ABD2D" w14:textId="77777777" w:rsidR="0038360A" w:rsidRPr="007B6264" w:rsidRDefault="0038360A" w:rsidP="00435CE9">
            <w:pPr>
              <w:pStyle w:val="Text1"/>
              <w:ind w:left="0"/>
              <w:rPr>
                <w:bCs/>
                <w:noProof/>
                <w:sz w:val="20"/>
                <w:szCs w:val="20"/>
              </w:rPr>
            </w:pPr>
            <w:r w:rsidRPr="007B6264">
              <w:rPr>
                <w:bCs/>
                <w:noProof/>
                <w:sz w:val="20"/>
                <w:szCs w:val="20"/>
              </w:rPr>
              <w:t>O.1.9</w:t>
            </w:r>
          </w:p>
        </w:tc>
        <w:tc>
          <w:tcPr>
            <w:tcW w:w="1587" w:type="pct"/>
            <w:shd w:val="clear" w:color="auto" w:fill="auto"/>
          </w:tcPr>
          <w:p w14:paraId="2F583F64" w14:textId="3BED3601" w:rsidR="0038360A" w:rsidRPr="007B6264" w:rsidRDefault="0038360A" w:rsidP="00435CE9">
            <w:pPr>
              <w:pStyle w:val="Text1"/>
              <w:ind w:left="0"/>
              <w:rPr>
                <w:bCs/>
                <w:noProof/>
                <w:sz w:val="20"/>
                <w:szCs w:val="20"/>
              </w:rPr>
            </w:pPr>
            <w:r w:rsidRPr="007B6264">
              <w:rPr>
                <w:bCs/>
                <w:noProof/>
                <w:sz w:val="20"/>
                <w:szCs w:val="20"/>
              </w:rPr>
              <w:t>Kolmandatesse riikidesse lähetatud sisserändeküsimustega tegelevate kontaktametnike arv</w:t>
            </w:r>
          </w:p>
        </w:tc>
        <w:tc>
          <w:tcPr>
            <w:tcW w:w="773" w:type="pct"/>
          </w:tcPr>
          <w:p w14:paraId="6784A336"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66763E2F" w14:textId="7877905C"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613C7CAB" w14:textId="051034F0"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1E9A2FAD" w14:textId="77777777" w:rsidTr="007B6264">
        <w:trPr>
          <w:trHeight w:val="300"/>
        </w:trPr>
        <w:tc>
          <w:tcPr>
            <w:tcW w:w="600" w:type="pct"/>
          </w:tcPr>
          <w:p w14:paraId="36F948B0"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466623B" w14:textId="77777777" w:rsidR="0038360A" w:rsidRPr="007B6264" w:rsidRDefault="0038360A" w:rsidP="00435CE9">
            <w:pPr>
              <w:pStyle w:val="Text1"/>
              <w:ind w:left="0"/>
              <w:rPr>
                <w:bCs/>
                <w:noProof/>
                <w:sz w:val="20"/>
                <w:szCs w:val="20"/>
              </w:rPr>
            </w:pPr>
            <w:r w:rsidRPr="007B6264">
              <w:rPr>
                <w:bCs/>
                <w:noProof/>
                <w:sz w:val="20"/>
                <w:szCs w:val="20"/>
              </w:rPr>
              <w:t>O.1.10</w:t>
            </w:r>
          </w:p>
        </w:tc>
        <w:tc>
          <w:tcPr>
            <w:tcW w:w="1587" w:type="pct"/>
            <w:shd w:val="clear" w:color="auto" w:fill="auto"/>
          </w:tcPr>
          <w:p w14:paraId="36D32031" w14:textId="59617871" w:rsidR="0038360A" w:rsidRPr="007B6264" w:rsidRDefault="0038360A" w:rsidP="00435CE9">
            <w:pPr>
              <w:pStyle w:val="Text1"/>
              <w:ind w:left="0"/>
              <w:rPr>
                <w:bCs/>
                <w:noProof/>
                <w:sz w:val="20"/>
                <w:szCs w:val="20"/>
              </w:rPr>
            </w:pPr>
            <w:r w:rsidRPr="007B6264">
              <w:rPr>
                <w:bCs/>
                <w:noProof/>
                <w:sz w:val="20"/>
                <w:szCs w:val="20"/>
              </w:rPr>
              <w:t>Väljatöötatud/hooldatud/ajakohastatud IT-funktsioonide arv</w:t>
            </w:r>
          </w:p>
        </w:tc>
        <w:tc>
          <w:tcPr>
            <w:tcW w:w="773" w:type="pct"/>
          </w:tcPr>
          <w:p w14:paraId="5C86B876"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75F7DB4" w14:textId="0F4FC101" w:rsidR="0038360A" w:rsidRPr="007B6264" w:rsidRDefault="007B6264" w:rsidP="00435CE9">
            <w:pPr>
              <w:pStyle w:val="Text1"/>
              <w:ind w:left="0"/>
              <w:rPr>
                <w:bCs/>
                <w:noProof/>
                <w:sz w:val="20"/>
                <w:szCs w:val="20"/>
              </w:rPr>
            </w:pPr>
            <w:r w:rsidRPr="007B6264">
              <w:rPr>
                <w:bCs/>
                <w:noProof/>
                <w:sz w:val="20"/>
                <w:szCs w:val="20"/>
              </w:rPr>
              <w:t>4</w:t>
            </w:r>
          </w:p>
        </w:tc>
        <w:tc>
          <w:tcPr>
            <w:tcW w:w="623" w:type="pct"/>
            <w:shd w:val="clear" w:color="auto" w:fill="auto"/>
          </w:tcPr>
          <w:p w14:paraId="13C591C6" w14:textId="64ED892C" w:rsidR="0038360A" w:rsidRDefault="00BD1841" w:rsidP="00435CE9">
            <w:pPr>
              <w:pStyle w:val="Text1"/>
              <w:ind w:left="0"/>
              <w:rPr>
                <w:bCs/>
                <w:noProof/>
                <w:sz w:val="20"/>
                <w:szCs w:val="20"/>
              </w:rPr>
            </w:pPr>
            <w:ins w:id="344" w:author="Aivi Kuivonen" w:date="2025-07-07T15:01:00Z">
              <w:r>
                <w:rPr>
                  <w:bCs/>
                  <w:noProof/>
                  <w:sz w:val="20"/>
                  <w:szCs w:val="20"/>
                </w:rPr>
                <w:t>25</w:t>
              </w:r>
            </w:ins>
            <w:del w:id="345" w:author="Aivi Kuivonen" w:date="2025-07-07T15:01:00Z">
              <w:r w:rsidR="00081A5A" w:rsidDel="00BD1841">
                <w:rPr>
                  <w:bCs/>
                  <w:noProof/>
                  <w:sz w:val="20"/>
                  <w:szCs w:val="20"/>
                </w:rPr>
                <w:delText xml:space="preserve"> </w:delText>
              </w:r>
            </w:del>
            <w:del w:id="346" w:author="Aivi Kuivonen" w:date="2025-07-07T15:00:00Z">
              <w:r w:rsidR="00081A5A" w:rsidDel="00BD1841">
                <w:rPr>
                  <w:bCs/>
                  <w:noProof/>
                  <w:sz w:val="20"/>
                  <w:szCs w:val="20"/>
                </w:rPr>
                <w:delText>10</w:delText>
              </w:r>
            </w:del>
          </w:p>
          <w:p w14:paraId="65663F60" w14:textId="5A15495A" w:rsidR="00DB24AF" w:rsidRPr="007B6264" w:rsidRDefault="00DB24AF" w:rsidP="00DB24AF">
            <w:pPr>
              <w:pStyle w:val="Text1"/>
              <w:ind w:left="0"/>
              <w:jc w:val="left"/>
              <w:rPr>
                <w:bCs/>
                <w:noProof/>
                <w:sz w:val="20"/>
                <w:szCs w:val="20"/>
              </w:rPr>
            </w:pPr>
          </w:p>
        </w:tc>
      </w:tr>
      <w:tr w:rsidR="0038360A" w:rsidRPr="00D9256B" w14:paraId="0AE9210B" w14:textId="77777777" w:rsidTr="007B6264">
        <w:trPr>
          <w:trHeight w:val="300"/>
        </w:trPr>
        <w:tc>
          <w:tcPr>
            <w:tcW w:w="600" w:type="pct"/>
          </w:tcPr>
          <w:p w14:paraId="1C23C59C"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2360A945" w14:textId="77777777" w:rsidR="0038360A" w:rsidRPr="007B6264" w:rsidRDefault="0038360A" w:rsidP="00435CE9">
            <w:pPr>
              <w:pStyle w:val="Text1"/>
              <w:ind w:left="0"/>
              <w:rPr>
                <w:bCs/>
                <w:noProof/>
                <w:sz w:val="20"/>
                <w:szCs w:val="20"/>
              </w:rPr>
            </w:pPr>
            <w:r w:rsidRPr="007B6264">
              <w:rPr>
                <w:bCs/>
                <w:noProof/>
                <w:sz w:val="20"/>
                <w:szCs w:val="20"/>
              </w:rPr>
              <w:t>O.1.11</w:t>
            </w:r>
          </w:p>
        </w:tc>
        <w:tc>
          <w:tcPr>
            <w:tcW w:w="1587" w:type="pct"/>
            <w:shd w:val="clear" w:color="auto" w:fill="auto"/>
          </w:tcPr>
          <w:p w14:paraId="4E4A8D5D" w14:textId="01ABEE9A" w:rsidR="0038360A" w:rsidRPr="007B6264" w:rsidRDefault="0038360A" w:rsidP="00435CE9">
            <w:pPr>
              <w:pStyle w:val="Text1"/>
              <w:ind w:left="0"/>
              <w:rPr>
                <w:bCs/>
                <w:noProof/>
                <w:sz w:val="20"/>
                <w:szCs w:val="20"/>
              </w:rPr>
            </w:pPr>
            <w:r w:rsidRPr="007B6264">
              <w:rPr>
                <w:bCs/>
                <w:noProof/>
                <w:sz w:val="20"/>
                <w:szCs w:val="20"/>
              </w:rPr>
              <w:t>Väljatöötatud/hooldatud/ajakohastatud suuremahuliste IT-süsteemide arv</w:t>
            </w:r>
          </w:p>
        </w:tc>
        <w:tc>
          <w:tcPr>
            <w:tcW w:w="773" w:type="pct"/>
          </w:tcPr>
          <w:p w14:paraId="1D1E05B3"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23CD607F" w14:textId="77777777" w:rsidR="0038360A" w:rsidRPr="007B6264" w:rsidRDefault="0038360A" w:rsidP="00435CE9">
            <w:pPr>
              <w:pStyle w:val="Text1"/>
              <w:ind w:left="0"/>
              <w:rPr>
                <w:bCs/>
                <w:noProof/>
                <w:sz w:val="20"/>
                <w:szCs w:val="20"/>
              </w:rPr>
            </w:pPr>
            <w:r w:rsidRPr="007B6264">
              <w:rPr>
                <w:bCs/>
                <w:noProof/>
                <w:sz w:val="20"/>
                <w:szCs w:val="20"/>
              </w:rPr>
              <w:t>4</w:t>
            </w:r>
          </w:p>
        </w:tc>
        <w:tc>
          <w:tcPr>
            <w:tcW w:w="623" w:type="pct"/>
            <w:shd w:val="clear" w:color="auto" w:fill="auto"/>
          </w:tcPr>
          <w:p w14:paraId="18FBB205" w14:textId="75F11143" w:rsidR="00DB24AF" w:rsidRPr="007B6264" w:rsidRDefault="0038360A" w:rsidP="00DB24AF">
            <w:pPr>
              <w:pStyle w:val="Text1"/>
              <w:ind w:left="0"/>
              <w:rPr>
                <w:bCs/>
                <w:noProof/>
                <w:sz w:val="20"/>
                <w:szCs w:val="20"/>
              </w:rPr>
            </w:pPr>
            <w:r w:rsidRPr="007B6264">
              <w:rPr>
                <w:bCs/>
                <w:noProof/>
                <w:sz w:val="20"/>
                <w:szCs w:val="20"/>
              </w:rPr>
              <w:t>4</w:t>
            </w:r>
          </w:p>
        </w:tc>
      </w:tr>
      <w:tr w:rsidR="0038360A" w:rsidRPr="00D9256B" w14:paraId="6EF2C979" w14:textId="77777777" w:rsidTr="007B6264">
        <w:trPr>
          <w:trHeight w:val="300"/>
        </w:trPr>
        <w:tc>
          <w:tcPr>
            <w:tcW w:w="600" w:type="pct"/>
          </w:tcPr>
          <w:p w14:paraId="2CA55174"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5D329A4B" w14:textId="77777777" w:rsidR="0038360A" w:rsidRPr="007B6264" w:rsidRDefault="0038360A" w:rsidP="00435CE9">
            <w:pPr>
              <w:pStyle w:val="Text1"/>
              <w:ind w:left="0"/>
              <w:rPr>
                <w:bCs/>
                <w:noProof/>
                <w:sz w:val="20"/>
                <w:szCs w:val="20"/>
              </w:rPr>
            </w:pPr>
            <w:r w:rsidRPr="007B6264">
              <w:rPr>
                <w:bCs/>
                <w:noProof/>
                <w:sz w:val="20"/>
                <w:szCs w:val="20"/>
              </w:rPr>
              <w:t>O.1.11.1</w:t>
            </w:r>
          </w:p>
        </w:tc>
        <w:tc>
          <w:tcPr>
            <w:tcW w:w="1587" w:type="pct"/>
            <w:shd w:val="clear" w:color="auto" w:fill="auto"/>
          </w:tcPr>
          <w:p w14:paraId="79561033" w14:textId="77777777" w:rsidR="0038360A" w:rsidRPr="007B6264" w:rsidRDefault="0038360A" w:rsidP="00435CE9">
            <w:pPr>
              <w:pStyle w:val="Text1"/>
              <w:ind w:left="0"/>
              <w:jc w:val="left"/>
              <w:rPr>
                <w:bCs/>
                <w:noProof/>
                <w:sz w:val="20"/>
                <w:szCs w:val="20"/>
              </w:rPr>
            </w:pPr>
            <w:r w:rsidRPr="007B6264">
              <w:rPr>
                <w:bCs/>
                <w:noProof/>
                <w:sz w:val="20"/>
                <w:szCs w:val="20"/>
              </w:rPr>
              <w:t>millest omakorda välja töötatud suuremahuliste IT-süsteemide arv</w:t>
            </w:r>
          </w:p>
        </w:tc>
        <w:tc>
          <w:tcPr>
            <w:tcW w:w="773" w:type="pct"/>
          </w:tcPr>
          <w:p w14:paraId="75B87660"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0A238D6" w14:textId="77777777" w:rsidR="0038360A" w:rsidRPr="007B6264" w:rsidRDefault="0038360A" w:rsidP="00435CE9">
            <w:pPr>
              <w:pStyle w:val="Text1"/>
              <w:ind w:left="0"/>
              <w:rPr>
                <w:bCs/>
                <w:noProof/>
                <w:sz w:val="20"/>
                <w:szCs w:val="20"/>
              </w:rPr>
            </w:pPr>
            <w:r w:rsidRPr="007B6264">
              <w:rPr>
                <w:bCs/>
                <w:noProof/>
                <w:sz w:val="20"/>
                <w:szCs w:val="20"/>
              </w:rPr>
              <w:t>1</w:t>
            </w:r>
          </w:p>
        </w:tc>
        <w:tc>
          <w:tcPr>
            <w:tcW w:w="623" w:type="pct"/>
            <w:shd w:val="clear" w:color="auto" w:fill="auto"/>
          </w:tcPr>
          <w:p w14:paraId="2A6B3C3D" w14:textId="77777777" w:rsidR="0038360A" w:rsidRPr="007B6264" w:rsidRDefault="0038360A" w:rsidP="00435CE9">
            <w:pPr>
              <w:pStyle w:val="Text1"/>
              <w:ind w:left="0"/>
              <w:rPr>
                <w:bCs/>
                <w:noProof/>
                <w:sz w:val="20"/>
                <w:szCs w:val="20"/>
              </w:rPr>
            </w:pPr>
            <w:r w:rsidRPr="007B6264">
              <w:rPr>
                <w:bCs/>
                <w:noProof/>
                <w:sz w:val="20"/>
                <w:szCs w:val="20"/>
              </w:rPr>
              <w:t>1</w:t>
            </w:r>
          </w:p>
        </w:tc>
      </w:tr>
      <w:tr w:rsidR="0038360A" w:rsidRPr="00D9256B" w14:paraId="21CA1F39" w14:textId="77777777" w:rsidTr="007B6264">
        <w:trPr>
          <w:trHeight w:val="300"/>
        </w:trPr>
        <w:tc>
          <w:tcPr>
            <w:tcW w:w="600" w:type="pct"/>
          </w:tcPr>
          <w:p w14:paraId="73281493"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63AA41B6" w14:textId="77777777" w:rsidR="0038360A" w:rsidRPr="007B6264" w:rsidRDefault="0038360A" w:rsidP="00435CE9">
            <w:pPr>
              <w:pStyle w:val="Text1"/>
              <w:ind w:left="0"/>
              <w:rPr>
                <w:bCs/>
                <w:noProof/>
                <w:sz w:val="20"/>
                <w:szCs w:val="20"/>
              </w:rPr>
            </w:pPr>
            <w:r w:rsidRPr="007B6264">
              <w:rPr>
                <w:bCs/>
                <w:noProof/>
                <w:sz w:val="20"/>
                <w:szCs w:val="20"/>
              </w:rPr>
              <w:t>O.1.12</w:t>
            </w:r>
          </w:p>
        </w:tc>
        <w:tc>
          <w:tcPr>
            <w:tcW w:w="1587" w:type="pct"/>
            <w:shd w:val="clear" w:color="auto" w:fill="auto"/>
          </w:tcPr>
          <w:p w14:paraId="15A7DC21" w14:textId="77777777" w:rsidR="0038360A" w:rsidRPr="007B6264" w:rsidRDefault="0038360A" w:rsidP="00435CE9">
            <w:pPr>
              <w:pStyle w:val="Text1"/>
              <w:ind w:left="0"/>
              <w:rPr>
                <w:bCs/>
                <w:noProof/>
                <w:sz w:val="20"/>
                <w:szCs w:val="20"/>
              </w:rPr>
            </w:pPr>
            <w:r w:rsidRPr="007B6264">
              <w:rPr>
                <w:bCs/>
                <w:noProof/>
                <w:sz w:val="20"/>
                <w:szCs w:val="20"/>
              </w:rPr>
              <w:t>Kolmandate riikidega läbiviidavate koostööprojektide arv</w:t>
            </w:r>
          </w:p>
        </w:tc>
        <w:tc>
          <w:tcPr>
            <w:tcW w:w="773" w:type="pct"/>
          </w:tcPr>
          <w:p w14:paraId="63B49EE0"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233FDCC1" w14:textId="28316CE5" w:rsidR="0038360A" w:rsidRPr="007B6264" w:rsidRDefault="00A54263" w:rsidP="00435CE9">
            <w:pPr>
              <w:pStyle w:val="Text1"/>
              <w:ind w:left="0"/>
              <w:rPr>
                <w:bCs/>
                <w:noProof/>
                <w:sz w:val="20"/>
                <w:szCs w:val="20"/>
              </w:rPr>
            </w:pPr>
            <w:r w:rsidRPr="007B6264">
              <w:rPr>
                <w:bCs/>
                <w:noProof/>
                <w:sz w:val="20"/>
                <w:szCs w:val="20"/>
              </w:rPr>
              <w:t>0</w:t>
            </w:r>
          </w:p>
        </w:tc>
        <w:tc>
          <w:tcPr>
            <w:tcW w:w="623" w:type="pct"/>
            <w:shd w:val="clear" w:color="auto" w:fill="auto"/>
          </w:tcPr>
          <w:p w14:paraId="6404A8BC" w14:textId="693B41F1" w:rsidR="0038360A" w:rsidRPr="007B6264" w:rsidRDefault="00A54263" w:rsidP="00435CE9">
            <w:pPr>
              <w:pStyle w:val="Text1"/>
              <w:ind w:left="0"/>
              <w:rPr>
                <w:bCs/>
                <w:noProof/>
                <w:sz w:val="20"/>
                <w:szCs w:val="20"/>
              </w:rPr>
            </w:pPr>
            <w:r w:rsidRPr="007B6264">
              <w:rPr>
                <w:bCs/>
                <w:noProof/>
                <w:sz w:val="20"/>
                <w:szCs w:val="20"/>
              </w:rPr>
              <w:t>0</w:t>
            </w:r>
          </w:p>
        </w:tc>
      </w:tr>
      <w:tr w:rsidR="0038360A" w:rsidRPr="00D9256B" w14:paraId="005625C0" w14:textId="77777777" w:rsidTr="007B6264">
        <w:trPr>
          <w:trHeight w:val="300"/>
        </w:trPr>
        <w:tc>
          <w:tcPr>
            <w:tcW w:w="600" w:type="pct"/>
          </w:tcPr>
          <w:p w14:paraId="621C88E6"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7BBCCC6C" w14:textId="77777777" w:rsidR="0038360A" w:rsidRPr="007B6264" w:rsidRDefault="0038360A" w:rsidP="00435CE9">
            <w:pPr>
              <w:pStyle w:val="Text1"/>
              <w:ind w:left="0"/>
              <w:rPr>
                <w:bCs/>
                <w:noProof/>
                <w:sz w:val="20"/>
                <w:szCs w:val="20"/>
              </w:rPr>
            </w:pPr>
            <w:r w:rsidRPr="007B6264">
              <w:rPr>
                <w:bCs/>
                <w:noProof/>
                <w:sz w:val="20"/>
                <w:szCs w:val="20"/>
              </w:rPr>
              <w:t>O.1.13</w:t>
            </w:r>
          </w:p>
        </w:tc>
        <w:tc>
          <w:tcPr>
            <w:tcW w:w="1587" w:type="pct"/>
            <w:shd w:val="clear" w:color="auto" w:fill="auto"/>
          </w:tcPr>
          <w:p w14:paraId="14FB4884" w14:textId="5633BB3C" w:rsidR="0038360A" w:rsidRPr="007B6264" w:rsidRDefault="0038360A" w:rsidP="00435CE9">
            <w:pPr>
              <w:pStyle w:val="Text1"/>
              <w:ind w:left="0"/>
              <w:rPr>
                <w:bCs/>
                <w:noProof/>
                <w:sz w:val="20"/>
                <w:szCs w:val="20"/>
              </w:rPr>
            </w:pPr>
            <w:r w:rsidRPr="007B6264">
              <w:rPr>
                <w:bCs/>
                <w:noProof/>
                <w:sz w:val="20"/>
                <w:szCs w:val="20"/>
              </w:rPr>
              <w:t>Piiripunktides rahvusvahelist kaitset taotlenud isikute arv</w:t>
            </w:r>
          </w:p>
        </w:tc>
        <w:tc>
          <w:tcPr>
            <w:tcW w:w="773" w:type="pct"/>
          </w:tcPr>
          <w:p w14:paraId="0719BE68"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01AA5614" w14:textId="77777777" w:rsidR="0038360A" w:rsidRPr="007B6264" w:rsidRDefault="0038360A" w:rsidP="00435CE9">
            <w:pPr>
              <w:pStyle w:val="Text1"/>
              <w:ind w:left="0"/>
              <w:rPr>
                <w:bCs/>
                <w:noProof/>
                <w:sz w:val="20"/>
                <w:szCs w:val="20"/>
              </w:rPr>
            </w:pPr>
            <w:r w:rsidRPr="007B6264">
              <w:rPr>
                <w:bCs/>
                <w:noProof/>
                <w:sz w:val="20"/>
                <w:szCs w:val="20"/>
              </w:rPr>
              <w:t>96</w:t>
            </w:r>
          </w:p>
        </w:tc>
        <w:tc>
          <w:tcPr>
            <w:tcW w:w="623" w:type="pct"/>
            <w:shd w:val="clear" w:color="auto" w:fill="auto"/>
          </w:tcPr>
          <w:p w14:paraId="7EB4FCE0" w14:textId="77777777" w:rsidR="0038360A" w:rsidRPr="007B6264" w:rsidRDefault="0038360A" w:rsidP="00435CE9">
            <w:pPr>
              <w:pStyle w:val="Text1"/>
              <w:ind w:left="0"/>
              <w:rPr>
                <w:bCs/>
                <w:noProof/>
                <w:sz w:val="20"/>
                <w:szCs w:val="20"/>
              </w:rPr>
            </w:pPr>
            <w:r w:rsidRPr="007B6264">
              <w:rPr>
                <w:bCs/>
                <w:noProof/>
                <w:sz w:val="20"/>
                <w:szCs w:val="20"/>
              </w:rPr>
              <w:t>256</w:t>
            </w:r>
          </w:p>
        </w:tc>
      </w:tr>
    </w:tbl>
    <w:p w14:paraId="5838F7AD" w14:textId="77777777" w:rsidR="006E1482" w:rsidRDefault="006E1482">
      <w:pPr>
        <w:spacing w:after="0"/>
        <w:rPr>
          <w:rFonts w:eastAsia="Times New Roman"/>
          <w:bCs/>
          <w:iCs/>
          <w:noProof/>
          <w:szCs w:val="24"/>
        </w:rPr>
      </w:pPr>
    </w:p>
    <w:p w14:paraId="523DBE42" w14:textId="4986116B" w:rsidR="003436AA" w:rsidRPr="00B71CAD" w:rsidRDefault="0016434D" w:rsidP="00A750A9">
      <w:pPr>
        <w:rPr>
          <w:rFonts w:eastAsia="Times New Roman"/>
          <w:bCs/>
          <w:iCs/>
          <w:noProof/>
          <w:szCs w:val="24"/>
        </w:rPr>
      </w:pPr>
      <w:r w:rsidRPr="00A750A9">
        <w:rPr>
          <w:rFonts w:eastAsia="Times New Roman"/>
          <w:b/>
          <w:iCs/>
          <w:noProof/>
          <w:szCs w:val="24"/>
        </w:rPr>
        <w:t>Tab</w:t>
      </w:r>
      <w:r w:rsidR="003C4215" w:rsidRPr="00A750A9">
        <w:rPr>
          <w:rFonts w:eastAsia="Times New Roman"/>
          <w:b/>
          <w:iCs/>
          <w:noProof/>
          <w:szCs w:val="24"/>
        </w:rPr>
        <w:t>el</w:t>
      </w:r>
      <w:r w:rsidRPr="00A750A9">
        <w:rPr>
          <w:rFonts w:eastAsia="Times New Roman"/>
          <w:b/>
          <w:iCs/>
          <w:noProof/>
          <w:szCs w:val="24"/>
        </w:rPr>
        <w:t xml:space="preserve"> 2</w:t>
      </w:r>
      <w:r w:rsidR="007B6264" w:rsidRPr="00A750A9">
        <w:rPr>
          <w:rFonts w:eastAsia="Times New Roman"/>
          <w:b/>
          <w:iCs/>
          <w:noProof/>
          <w:szCs w:val="24"/>
        </w:rPr>
        <w:t>.</w:t>
      </w:r>
      <w:r w:rsidRPr="00B71CAD">
        <w:rPr>
          <w:rFonts w:eastAsia="Times New Roman"/>
          <w:bCs/>
          <w:iCs/>
          <w:noProof/>
          <w:szCs w:val="24"/>
        </w:rPr>
        <w:t xml:space="preserve"> Tulemusnäitajad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21"/>
        <w:gridCol w:w="1561"/>
        <w:gridCol w:w="1328"/>
        <w:gridCol w:w="1224"/>
        <w:gridCol w:w="1702"/>
        <w:gridCol w:w="1001"/>
        <w:gridCol w:w="1402"/>
        <w:gridCol w:w="1420"/>
        <w:gridCol w:w="1273"/>
        <w:gridCol w:w="1702"/>
      </w:tblGrid>
      <w:tr w:rsidR="0038360A" w14:paraId="1E1021F7" w14:textId="77777777" w:rsidTr="003436AA">
        <w:trPr>
          <w:trHeight w:val="675"/>
        </w:trPr>
        <w:tc>
          <w:tcPr>
            <w:tcW w:w="415" w:type="pct"/>
          </w:tcPr>
          <w:p w14:paraId="25F50282"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Erieesmärk</w:t>
            </w:r>
          </w:p>
        </w:tc>
        <w:tc>
          <w:tcPr>
            <w:tcW w:w="464" w:type="pct"/>
          </w:tcPr>
          <w:p w14:paraId="436DF4FE" w14:textId="19A2C930" w:rsidR="0038360A" w:rsidRPr="007B6264" w:rsidRDefault="0038360A" w:rsidP="00435CE9">
            <w:pPr>
              <w:pStyle w:val="Text1"/>
              <w:ind w:left="0"/>
              <w:rPr>
                <w:rFonts w:cs="Times New Roman"/>
                <w:b/>
                <w:noProof/>
                <w:sz w:val="20"/>
                <w:szCs w:val="20"/>
              </w:rPr>
            </w:pPr>
            <w:r w:rsidRPr="007B6264">
              <w:rPr>
                <w:rFonts w:cs="Times New Roman"/>
                <w:b/>
                <w:noProof/>
                <w:sz w:val="20"/>
                <w:szCs w:val="20"/>
              </w:rPr>
              <w:t>Tunnuskood</w:t>
            </w:r>
          </w:p>
        </w:tc>
        <w:tc>
          <w:tcPr>
            <w:tcW w:w="510" w:type="pct"/>
            <w:shd w:val="clear" w:color="auto" w:fill="auto"/>
          </w:tcPr>
          <w:p w14:paraId="6C5C7DDA" w14:textId="150CE87E" w:rsidR="0038360A" w:rsidRPr="007B6264" w:rsidRDefault="0038360A" w:rsidP="00435CE9">
            <w:pPr>
              <w:pStyle w:val="Text1"/>
              <w:ind w:left="0"/>
              <w:rPr>
                <w:rFonts w:cs="Times New Roman"/>
                <w:b/>
                <w:noProof/>
                <w:sz w:val="20"/>
                <w:szCs w:val="20"/>
              </w:rPr>
            </w:pPr>
            <w:r w:rsidRPr="007B6264">
              <w:rPr>
                <w:rFonts w:cs="Times New Roman"/>
                <w:b/>
                <w:noProof/>
                <w:sz w:val="20"/>
                <w:szCs w:val="20"/>
              </w:rPr>
              <w:t>Näitaja</w:t>
            </w:r>
          </w:p>
        </w:tc>
        <w:tc>
          <w:tcPr>
            <w:tcW w:w="434" w:type="pct"/>
          </w:tcPr>
          <w:p w14:paraId="3354FC46"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Mõõtühik</w:t>
            </w:r>
          </w:p>
        </w:tc>
        <w:tc>
          <w:tcPr>
            <w:tcW w:w="400" w:type="pct"/>
          </w:tcPr>
          <w:p w14:paraId="5E5EC871"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Lähtetase</w:t>
            </w:r>
          </w:p>
        </w:tc>
        <w:tc>
          <w:tcPr>
            <w:tcW w:w="556" w:type="pct"/>
          </w:tcPr>
          <w:p w14:paraId="753C8E09"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Lähtetaseme mõõtühik</w:t>
            </w:r>
          </w:p>
        </w:tc>
        <w:tc>
          <w:tcPr>
            <w:tcW w:w="327" w:type="pct"/>
            <w:shd w:val="clear" w:color="auto" w:fill="auto"/>
          </w:tcPr>
          <w:p w14:paraId="2F21DA32"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Võrdlusaasta(d)</w:t>
            </w:r>
          </w:p>
        </w:tc>
        <w:tc>
          <w:tcPr>
            <w:tcW w:w="458" w:type="pct"/>
            <w:shd w:val="clear" w:color="auto" w:fill="auto"/>
          </w:tcPr>
          <w:p w14:paraId="40BC6B6F" w14:textId="316B5872" w:rsidR="0038360A" w:rsidRPr="007B6264" w:rsidRDefault="0038360A" w:rsidP="00435CE9">
            <w:pPr>
              <w:pStyle w:val="Text1"/>
              <w:ind w:left="0"/>
              <w:rPr>
                <w:rFonts w:cs="Times New Roman"/>
                <w:b/>
                <w:noProof/>
                <w:sz w:val="20"/>
                <w:szCs w:val="20"/>
              </w:rPr>
            </w:pPr>
            <w:r w:rsidRPr="007B6264">
              <w:rPr>
                <w:rFonts w:cs="Times New Roman"/>
                <w:b/>
                <w:noProof/>
                <w:sz w:val="20"/>
                <w:szCs w:val="20"/>
                <w:u w:val="single"/>
              </w:rPr>
              <w:t>Sihtväärtus (2029)</w:t>
            </w:r>
          </w:p>
        </w:tc>
        <w:tc>
          <w:tcPr>
            <w:tcW w:w="464" w:type="pct"/>
            <w:shd w:val="clear" w:color="auto" w:fill="auto"/>
          </w:tcPr>
          <w:p w14:paraId="17724ECE"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Sihtväärtuse mõõtühik</w:t>
            </w:r>
          </w:p>
        </w:tc>
        <w:tc>
          <w:tcPr>
            <w:tcW w:w="416" w:type="pct"/>
          </w:tcPr>
          <w:p w14:paraId="1745E145"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Andmete allikas</w:t>
            </w:r>
          </w:p>
        </w:tc>
        <w:tc>
          <w:tcPr>
            <w:tcW w:w="556" w:type="pct"/>
          </w:tcPr>
          <w:p w14:paraId="6EDFE2E3"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Märkused</w:t>
            </w:r>
          </w:p>
        </w:tc>
      </w:tr>
      <w:tr w:rsidR="0038360A" w14:paraId="579E439A" w14:textId="77777777" w:rsidTr="003436AA">
        <w:trPr>
          <w:trHeight w:val="398"/>
        </w:trPr>
        <w:tc>
          <w:tcPr>
            <w:tcW w:w="415" w:type="pct"/>
          </w:tcPr>
          <w:p w14:paraId="6BF3D22D"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03D2F333"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R.1.14</w:t>
            </w:r>
          </w:p>
        </w:tc>
        <w:tc>
          <w:tcPr>
            <w:tcW w:w="510" w:type="pct"/>
            <w:shd w:val="clear" w:color="auto" w:fill="auto"/>
          </w:tcPr>
          <w:p w14:paraId="4EC89FE7" w14:textId="2B3FEA23"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Euroopa Piiri- ja Rannikuvalve Ameti tehniliste seadmete reservis registreeritud seadmete arv</w:t>
            </w:r>
          </w:p>
        </w:tc>
        <w:tc>
          <w:tcPr>
            <w:tcW w:w="434" w:type="pct"/>
          </w:tcPr>
          <w:p w14:paraId="01AB397D"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00" w:type="pct"/>
          </w:tcPr>
          <w:p w14:paraId="20C91859" w14:textId="26802521"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5DB7E10E"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DC7801A" w14:textId="38D1CE86" w:rsidR="0038360A" w:rsidRPr="007B6264" w:rsidRDefault="007B6264" w:rsidP="007B6264">
            <w:pPr>
              <w:pStyle w:val="Text1"/>
              <w:ind w:left="0"/>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498A5DB4" w14:textId="13C5A2DA" w:rsidR="0038360A" w:rsidRPr="007B6264" w:rsidRDefault="00BD1841" w:rsidP="00435CE9">
            <w:pPr>
              <w:pStyle w:val="Text1"/>
              <w:ind w:left="0"/>
              <w:jc w:val="center"/>
              <w:rPr>
                <w:rFonts w:eastAsia="Calibri" w:cs="Times New Roman"/>
                <w:noProof/>
                <w:sz w:val="20"/>
                <w:szCs w:val="20"/>
                <w:lang w:eastAsia="en-GB"/>
              </w:rPr>
            </w:pPr>
            <w:ins w:id="347" w:author="Aivi Kuivonen" w:date="2025-07-07T15:01:00Z">
              <w:r>
                <w:rPr>
                  <w:rFonts w:eastAsia="Calibri" w:cs="Times New Roman"/>
                  <w:noProof/>
                  <w:sz w:val="20"/>
                  <w:szCs w:val="20"/>
                  <w:lang w:eastAsia="en-GB"/>
                </w:rPr>
                <w:t>63</w:t>
              </w:r>
            </w:ins>
            <w:del w:id="348" w:author="Aivi Kuivonen" w:date="2025-07-07T15:01:00Z">
              <w:r w:rsidR="0060030B" w:rsidDel="00BD1841">
                <w:rPr>
                  <w:rFonts w:eastAsia="Calibri" w:cs="Times New Roman"/>
                  <w:noProof/>
                  <w:sz w:val="20"/>
                  <w:szCs w:val="20"/>
                  <w:lang w:eastAsia="en-GB"/>
                </w:rPr>
                <w:delText>43</w:delText>
              </w:r>
            </w:del>
          </w:p>
        </w:tc>
        <w:tc>
          <w:tcPr>
            <w:tcW w:w="464" w:type="pct"/>
            <w:shd w:val="clear" w:color="auto" w:fill="auto"/>
          </w:tcPr>
          <w:p w14:paraId="5C39B0AF" w14:textId="77777777" w:rsidR="0038360A" w:rsidRPr="007B6264" w:rsidRDefault="0038360A"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2C3C11CD" w14:textId="17ED2320" w:rsidR="0038360A" w:rsidRPr="007B6264" w:rsidRDefault="0038360A" w:rsidP="00435CE9">
            <w:pPr>
              <w:rPr>
                <w:noProof/>
                <w:sz w:val="20"/>
              </w:rPr>
            </w:pPr>
            <w:r w:rsidRPr="007B6264">
              <w:rPr>
                <w:noProof/>
                <w:sz w:val="20"/>
              </w:rPr>
              <w:t>Projektide aruanded</w:t>
            </w:r>
          </w:p>
        </w:tc>
        <w:tc>
          <w:tcPr>
            <w:tcW w:w="556" w:type="pct"/>
          </w:tcPr>
          <w:p w14:paraId="325DE81C" w14:textId="2CEEF3F0" w:rsidR="0038360A" w:rsidRPr="007B6264" w:rsidRDefault="0060030B" w:rsidP="00A750A9">
            <w:pPr>
              <w:jc w:val="left"/>
              <w:rPr>
                <w:noProof/>
                <w:sz w:val="20"/>
              </w:rPr>
            </w:pPr>
            <w:r>
              <w:rPr>
                <w:noProof/>
                <w:sz w:val="20"/>
              </w:rPr>
              <w:t xml:space="preserve">4 mobiilset seirelahendust, </w:t>
            </w:r>
            <w:r w:rsidR="0038360A" w:rsidRPr="007B6264">
              <w:rPr>
                <w:noProof/>
                <w:sz w:val="20"/>
              </w:rPr>
              <w:t>2</w:t>
            </w:r>
            <w:r w:rsidR="00F644FC" w:rsidRPr="007B6264">
              <w:rPr>
                <w:noProof/>
                <w:sz w:val="20"/>
              </w:rPr>
              <w:t>6</w:t>
            </w:r>
            <w:r w:rsidR="00AB70E1">
              <w:rPr>
                <w:noProof/>
                <w:sz w:val="20"/>
              </w:rPr>
              <w:t> </w:t>
            </w:r>
            <w:r w:rsidR="00733632" w:rsidRPr="007B6264">
              <w:rPr>
                <w:noProof/>
                <w:sz w:val="20"/>
              </w:rPr>
              <w:t>mehitamata õhusõidukit</w:t>
            </w:r>
            <w:r w:rsidR="0038360A" w:rsidRPr="007B6264">
              <w:rPr>
                <w:noProof/>
                <w:sz w:val="20"/>
              </w:rPr>
              <w:t xml:space="preserve"> ja </w:t>
            </w:r>
            <w:r>
              <w:rPr>
                <w:noProof/>
                <w:sz w:val="20"/>
              </w:rPr>
              <w:t>3</w:t>
            </w:r>
            <w:r w:rsidR="003E5833" w:rsidRPr="007B6264">
              <w:rPr>
                <w:noProof/>
                <w:sz w:val="20"/>
              </w:rPr>
              <w:t>3</w:t>
            </w:r>
            <w:r w:rsidR="0038360A" w:rsidRPr="007B6264">
              <w:rPr>
                <w:noProof/>
                <w:sz w:val="20"/>
              </w:rPr>
              <w:t xml:space="preserve"> maismaasõidukit</w:t>
            </w:r>
          </w:p>
        </w:tc>
      </w:tr>
      <w:tr w:rsidR="0038360A" w14:paraId="462D63BA" w14:textId="77777777" w:rsidTr="003436AA">
        <w:trPr>
          <w:trHeight w:val="398"/>
        </w:trPr>
        <w:tc>
          <w:tcPr>
            <w:tcW w:w="415" w:type="pct"/>
          </w:tcPr>
          <w:p w14:paraId="6D944515"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6C2B242C"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R.1.15</w:t>
            </w:r>
          </w:p>
        </w:tc>
        <w:tc>
          <w:tcPr>
            <w:tcW w:w="510" w:type="pct"/>
            <w:shd w:val="clear" w:color="auto" w:fill="auto"/>
          </w:tcPr>
          <w:p w14:paraId="4E179B67" w14:textId="5B60A951"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 xml:space="preserve">Euroopa Piiri- ja Rannikuvalve Ameti käsutusse </w:t>
            </w:r>
            <w:r w:rsidRPr="007B6264">
              <w:rPr>
                <w:rFonts w:eastAsia="Calibri" w:cs="Times New Roman"/>
                <w:noProof/>
                <w:sz w:val="20"/>
                <w:szCs w:val="20"/>
                <w:lang w:eastAsia="en-GB"/>
              </w:rPr>
              <w:lastRenderedPageBreak/>
              <w:t>antud seadmete arv</w:t>
            </w:r>
          </w:p>
        </w:tc>
        <w:tc>
          <w:tcPr>
            <w:tcW w:w="434" w:type="pct"/>
          </w:tcPr>
          <w:p w14:paraId="7AB19C26"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lastRenderedPageBreak/>
              <w:t>Absoluutarv</w:t>
            </w:r>
          </w:p>
        </w:tc>
        <w:tc>
          <w:tcPr>
            <w:tcW w:w="400" w:type="pct"/>
          </w:tcPr>
          <w:p w14:paraId="0AC066ED" w14:textId="1252E420"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12395529"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3C84CF2D" w14:textId="2AE95D3F" w:rsidR="0038360A" w:rsidRPr="007B6264" w:rsidRDefault="007B6264"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4E0CBD8D" w14:textId="78C489F9" w:rsidR="0038360A" w:rsidRPr="007B6264" w:rsidRDefault="00BD1841" w:rsidP="00435CE9">
            <w:pPr>
              <w:pStyle w:val="Text1"/>
              <w:ind w:left="0"/>
              <w:jc w:val="center"/>
              <w:rPr>
                <w:rFonts w:eastAsia="Calibri" w:cs="Times New Roman"/>
                <w:noProof/>
                <w:sz w:val="20"/>
                <w:szCs w:val="20"/>
                <w:lang w:eastAsia="en-GB"/>
              </w:rPr>
            </w:pPr>
            <w:ins w:id="349" w:author="Aivi Kuivonen" w:date="2025-07-07T15:01:00Z">
              <w:r>
                <w:rPr>
                  <w:rFonts w:eastAsia="Calibri" w:cs="Times New Roman"/>
                  <w:noProof/>
                  <w:sz w:val="20"/>
                  <w:szCs w:val="20"/>
                  <w:lang w:eastAsia="en-GB"/>
                </w:rPr>
                <w:t>63</w:t>
              </w:r>
            </w:ins>
            <w:del w:id="350" w:author="Aivi Kuivonen" w:date="2025-07-07T15:01:00Z">
              <w:r w:rsidR="0060030B" w:rsidDel="00BD1841">
                <w:rPr>
                  <w:rFonts w:eastAsia="Calibri" w:cs="Times New Roman"/>
                  <w:noProof/>
                  <w:sz w:val="20"/>
                  <w:szCs w:val="20"/>
                  <w:lang w:eastAsia="en-GB"/>
                </w:rPr>
                <w:delText>43</w:delText>
              </w:r>
            </w:del>
          </w:p>
        </w:tc>
        <w:tc>
          <w:tcPr>
            <w:tcW w:w="464" w:type="pct"/>
            <w:shd w:val="clear" w:color="auto" w:fill="auto"/>
          </w:tcPr>
          <w:p w14:paraId="59D099A5" w14:textId="4D3DF490" w:rsidR="0038360A" w:rsidRPr="007B6264" w:rsidRDefault="00F644FC"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32A33D76" w14:textId="16D4B9AC" w:rsidR="0038360A" w:rsidRPr="007B6264" w:rsidRDefault="00F644FC" w:rsidP="00435CE9">
            <w:pPr>
              <w:rPr>
                <w:noProof/>
                <w:sz w:val="20"/>
              </w:rPr>
            </w:pPr>
            <w:r w:rsidRPr="007B6264">
              <w:rPr>
                <w:noProof/>
                <w:sz w:val="20"/>
              </w:rPr>
              <w:t>Projektide aruanded, lepingud</w:t>
            </w:r>
          </w:p>
        </w:tc>
        <w:tc>
          <w:tcPr>
            <w:tcW w:w="556" w:type="pct"/>
          </w:tcPr>
          <w:p w14:paraId="3B79AEA2" w14:textId="79B76816" w:rsidR="0038360A" w:rsidRPr="007B6264" w:rsidRDefault="0060030B" w:rsidP="00A750A9">
            <w:pPr>
              <w:jc w:val="left"/>
              <w:rPr>
                <w:noProof/>
                <w:sz w:val="20"/>
              </w:rPr>
            </w:pPr>
            <w:r>
              <w:rPr>
                <w:noProof/>
                <w:sz w:val="20"/>
              </w:rPr>
              <w:t xml:space="preserve">4 mobiilset seirelahendust, </w:t>
            </w:r>
            <w:r w:rsidR="007B6264" w:rsidRPr="007B6264">
              <w:rPr>
                <w:noProof/>
                <w:sz w:val="20"/>
              </w:rPr>
              <w:t>26</w:t>
            </w:r>
            <w:r w:rsidR="00AB70E1">
              <w:rPr>
                <w:noProof/>
                <w:sz w:val="20"/>
              </w:rPr>
              <w:t> </w:t>
            </w:r>
            <w:r w:rsidR="007B6264" w:rsidRPr="007B6264">
              <w:rPr>
                <w:noProof/>
                <w:sz w:val="20"/>
              </w:rPr>
              <w:t xml:space="preserve">mehitamata </w:t>
            </w:r>
            <w:r w:rsidR="007B6264" w:rsidRPr="007B6264">
              <w:rPr>
                <w:noProof/>
                <w:sz w:val="20"/>
              </w:rPr>
              <w:lastRenderedPageBreak/>
              <w:t xml:space="preserve">õhusõidukit ja </w:t>
            </w:r>
            <w:r>
              <w:rPr>
                <w:noProof/>
                <w:sz w:val="20"/>
              </w:rPr>
              <w:t>3</w:t>
            </w:r>
            <w:r w:rsidR="007B6264" w:rsidRPr="007B6264">
              <w:rPr>
                <w:noProof/>
                <w:sz w:val="20"/>
              </w:rPr>
              <w:t>3 maismaasõidukit</w:t>
            </w:r>
          </w:p>
        </w:tc>
      </w:tr>
      <w:tr w:rsidR="0038360A" w14:paraId="1E5980D0" w14:textId="77777777" w:rsidTr="003436AA">
        <w:trPr>
          <w:trHeight w:val="398"/>
        </w:trPr>
        <w:tc>
          <w:tcPr>
            <w:tcW w:w="415" w:type="pct"/>
          </w:tcPr>
          <w:p w14:paraId="5657BF78" w14:textId="57EBB12D" w:rsidR="0038360A" w:rsidRPr="007B6264" w:rsidRDefault="00D9256B"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lastRenderedPageBreak/>
              <w:t>SO1</w:t>
            </w:r>
          </w:p>
        </w:tc>
        <w:tc>
          <w:tcPr>
            <w:tcW w:w="464" w:type="pct"/>
          </w:tcPr>
          <w:p w14:paraId="7F5943D1"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R.1.16</w:t>
            </w:r>
          </w:p>
        </w:tc>
        <w:tc>
          <w:tcPr>
            <w:tcW w:w="510" w:type="pct"/>
            <w:shd w:val="clear" w:color="auto" w:fill="auto"/>
          </w:tcPr>
          <w:p w14:paraId="1E8BB857" w14:textId="77777777"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Riiklike ametiasutuste poolt EUROSURi riikliku koordinatsioonikeskusega algatatud/tõhustatud koostöövormide arv</w:t>
            </w:r>
          </w:p>
        </w:tc>
        <w:tc>
          <w:tcPr>
            <w:tcW w:w="434" w:type="pct"/>
          </w:tcPr>
          <w:p w14:paraId="712BAE8E" w14:textId="669F18AE" w:rsidR="0038360A" w:rsidRPr="007B6264" w:rsidRDefault="00F644FC"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00" w:type="pct"/>
          </w:tcPr>
          <w:p w14:paraId="33D46C55" w14:textId="4E8F6A55"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774CBE56" w14:textId="4E1F33DE" w:rsidR="0038360A" w:rsidRPr="007B6264" w:rsidRDefault="00F644FC"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62ED1B1" w14:textId="036B7E33"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5D2F553B" w14:textId="3C698A34" w:rsidR="0038360A" w:rsidRPr="007B6264" w:rsidRDefault="007B6264" w:rsidP="00435CE9">
            <w:pPr>
              <w:pStyle w:val="Text1"/>
              <w:ind w:left="0"/>
              <w:jc w:val="center"/>
              <w:rPr>
                <w:rFonts w:eastAsia="Calibri" w:cs="Times New Roman"/>
                <w:noProof/>
                <w:sz w:val="20"/>
                <w:szCs w:val="20"/>
                <w:lang w:eastAsia="en-GB"/>
              </w:rPr>
            </w:pPr>
            <w:r>
              <w:rPr>
                <w:rFonts w:eastAsia="Calibri" w:cs="Times New Roman"/>
                <w:noProof/>
                <w:sz w:val="20"/>
                <w:szCs w:val="20"/>
                <w:lang w:eastAsia="en-GB"/>
              </w:rPr>
              <w:t>0</w:t>
            </w:r>
          </w:p>
        </w:tc>
        <w:tc>
          <w:tcPr>
            <w:tcW w:w="464" w:type="pct"/>
            <w:shd w:val="clear" w:color="auto" w:fill="auto"/>
          </w:tcPr>
          <w:p w14:paraId="7BE5A1C8" w14:textId="19C05B1A" w:rsidR="0038360A" w:rsidRPr="007B6264" w:rsidRDefault="00F644FC"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w:t>
            </w:r>
            <w:r w:rsidR="006E1482">
              <w:rPr>
                <w:rFonts w:eastAsia="Calibri" w:cs="Times New Roman"/>
                <w:noProof/>
                <w:sz w:val="20"/>
                <w:szCs w:val="20"/>
                <w:lang w:eastAsia="en-GB"/>
              </w:rPr>
              <w:t>rv</w:t>
            </w:r>
          </w:p>
        </w:tc>
        <w:tc>
          <w:tcPr>
            <w:tcW w:w="416" w:type="pct"/>
          </w:tcPr>
          <w:p w14:paraId="337C5E55" w14:textId="082E464D" w:rsidR="0038360A" w:rsidRPr="007B6264" w:rsidRDefault="0067773E" w:rsidP="00435CE9">
            <w:pPr>
              <w:rPr>
                <w:noProof/>
                <w:sz w:val="20"/>
              </w:rPr>
            </w:pPr>
            <w:r>
              <w:rPr>
                <w:noProof/>
                <w:sz w:val="20"/>
              </w:rPr>
              <w:t>Ei kohaldu</w:t>
            </w:r>
          </w:p>
        </w:tc>
        <w:tc>
          <w:tcPr>
            <w:tcW w:w="556" w:type="pct"/>
          </w:tcPr>
          <w:p w14:paraId="453BB347" w14:textId="47896BF3" w:rsidR="0038360A" w:rsidRPr="007B6264" w:rsidRDefault="00F644FC" w:rsidP="0067773E">
            <w:pPr>
              <w:jc w:val="left"/>
              <w:rPr>
                <w:noProof/>
                <w:sz w:val="20"/>
              </w:rPr>
            </w:pPr>
            <w:r w:rsidRPr="007B6264">
              <w:rPr>
                <w:noProof/>
                <w:sz w:val="20"/>
              </w:rPr>
              <w:t>Ei plaani projekte</w:t>
            </w:r>
          </w:p>
        </w:tc>
      </w:tr>
      <w:tr w:rsidR="0038360A" w14:paraId="301F38B7" w14:textId="77777777" w:rsidTr="003436AA">
        <w:trPr>
          <w:trHeight w:val="398"/>
        </w:trPr>
        <w:tc>
          <w:tcPr>
            <w:tcW w:w="415" w:type="pct"/>
          </w:tcPr>
          <w:p w14:paraId="6AAF731E" w14:textId="52586745" w:rsidR="0038360A" w:rsidRPr="007B6264" w:rsidRDefault="00D9256B"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67E031A5"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R.1.17</w:t>
            </w:r>
          </w:p>
        </w:tc>
        <w:tc>
          <w:tcPr>
            <w:tcW w:w="510" w:type="pct"/>
            <w:shd w:val="clear" w:color="auto" w:fill="auto"/>
          </w:tcPr>
          <w:p w14:paraId="1EDD686D" w14:textId="77777777" w:rsidR="0038360A" w:rsidRPr="007B6264" w:rsidRDefault="0038360A" w:rsidP="0067773E">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Automaatse piirikontrolli süsteemide ja e-väravate kaudu toimunud piiriületuste arv</w:t>
            </w:r>
          </w:p>
        </w:tc>
        <w:tc>
          <w:tcPr>
            <w:tcW w:w="434" w:type="pct"/>
          </w:tcPr>
          <w:p w14:paraId="2EFBDD23" w14:textId="1A8573E9" w:rsidR="0038360A" w:rsidRPr="007B6264" w:rsidRDefault="0067773E" w:rsidP="00435CE9">
            <w:pPr>
              <w:pStyle w:val="Text1"/>
              <w:ind w:left="0"/>
              <w:rPr>
                <w:rFonts w:eastAsia="Calibri" w:cs="Times New Roman"/>
                <w:noProof/>
                <w:sz w:val="20"/>
                <w:szCs w:val="20"/>
                <w:lang w:eastAsia="en-GB"/>
              </w:rPr>
            </w:pPr>
            <w:r>
              <w:rPr>
                <w:rFonts w:eastAsia="Calibri" w:cs="Times New Roman"/>
                <w:noProof/>
                <w:sz w:val="20"/>
                <w:szCs w:val="20"/>
                <w:lang w:eastAsia="en-GB"/>
              </w:rPr>
              <w:t>Absoluutarv</w:t>
            </w:r>
          </w:p>
        </w:tc>
        <w:tc>
          <w:tcPr>
            <w:tcW w:w="400" w:type="pct"/>
          </w:tcPr>
          <w:p w14:paraId="0F5F62C2" w14:textId="001F6BA0" w:rsidR="0038360A" w:rsidRPr="007B6264" w:rsidRDefault="0067773E"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595C5430" w14:textId="7F3FF68C"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4616999E" w14:textId="108CA145"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6C10169E" w14:textId="4B58B4F6"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2 200 000</w:t>
            </w:r>
          </w:p>
        </w:tc>
        <w:tc>
          <w:tcPr>
            <w:tcW w:w="464" w:type="pct"/>
            <w:shd w:val="clear" w:color="auto" w:fill="auto"/>
          </w:tcPr>
          <w:p w14:paraId="40408B88" w14:textId="3F999B72"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w:t>
            </w:r>
            <w:r w:rsidR="002132BB" w:rsidRPr="007B6264">
              <w:rPr>
                <w:rFonts w:eastAsia="Calibri" w:cs="Times New Roman"/>
                <w:noProof/>
                <w:sz w:val="20"/>
                <w:szCs w:val="20"/>
                <w:lang w:eastAsia="en-GB"/>
              </w:rPr>
              <w:t>luutarv</w:t>
            </w:r>
          </w:p>
        </w:tc>
        <w:tc>
          <w:tcPr>
            <w:tcW w:w="416" w:type="pct"/>
          </w:tcPr>
          <w:p w14:paraId="0735BC0C" w14:textId="13D31EBF" w:rsidR="0038360A" w:rsidRPr="007B6264" w:rsidRDefault="00FD6B05" w:rsidP="00435CE9">
            <w:pPr>
              <w:rPr>
                <w:noProof/>
                <w:sz w:val="20"/>
              </w:rPr>
            </w:pPr>
            <w:r w:rsidRPr="007B6264">
              <w:rPr>
                <w:noProof/>
                <w:sz w:val="20"/>
              </w:rPr>
              <w:t>ALIS</w:t>
            </w:r>
          </w:p>
        </w:tc>
        <w:tc>
          <w:tcPr>
            <w:tcW w:w="556" w:type="pct"/>
          </w:tcPr>
          <w:p w14:paraId="337BD175" w14:textId="142BBD2A" w:rsidR="0038360A" w:rsidRPr="007B6264" w:rsidRDefault="0067773E" w:rsidP="00435CE9">
            <w:pPr>
              <w:rPr>
                <w:noProof/>
                <w:sz w:val="20"/>
              </w:rPr>
            </w:pPr>
            <w:r>
              <w:rPr>
                <w:noProof/>
                <w:sz w:val="20"/>
              </w:rPr>
              <w:t>PPA prognoosi kohase</w:t>
            </w:r>
            <w:r w:rsidR="007D768E">
              <w:rPr>
                <w:noProof/>
                <w:sz w:val="20"/>
              </w:rPr>
              <w:t>l</w:t>
            </w:r>
            <w:r>
              <w:rPr>
                <w:noProof/>
                <w:sz w:val="20"/>
              </w:rPr>
              <w:t xml:space="preserve">t </w:t>
            </w:r>
            <w:r w:rsidR="007D768E">
              <w:rPr>
                <w:noProof/>
                <w:sz w:val="20"/>
              </w:rPr>
              <w:t xml:space="preserve">toimub </w:t>
            </w:r>
            <w:r>
              <w:rPr>
                <w:noProof/>
                <w:sz w:val="20"/>
              </w:rPr>
              <w:t>40% piir</w:t>
            </w:r>
            <w:r w:rsidR="007D768E">
              <w:rPr>
                <w:noProof/>
                <w:sz w:val="20"/>
              </w:rPr>
              <w:t>i</w:t>
            </w:r>
            <w:r>
              <w:rPr>
                <w:noProof/>
                <w:sz w:val="20"/>
              </w:rPr>
              <w:t>ületuste</w:t>
            </w:r>
            <w:r w:rsidR="007D768E">
              <w:rPr>
                <w:noProof/>
                <w:sz w:val="20"/>
              </w:rPr>
              <w:t>st</w:t>
            </w:r>
            <w:r>
              <w:rPr>
                <w:noProof/>
                <w:sz w:val="20"/>
              </w:rPr>
              <w:t xml:space="preserve"> e-väravate kaudu</w:t>
            </w:r>
          </w:p>
        </w:tc>
      </w:tr>
      <w:tr w:rsidR="0038360A" w14:paraId="40555BC8" w14:textId="77777777" w:rsidTr="003436AA">
        <w:trPr>
          <w:trHeight w:val="398"/>
        </w:trPr>
        <w:tc>
          <w:tcPr>
            <w:tcW w:w="415" w:type="pct"/>
          </w:tcPr>
          <w:p w14:paraId="38CF9BB3" w14:textId="50B4E308" w:rsidR="0038360A" w:rsidRPr="007B6264" w:rsidRDefault="00D9256B" w:rsidP="00435CE9">
            <w:pPr>
              <w:pStyle w:val="Text1"/>
              <w:ind w:left="0"/>
              <w:rPr>
                <w:rFonts w:cs="Times New Roman"/>
                <w:noProof/>
                <w:sz w:val="20"/>
                <w:szCs w:val="20"/>
              </w:rPr>
            </w:pPr>
            <w:r w:rsidRPr="007B6264">
              <w:rPr>
                <w:rFonts w:cs="Times New Roman"/>
                <w:noProof/>
                <w:sz w:val="20"/>
                <w:szCs w:val="20"/>
              </w:rPr>
              <w:t>SO1</w:t>
            </w:r>
          </w:p>
        </w:tc>
        <w:tc>
          <w:tcPr>
            <w:tcW w:w="464" w:type="pct"/>
          </w:tcPr>
          <w:p w14:paraId="0F94E5FE"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R.1.18</w:t>
            </w:r>
          </w:p>
        </w:tc>
        <w:tc>
          <w:tcPr>
            <w:tcW w:w="510" w:type="pct"/>
            <w:shd w:val="clear" w:color="auto" w:fill="auto"/>
          </w:tcPr>
          <w:p w14:paraId="5E47EB15" w14:textId="6CCCDCAB" w:rsidR="0038360A" w:rsidRPr="007B6264" w:rsidRDefault="0038360A" w:rsidP="0067773E">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 xml:space="preserve">Piirihalduse valdkonnas läbi viidud Schengeni hindamiste ja haavatavuse hindamiste tulemusel esitatud </w:t>
            </w:r>
            <w:r w:rsidR="00227FDB">
              <w:rPr>
                <w:rFonts w:eastAsia="Calibri" w:cs="Times New Roman"/>
                <w:noProof/>
                <w:sz w:val="20"/>
                <w:szCs w:val="20"/>
                <w:lang w:eastAsia="en-GB"/>
              </w:rPr>
              <w:t xml:space="preserve">nende </w:t>
            </w:r>
            <w:r w:rsidRPr="007B6264">
              <w:rPr>
                <w:rFonts w:eastAsia="Calibri" w:cs="Times New Roman"/>
                <w:noProof/>
                <w:sz w:val="20"/>
                <w:szCs w:val="20"/>
                <w:lang w:eastAsia="en-GB"/>
              </w:rPr>
              <w:t>soovituste arv, mida on arvesse võetud</w:t>
            </w:r>
          </w:p>
        </w:tc>
        <w:tc>
          <w:tcPr>
            <w:tcW w:w="434" w:type="pct"/>
          </w:tcPr>
          <w:p w14:paraId="08126C1C"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Absoluutarv</w:t>
            </w:r>
          </w:p>
        </w:tc>
        <w:tc>
          <w:tcPr>
            <w:tcW w:w="400" w:type="pct"/>
          </w:tcPr>
          <w:p w14:paraId="45CA1BBA"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0</w:t>
            </w:r>
          </w:p>
        </w:tc>
        <w:tc>
          <w:tcPr>
            <w:tcW w:w="556" w:type="pct"/>
          </w:tcPr>
          <w:p w14:paraId="75969931" w14:textId="642284DA"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2D7FD8D9" w14:textId="740BC8E5"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1CAED3FA" w14:textId="55DCE5C3"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100%</w:t>
            </w:r>
          </w:p>
        </w:tc>
        <w:tc>
          <w:tcPr>
            <w:tcW w:w="464" w:type="pct"/>
            <w:shd w:val="clear" w:color="auto" w:fill="auto"/>
          </w:tcPr>
          <w:p w14:paraId="7A06DACF" w14:textId="4185EDBF"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Os</w:t>
            </w:r>
            <w:r w:rsidR="0067773E">
              <w:rPr>
                <w:rFonts w:eastAsia="Calibri" w:cs="Times New Roman"/>
                <w:noProof/>
                <w:sz w:val="20"/>
                <w:szCs w:val="20"/>
                <w:lang w:eastAsia="en-GB"/>
              </w:rPr>
              <w:t>akaal</w:t>
            </w:r>
          </w:p>
        </w:tc>
        <w:tc>
          <w:tcPr>
            <w:tcW w:w="416" w:type="pct"/>
          </w:tcPr>
          <w:p w14:paraId="740531DB" w14:textId="69FC426D" w:rsidR="0038360A" w:rsidRPr="007B6264" w:rsidRDefault="00FD6B05" w:rsidP="0067773E">
            <w:pPr>
              <w:jc w:val="left"/>
              <w:rPr>
                <w:noProof/>
                <w:sz w:val="20"/>
              </w:rPr>
            </w:pPr>
            <w:r w:rsidRPr="007B6264">
              <w:rPr>
                <w:noProof/>
                <w:sz w:val="20"/>
              </w:rPr>
              <w:t xml:space="preserve">Schengeni hindamiste ja haavatavuse hindamiste </w:t>
            </w:r>
            <w:r w:rsidR="0067773E">
              <w:rPr>
                <w:noProof/>
                <w:sz w:val="20"/>
              </w:rPr>
              <w:t>soovitused</w:t>
            </w:r>
          </w:p>
        </w:tc>
        <w:tc>
          <w:tcPr>
            <w:tcW w:w="556" w:type="pct"/>
          </w:tcPr>
          <w:p w14:paraId="065685BD" w14:textId="5464E20D" w:rsidR="0038360A" w:rsidRPr="007B6264" w:rsidRDefault="00FD6B05" w:rsidP="00435CE9">
            <w:pPr>
              <w:rPr>
                <w:noProof/>
                <w:sz w:val="20"/>
              </w:rPr>
            </w:pPr>
            <w:r w:rsidRPr="007B6264">
              <w:rPr>
                <w:noProof/>
                <w:sz w:val="20"/>
              </w:rPr>
              <w:t>Hindamiste tulevikusoovituste täitmiseks kasutatakse enamjaolt riigieelarvet</w:t>
            </w:r>
            <w:ins w:id="351" w:author="Aivi Kuivonen" w:date="2025-07-07T15:02:00Z">
              <w:r w:rsidR="00BD1841">
                <w:rPr>
                  <w:noProof/>
                  <w:sz w:val="20"/>
                </w:rPr>
                <w:t xml:space="preserve">. </w:t>
              </w:r>
              <w:r w:rsidR="00BD1841" w:rsidRPr="00857BD8">
                <w:rPr>
                  <w:noProof/>
                  <w:sz w:val="20"/>
                </w:rPr>
                <w:t>BMVI panustab 1</w:t>
              </w:r>
            </w:ins>
            <w:ins w:id="352" w:author="Aivi Kuivonen" w:date="2025-07-10T11:41:00Z">
              <w:r w:rsidR="00857BD8">
                <w:rPr>
                  <w:noProof/>
                  <w:sz w:val="20"/>
                </w:rPr>
                <w:t>1</w:t>
              </w:r>
            </w:ins>
            <w:ins w:id="353" w:author="Aivi Kuivonen" w:date="2025-07-07T15:02:00Z">
              <w:r w:rsidR="00BD1841" w:rsidRPr="00857BD8">
                <w:rPr>
                  <w:noProof/>
                  <w:sz w:val="20"/>
                </w:rPr>
                <w:t xml:space="preserve"> soovituse täitmisesse (nr 18, 19, 21, 22, 27, 28, 30, 79,</w:t>
              </w:r>
            </w:ins>
            <w:ins w:id="354" w:author="Aivi Kuivonen" w:date="2025-07-10T11:41:00Z">
              <w:r w:rsidR="00857BD8">
                <w:rPr>
                  <w:noProof/>
                  <w:sz w:val="20"/>
                </w:rPr>
                <w:t xml:space="preserve"> 80, </w:t>
              </w:r>
            </w:ins>
            <w:ins w:id="355" w:author="Aivi Kuivonen" w:date="2025-07-07T15:02:00Z">
              <w:r w:rsidR="00BD1841" w:rsidRPr="00857BD8">
                <w:rPr>
                  <w:noProof/>
                  <w:sz w:val="20"/>
                </w:rPr>
                <w:t>86, 87)</w:t>
              </w:r>
            </w:ins>
          </w:p>
        </w:tc>
      </w:tr>
      <w:tr w:rsidR="0038360A" w14:paraId="745718A3" w14:textId="77777777" w:rsidTr="003436AA">
        <w:trPr>
          <w:trHeight w:val="398"/>
        </w:trPr>
        <w:tc>
          <w:tcPr>
            <w:tcW w:w="415" w:type="pct"/>
          </w:tcPr>
          <w:p w14:paraId="25AEE35F" w14:textId="72D049E8" w:rsidR="0038360A" w:rsidRPr="007B6264" w:rsidRDefault="00D9256B" w:rsidP="00435CE9">
            <w:pPr>
              <w:pStyle w:val="Text1"/>
              <w:ind w:left="0"/>
              <w:rPr>
                <w:rFonts w:cs="Times New Roman"/>
                <w:noProof/>
                <w:sz w:val="20"/>
                <w:szCs w:val="20"/>
              </w:rPr>
            </w:pPr>
            <w:r w:rsidRPr="007B6264">
              <w:rPr>
                <w:rFonts w:cs="Times New Roman"/>
                <w:noProof/>
                <w:sz w:val="20"/>
                <w:szCs w:val="20"/>
              </w:rPr>
              <w:lastRenderedPageBreak/>
              <w:t>SO1</w:t>
            </w:r>
          </w:p>
        </w:tc>
        <w:tc>
          <w:tcPr>
            <w:tcW w:w="464" w:type="pct"/>
          </w:tcPr>
          <w:p w14:paraId="41557393"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R.1.19</w:t>
            </w:r>
          </w:p>
        </w:tc>
        <w:tc>
          <w:tcPr>
            <w:tcW w:w="510" w:type="pct"/>
            <w:shd w:val="clear" w:color="auto" w:fill="auto"/>
          </w:tcPr>
          <w:p w14:paraId="063FB3DC" w14:textId="4331A2C2" w:rsidR="0038360A" w:rsidRPr="007B6264" w:rsidRDefault="0038360A" w:rsidP="0067773E">
            <w:pPr>
              <w:pStyle w:val="Text1"/>
              <w:ind w:left="0"/>
              <w:jc w:val="left"/>
              <w:rPr>
                <w:rFonts w:cs="Times New Roman"/>
                <w:sz w:val="20"/>
                <w:szCs w:val="20"/>
              </w:rPr>
            </w:pPr>
            <w:r w:rsidRPr="007B6264">
              <w:rPr>
                <w:rFonts w:eastAsia="Calibri" w:cs="Times New Roman"/>
                <w:noProof/>
                <w:sz w:val="20"/>
                <w:szCs w:val="20"/>
                <w:lang w:eastAsia="en-GB"/>
              </w:rPr>
              <w:t>Nende osalejate arv, kes teatavad kolm kuud pärast koolitust, et nad kasutavad koolituse käigus omandatud oskusi ja pädevust</w:t>
            </w:r>
          </w:p>
        </w:tc>
        <w:tc>
          <w:tcPr>
            <w:tcW w:w="434" w:type="pct"/>
          </w:tcPr>
          <w:p w14:paraId="54E3B026" w14:textId="3E0957F0" w:rsidR="0038360A" w:rsidRPr="007B6264" w:rsidRDefault="0067773E" w:rsidP="00435CE9">
            <w:pPr>
              <w:pStyle w:val="Text1"/>
              <w:ind w:left="0"/>
              <w:rPr>
                <w:rFonts w:cs="Times New Roman"/>
                <w:noProof/>
                <w:sz w:val="20"/>
                <w:szCs w:val="20"/>
              </w:rPr>
            </w:pPr>
            <w:r>
              <w:rPr>
                <w:rFonts w:cs="Times New Roman"/>
                <w:noProof/>
                <w:sz w:val="20"/>
                <w:szCs w:val="20"/>
              </w:rPr>
              <w:t>Absoluutarv</w:t>
            </w:r>
          </w:p>
        </w:tc>
        <w:tc>
          <w:tcPr>
            <w:tcW w:w="400" w:type="pct"/>
          </w:tcPr>
          <w:p w14:paraId="3DE9889B" w14:textId="26B5DCA4" w:rsidR="0038360A" w:rsidRPr="007B6264" w:rsidRDefault="0067773E" w:rsidP="00435CE9">
            <w:pPr>
              <w:pStyle w:val="Text1"/>
              <w:ind w:left="0"/>
              <w:rPr>
                <w:rFonts w:cs="Times New Roman"/>
                <w:noProof/>
                <w:sz w:val="20"/>
                <w:szCs w:val="20"/>
              </w:rPr>
            </w:pPr>
            <w:r>
              <w:rPr>
                <w:rFonts w:cs="Times New Roman"/>
                <w:noProof/>
                <w:sz w:val="20"/>
                <w:szCs w:val="20"/>
              </w:rPr>
              <w:t>0</w:t>
            </w:r>
          </w:p>
        </w:tc>
        <w:tc>
          <w:tcPr>
            <w:tcW w:w="556" w:type="pct"/>
          </w:tcPr>
          <w:p w14:paraId="432A843D" w14:textId="69E55CF1"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1200182" w14:textId="415E05EB"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53E6C0E7" w14:textId="324B0907" w:rsidR="0038360A" w:rsidRPr="007B6264" w:rsidRDefault="00BD1841" w:rsidP="00435CE9">
            <w:pPr>
              <w:pStyle w:val="Text1"/>
              <w:ind w:left="0"/>
              <w:jc w:val="center"/>
              <w:rPr>
                <w:rFonts w:eastAsia="Calibri" w:cs="Times New Roman"/>
                <w:noProof/>
                <w:sz w:val="20"/>
                <w:szCs w:val="20"/>
                <w:lang w:eastAsia="en-GB"/>
              </w:rPr>
            </w:pPr>
            <w:ins w:id="356" w:author="Aivi Kuivonen" w:date="2025-07-07T15:03:00Z">
              <w:r>
                <w:rPr>
                  <w:rFonts w:eastAsia="Calibri" w:cs="Times New Roman"/>
                  <w:noProof/>
                  <w:sz w:val="20"/>
                  <w:szCs w:val="20"/>
                  <w:lang w:eastAsia="en-GB"/>
                </w:rPr>
                <w:t>540</w:t>
              </w:r>
            </w:ins>
            <w:del w:id="357" w:author="Aivi Kuivonen" w:date="2025-07-07T15:03:00Z">
              <w:r w:rsidR="00702D63" w:rsidDel="00BD1841">
                <w:rPr>
                  <w:rFonts w:eastAsia="Calibri" w:cs="Times New Roman"/>
                  <w:noProof/>
                  <w:sz w:val="20"/>
                  <w:szCs w:val="20"/>
                  <w:lang w:eastAsia="en-GB"/>
                </w:rPr>
                <w:delText xml:space="preserve"> 486</w:delText>
              </w:r>
            </w:del>
          </w:p>
        </w:tc>
        <w:tc>
          <w:tcPr>
            <w:tcW w:w="464" w:type="pct"/>
            <w:shd w:val="clear" w:color="auto" w:fill="auto"/>
          </w:tcPr>
          <w:p w14:paraId="56832E3D" w14:textId="5D46998E"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0191CF94" w14:textId="4487CE7D" w:rsidR="0038360A" w:rsidRPr="007B6264" w:rsidRDefault="00FD6B05" w:rsidP="00435CE9">
            <w:pPr>
              <w:rPr>
                <w:noProof/>
                <w:sz w:val="20"/>
              </w:rPr>
            </w:pPr>
            <w:r w:rsidRPr="007B6264">
              <w:rPr>
                <w:noProof/>
                <w:sz w:val="20"/>
              </w:rPr>
              <w:t>Projektide aruanded, osalejate nimekirjad</w:t>
            </w:r>
            <w:r w:rsidR="00AF2D62" w:rsidRPr="007B6264">
              <w:rPr>
                <w:noProof/>
                <w:sz w:val="20"/>
              </w:rPr>
              <w:t>, tagasisidelehed</w:t>
            </w:r>
          </w:p>
        </w:tc>
        <w:tc>
          <w:tcPr>
            <w:tcW w:w="556" w:type="pct"/>
          </w:tcPr>
          <w:p w14:paraId="51D50614" w14:textId="2D589725" w:rsidR="0038360A" w:rsidRPr="007B6264" w:rsidRDefault="0067773E" w:rsidP="00435CE9">
            <w:pPr>
              <w:rPr>
                <w:noProof/>
                <w:sz w:val="20"/>
              </w:rPr>
            </w:pPr>
            <w:r>
              <w:rPr>
                <w:noProof/>
                <w:sz w:val="20"/>
              </w:rPr>
              <w:t xml:space="preserve">Prognoos </w:t>
            </w:r>
            <w:r w:rsidR="00B97100">
              <w:rPr>
                <w:noProof/>
                <w:sz w:val="20"/>
              </w:rPr>
              <w:t xml:space="preserve">tehtud </w:t>
            </w:r>
            <w:r>
              <w:rPr>
                <w:noProof/>
                <w:sz w:val="20"/>
              </w:rPr>
              <w:t>varasemate projektide tagasiside alusel</w:t>
            </w:r>
          </w:p>
        </w:tc>
      </w:tr>
      <w:tr w:rsidR="0038360A" w14:paraId="33A88111" w14:textId="77777777" w:rsidTr="003436AA">
        <w:trPr>
          <w:trHeight w:val="398"/>
        </w:trPr>
        <w:tc>
          <w:tcPr>
            <w:tcW w:w="415" w:type="pct"/>
          </w:tcPr>
          <w:p w14:paraId="4C5915AF" w14:textId="7FAEA459" w:rsidR="0038360A" w:rsidRPr="007B6264" w:rsidRDefault="00D9256B" w:rsidP="00435CE9">
            <w:pPr>
              <w:pStyle w:val="Text1"/>
              <w:ind w:left="0"/>
              <w:rPr>
                <w:rFonts w:cs="Times New Roman"/>
                <w:noProof/>
                <w:sz w:val="20"/>
                <w:szCs w:val="20"/>
              </w:rPr>
            </w:pPr>
            <w:r w:rsidRPr="007B6264">
              <w:rPr>
                <w:rFonts w:cs="Times New Roman"/>
                <w:noProof/>
                <w:sz w:val="20"/>
                <w:szCs w:val="20"/>
              </w:rPr>
              <w:t>SO1</w:t>
            </w:r>
          </w:p>
        </w:tc>
        <w:tc>
          <w:tcPr>
            <w:tcW w:w="464" w:type="pct"/>
          </w:tcPr>
          <w:p w14:paraId="10A1A6C8"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R.1.20</w:t>
            </w:r>
          </w:p>
        </w:tc>
        <w:tc>
          <w:tcPr>
            <w:tcW w:w="510" w:type="pct"/>
            <w:shd w:val="clear" w:color="auto" w:fill="auto"/>
          </w:tcPr>
          <w:p w14:paraId="2487EFB8" w14:textId="360043B1" w:rsidR="0038360A" w:rsidRPr="007B6264" w:rsidRDefault="0038360A" w:rsidP="00435CE9">
            <w:pPr>
              <w:pStyle w:val="Text1"/>
              <w:ind w:left="0"/>
              <w:rPr>
                <w:rFonts w:cs="Times New Roman"/>
                <w:noProof/>
                <w:sz w:val="20"/>
                <w:szCs w:val="20"/>
              </w:rPr>
            </w:pPr>
            <w:r w:rsidRPr="007B6264">
              <w:rPr>
                <w:rFonts w:eastAsia="Calibri" w:cs="Times New Roman"/>
                <w:noProof/>
                <w:sz w:val="20"/>
                <w:szCs w:val="20"/>
                <w:lang w:eastAsia="en-GB"/>
              </w:rPr>
              <w:t>Piirivalveasutuste poolt sisenemiskeelu saanud isikute arv</w:t>
            </w:r>
          </w:p>
        </w:tc>
        <w:tc>
          <w:tcPr>
            <w:tcW w:w="434" w:type="pct"/>
          </w:tcPr>
          <w:p w14:paraId="0E042E01"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Absoluutarv</w:t>
            </w:r>
          </w:p>
        </w:tc>
        <w:tc>
          <w:tcPr>
            <w:tcW w:w="400" w:type="pct"/>
          </w:tcPr>
          <w:p w14:paraId="51658CC4" w14:textId="2624DFF2" w:rsidR="0038360A" w:rsidRPr="007B6264" w:rsidRDefault="0067773E" w:rsidP="00435CE9">
            <w:pPr>
              <w:pStyle w:val="Text1"/>
              <w:ind w:left="0"/>
              <w:rPr>
                <w:rFonts w:cs="Times New Roman"/>
                <w:noProof/>
                <w:sz w:val="20"/>
                <w:szCs w:val="20"/>
              </w:rPr>
            </w:pPr>
            <w:r>
              <w:rPr>
                <w:rFonts w:cs="Times New Roman"/>
                <w:noProof/>
                <w:sz w:val="20"/>
                <w:szCs w:val="20"/>
              </w:rPr>
              <w:t>0</w:t>
            </w:r>
          </w:p>
        </w:tc>
        <w:tc>
          <w:tcPr>
            <w:tcW w:w="556" w:type="pct"/>
          </w:tcPr>
          <w:p w14:paraId="3FD62214" w14:textId="7AED5060"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14E6422B" w14:textId="52BE6C6C"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60852A7C" w14:textId="3AAB302C"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12</w:t>
            </w:r>
            <w:r w:rsidR="0067773E">
              <w:rPr>
                <w:rFonts w:eastAsia="Calibri" w:cs="Times New Roman"/>
                <w:noProof/>
                <w:sz w:val="20"/>
                <w:szCs w:val="20"/>
                <w:lang w:eastAsia="en-GB"/>
              </w:rPr>
              <w:t> </w:t>
            </w:r>
            <w:r w:rsidRPr="007B6264">
              <w:rPr>
                <w:rFonts w:eastAsia="Calibri" w:cs="Times New Roman"/>
                <w:noProof/>
                <w:sz w:val="20"/>
                <w:szCs w:val="20"/>
                <w:lang w:eastAsia="en-GB"/>
              </w:rPr>
              <w:t>800</w:t>
            </w:r>
          </w:p>
        </w:tc>
        <w:tc>
          <w:tcPr>
            <w:tcW w:w="464" w:type="pct"/>
            <w:shd w:val="clear" w:color="auto" w:fill="auto"/>
          </w:tcPr>
          <w:p w14:paraId="6FBBC018" w14:textId="398CD1A1"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10C54BE3" w14:textId="5463E322" w:rsidR="0038360A" w:rsidRPr="007B6264" w:rsidRDefault="00FD6B05" w:rsidP="00435CE9">
            <w:pPr>
              <w:rPr>
                <w:noProof/>
                <w:sz w:val="20"/>
              </w:rPr>
            </w:pPr>
            <w:r w:rsidRPr="007B6264">
              <w:rPr>
                <w:noProof/>
                <w:sz w:val="20"/>
              </w:rPr>
              <w:t>ALIS</w:t>
            </w:r>
          </w:p>
        </w:tc>
        <w:tc>
          <w:tcPr>
            <w:tcW w:w="556" w:type="pct"/>
          </w:tcPr>
          <w:p w14:paraId="7BFCFDFB" w14:textId="57407204" w:rsidR="0038360A" w:rsidRPr="007B6264" w:rsidRDefault="00AF2D62" w:rsidP="00435CE9">
            <w:pPr>
              <w:rPr>
                <w:noProof/>
                <w:sz w:val="20"/>
              </w:rPr>
            </w:pPr>
            <w:r w:rsidRPr="007B6264">
              <w:rPr>
                <w:noProof/>
                <w:sz w:val="20"/>
              </w:rPr>
              <w:t xml:space="preserve">Üldine </w:t>
            </w:r>
            <w:r w:rsidR="00B97100">
              <w:rPr>
                <w:noProof/>
                <w:sz w:val="20"/>
              </w:rPr>
              <w:t>näitaja</w:t>
            </w:r>
            <w:r w:rsidRPr="007B6264">
              <w:rPr>
                <w:noProof/>
                <w:sz w:val="20"/>
              </w:rPr>
              <w:t>, mis ei ole otseselt seotud BMVI projektidega.</w:t>
            </w:r>
            <w:r w:rsidR="0067773E">
              <w:rPr>
                <w:noProof/>
                <w:sz w:val="20"/>
              </w:rPr>
              <w:t xml:space="preserve"> Prognoos tehtud 2018</w:t>
            </w:r>
            <w:r w:rsidR="00B97100">
              <w:rPr>
                <w:noProof/>
                <w:sz w:val="20"/>
              </w:rPr>
              <w:t>.–</w:t>
            </w:r>
            <w:r w:rsidR="0067773E">
              <w:rPr>
                <w:noProof/>
                <w:sz w:val="20"/>
              </w:rPr>
              <w:t>2019</w:t>
            </w:r>
            <w:r w:rsidR="00B97100">
              <w:rPr>
                <w:noProof/>
                <w:sz w:val="20"/>
              </w:rPr>
              <w:t>. aasta</w:t>
            </w:r>
            <w:r w:rsidR="0067773E">
              <w:rPr>
                <w:noProof/>
                <w:sz w:val="20"/>
              </w:rPr>
              <w:t xml:space="preserve"> statistika alusel</w:t>
            </w:r>
          </w:p>
        </w:tc>
      </w:tr>
    </w:tbl>
    <w:p w14:paraId="328ADE63" w14:textId="46B23DBE" w:rsidR="004144EB" w:rsidRPr="00307C19" w:rsidRDefault="000E6EF4">
      <w:pPr>
        <w:keepNext/>
        <w:spacing w:before="240" w:after="240"/>
        <w:rPr>
          <w:rFonts w:eastAsia="Times New Roman"/>
          <w:b/>
          <w:iCs/>
          <w:noProof/>
          <w:szCs w:val="24"/>
        </w:rPr>
      </w:pPr>
      <w:r w:rsidRPr="00307C19">
        <w:rPr>
          <w:rFonts w:eastAsia="Times New Roman"/>
          <w:b/>
          <w:iCs/>
          <w:noProof/>
          <w:szCs w:val="24"/>
        </w:rPr>
        <w:t>2.1.3</w:t>
      </w:r>
      <w:r w:rsidR="00307C19">
        <w:rPr>
          <w:rFonts w:eastAsia="Times New Roman"/>
          <w:b/>
          <w:iCs/>
          <w:noProof/>
          <w:szCs w:val="24"/>
        </w:rPr>
        <w:t>.</w:t>
      </w:r>
      <w:r w:rsidRPr="00307C19">
        <w:rPr>
          <w:rFonts w:eastAsia="Times New Roman"/>
          <w:b/>
          <w:iCs/>
          <w:noProof/>
          <w:szCs w:val="24"/>
        </w:rPr>
        <w:t xml:space="preserve"> </w:t>
      </w:r>
      <w:proofErr w:type="spellStart"/>
      <w:r w:rsidR="003C4215" w:rsidRPr="00307C19">
        <w:rPr>
          <w:b/>
        </w:rPr>
        <w:t>Programmile</w:t>
      </w:r>
      <w:proofErr w:type="spellEnd"/>
      <w:r w:rsidR="003C4215" w:rsidRPr="00307C19">
        <w:rPr>
          <w:b/>
        </w:rPr>
        <w:t xml:space="preserve"> </w:t>
      </w:r>
      <w:proofErr w:type="spellStart"/>
      <w:r w:rsidR="003C4215" w:rsidRPr="00307C19">
        <w:rPr>
          <w:b/>
        </w:rPr>
        <w:t>eraldatud</w:t>
      </w:r>
      <w:proofErr w:type="spellEnd"/>
      <w:r w:rsidR="003C4215" w:rsidRPr="00307C19">
        <w:rPr>
          <w:b/>
        </w:rPr>
        <w:t xml:space="preserve"> </w:t>
      </w:r>
      <w:proofErr w:type="spellStart"/>
      <w:r w:rsidR="003C4215" w:rsidRPr="00307C19">
        <w:rPr>
          <w:b/>
        </w:rPr>
        <w:t>vahendite</w:t>
      </w:r>
      <w:proofErr w:type="spellEnd"/>
      <w:r w:rsidR="003C4215" w:rsidRPr="00307C19">
        <w:rPr>
          <w:b/>
        </w:rPr>
        <w:t xml:space="preserve"> (EL) </w:t>
      </w:r>
      <w:proofErr w:type="spellStart"/>
      <w:r w:rsidR="003C4215" w:rsidRPr="00307C19">
        <w:rPr>
          <w:b/>
        </w:rPr>
        <w:t>esialgne</w:t>
      </w:r>
      <w:proofErr w:type="spellEnd"/>
      <w:r w:rsidR="003C4215" w:rsidRPr="00307C19">
        <w:rPr>
          <w:b/>
        </w:rPr>
        <w:t xml:space="preserve"> </w:t>
      </w:r>
      <w:proofErr w:type="spellStart"/>
      <w:r w:rsidR="003C4215" w:rsidRPr="00307C19">
        <w:rPr>
          <w:b/>
        </w:rPr>
        <w:t>jaotus</w:t>
      </w:r>
      <w:proofErr w:type="spellEnd"/>
      <w:r w:rsidR="003C4215" w:rsidRPr="00307C19">
        <w:rPr>
          <w:b/>
        </w:rPr>
        <w:t xml:space="preserve"> </w:t>
      </w:r>
      <w:proofErr w:type="spellStart"/>
      <w:r w:rsidR="003C4215" w:rsidRPr="00307C19">
        <w:rPr>
          <w:b/>
        </w:rPr>
        <w:t>sekkumise</w:t>
      </w:r>
      <w:proofErr w:type="spellEnd"/>
      <w:r w:rsidR="003C4215" w:rsidRPr="00307C19">
        <w:rPr>
          <w:b/>
        </w:rPr>
        <w:t xml:space="preserve"> </w:t>
      </w:r>
      <w:proofErr w:type="spellStart"/>
      <w:r w:rsidR="003C4215" w:rsidRPr="00307C19">
        <w:rPr>
          <w:b/>
        </w:rPr>
        <w:t>liigi</w:t>
      </w:r>
      <w:proofErr w:type="spellEnd"/>
      <w:r w:rsidR="003C4215" w:rsidRPr="00307C19">
        <w:rPr>
          <w:b/>
        </w:rPr>
        <w:t xml:space="preserve"> </w:t>
      </w:r>
      <w:proofErr w:type="spellStart"/>
      <w:r w:rsidR="003C4215" w:rsidRPr="00307C19">
        <w:rPr>
          <w:b/>
        </w:rPr>
        <w:t>kaupa</w:t>
      </w:r>
      <w:proofErr w:type="spellEnd"/>
    </w:p>
    <w:p w14:paraId="46F620B5" w14:textId="07C26CFF" w:rsidR="00242A59" w:rsidRDefault="003C4215" w:rsidP="00242A59">
      <w:pPr>
        <w:rPr>
          <w:i/>
          <w:iCs/>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5, </w:t>
      </w:r>
      <w:proofErr w:type="spellStart"/>
      <w:r w:rsidRPr="006E4A6B">
        <w:rPr>
          <w:i/>
          <w:iCs/>
          <w:color w:val="808080" w:themeColor="background1" w:themeShade="80"/>
          <w:sz w:val="20"/>
        </w:rPr>
        <w:t>AMIF</w:t>
      </w:r>
      <w:r w:rsidR="003436AA">
        <w:rPr>
          <w:i/>
          <w:iCs/>
          <w:color w:val="808080" w:themeColor="background1" w:themeShade="80"/>
          <w:sz w:val="20"/>
        </w:rPr>
        <w:t>i</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16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12, </w:t>
      </w:r>
      <w:proofErr w:type="spellStart"/>
      <w:r w:rsidRPr="006E4A6B">
        <w:rPr>
          <w:i/>
          <w:iCs/>
          <w:color w:val="808080" w:themeColor="background1" w:themeShade="80"/>
          <w:sz w:val="20"/>
        </w:rPr>
        <w:t>ISFi</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13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12 </w:t>
      </w:r>
      <w:proofErr w:type="spellStart"/>
      <w:r w:rsidRPr="006E4A6B">
        <w:rPr>
          <w:i/>
          <w:iCs/>
          <w:color w:val="808080" w:themeColor="background1" w:themeShade="80"/>
          <w:sz w:val="20"/>
        </w:rPr>
        <w:t>või</w:t>
      </w:r>
      <w:proofErr w:type="spellEnd"/>
      <w:r w:rsidRPr="006E4A6B">
        <w:rPr>
          <w:i/>
          <w:iCs/>
          <w:color w:val="808080" w:themeColor="background1" w:themeShade="80"/>
          <w:sz w:val="20"/>
        </w:rPr>
        <w:t xml:space="preserve"> BMVI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13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18</w:t>
      </w:r>
    </w:p>
    <w:p w14:paraId="48DC304D" w14:textId="77777777" w:rsidR="003436AA" w:rsidRPr="006E4A6B" w:rsidRDefault="003436AA" w:rsidP="00242A59">
      <w:pPr>
        <w:rPr>
          <w:i/>
          <w:iCs/>
          <w:color w:val="808080" w:themeColor="background1" w:themeShade="80"/>
          <w:sz w:val="20"/>
        </w:rPr>
      </w:pPr>
    </w:p>
    <w:p w14:paraId="6B391408" w14:textId="38321521" w:rsidR="003436AA" w:rsidRPr="00756369" w:rsidRDefault="003C4215" w:rsidP="00242A59">
      <w:pPr>
        <w:rPr>
          <w:noProof/>
        </w:rPr>
      </w:pPr>
      <w:r w:rsidRPr="00A750A9">
        <w:rPr>
          <w:b/>
          <w:bCs/>
          <w:noProof/>
        </w:rPr>
        <w:t>Tabel 3</w:t>
      </w:r>
      <w:r w:rsidR="003436AA" w:rsidRPr="00A750A9">
        <w:rPr>
          <w:b/>
          <w:bCs/>
          <w:noProof/>
        </w:rPr>
        <w:t>.</w:t>
      </w:r>
      <w:r w:rsidRPr="003C4215">
        <w:rPr>
          <w:noProof/>
        </w:rPr>
        <w:t xml:space="preserve"> Esialgne jaotus</w:t>
      </w:r>
    </w:p>
    <w:tbl>
      <w:tblPr>
        <w:tblStyle w:val="TableGrid"/>
        <w:tblW w:w="0" w:type="auto"/>
        <w:tblInd w:w="-34" w:type="dxa"/>
        <w:tblLook w:val="04A0" w:firstRow="1" w:lastRow="0" w:firstColumn="1" w:lastColumn="0" w:noHBand="0" w:noVBand="1"/>
      </w:tblPr>
      <w:tblGrid>
        <w:gridCol w:w="2073"/>
        <w:gridCol w:w="3910"/>
        <w:gridCol w:w="683"/>
        <w:gridCol w:w="2772"/>
      </w:tblGrid>
      <w:tr w:rsidR="00775813" w:rsidRPr="003436AA" w14:paraId="1FD280B0" w14:textId="46C90E65" w:rsidTr="0067773E">
        <w:tc>
          <w:tcPr>
            <w:tcW w:w="2073" w:type="dxa"/>
          </w:tcPr>
          <w:p w14:paraId="09ADEA6F" w14:textId="3E8D7C66" w:rsidR="00775813" w:rsidRPr="00421E9D" w:rsidRDefault="00775813">
            <w:pPr>
              <w:pStyle w:val="Text1"/>
              <w:ind w:left="0"/>
              <w:rPr>
                <w:rFonts w:cs="Times New Roman"/>
                <w:b/>
                <w:noProof/>
                <w:sz w:val="20"/>
                <w:szCs w:val="20"/>
              </w:rPr>
            </w:pPr>
            <w:r w:rsidRPr="00421E9D">
              <w:rPr>
                <w:rFonts w:cs="Times New Roman"/>
                <w:b/>
                <w:noProof/>
                <w:sz w:val="20"/>
                <w:szCs w:val="20"/>
              </w:rPr>
              <w:t>Erieesmärk</w:t>
            </w:r>
          </w:p>
        </w:tc>
        <w:tc>
          <w:tcPr>
            <w:tcW w:w="3910" w:type="dxa"/>
          </w:tcPr>
          <w:p w14:paraId="70075A0C" w14:textId="09E049ED" w:rsidR="00775813" w:rsidRPr="00421E9D" w:rsidRDefault="00775813">
            <w:pPr>
              <w:pStyle w:val="Text1"/>
              <w:ind w:left="0"/>
              <w:rPr>
                <w:rFonts w:cs="Times New Roman"/>
                <w:b/>
                <w:noProof/>
                <w:sz w:val="20"/>
                <w:szCs w:val="20"/>
              </w:rPr>
            </w:pPr>
            <w:r w:rsidRPr="00421E9D">
              <w:rPr>
                <w:rFonts w:cs="Times New Roman"/>
                <w:b/>
                <w:noProof/>
                <w:sz w:val="20"/>
                <w:szCs w:val="20"/>
              </w:rPr>
              <w:t>Sekkumise liik</w:t>
            </w:r>
          </w:p>
        </w:tc>
        <w:tc>
          <w:tcPr>
            <w:tcW w:w="567" w:type="dxa"/>
          </w:tcPr>
          <w:p w14:paraId="65166143" w14:textId="6DD0C472" w:rsidR="00775813" w:rsidRPr="00421E9D" w:rsidRDefault="00775813">
            <w:pPr>
              <w:pStyle w:val="Text1"/>
              <w:ind w:left="0"/>
              <w:rPr>
                <w:rFonts w:cs="Times New Roman"/>
                <w:b/>
                <w:noProof/>
                <w:sz w:val="20"/>
                <w:szCs w:val="20"/>
              </w:rPr>
            </w:pPr>
            <w:r w:rsidRPr="00421E9D">
              <w:rPr>
                <w:rFonts w:cs="Times New Roman"/>
                <w:b/>
                <w:noProof/>
                <w:sz w:val="20"/>
                <w:szCs w:val="20"/>
              </w:rPr>
              <w:t>Kood</w:t>
            </w:r>
          </w:p>
        </w:tc>
        <w:tc>
          <w:tcPr>
            <w:tcW w:w="2772" w:type="dxa"/>
          </w:tcPr>
          <w:p w14:paraId="2A3A1E25" w14:textId="5E62F7E4" w:rsidR="00775813" w:rsidRPr="00421E9D" w:rsidRDefault="00775813">
            <w:pPr>
              <w:pStyle w:val="Text1"/>
              <w:ind w:left="0"/>
              <w:rPr>
                <w:rFonts w:cs="Times New Roman"/>
                <w:b/>
                <w:noProof/>
                <w:sz w:val="20"/>
                <w:szCs w:val="20"/>
              </w:rPr>
            </w:pPr>
            <w:r w:rsidRPr="00421E9D">
              <w:rPr>
                <w:rFonts w:cs="Times New Roman"/>
                <w:b/>
                <w:noProof/>
                <w:sz w:val="20"/>
                <w:szCs w:val="20"/>
              </w:rPr>
              <w:t>Esialgne summa (eurodes)</w:t>
            </w:r>
          </w:p>
        </w:tc>
      </w:tr>
      <w:tr w:rsidR="00775813" w:rsidRPr="007B6264" w14:paraId="48E5E26F" w14:textId="12A34909" w:rsidTr="0067773E">
        <w:tc>
          <w:tcPr>
            <w:tcW w:w="2073" w:type="dxa"/>
          </w:tcPr>
          <w:p w14:paraId="699FB521" w14:textId="4B183A37" w:rsidR="00775813" w:rsidRPr="007B6264" w:rsidRDefault="00775813">
            <w:pPr>
              <w:rPr>
                <w:rFonts w:eastAsia="Times New Roman"/>
                <w:noProof/>
                <w:sz w:val="20"/>
              </w:rPr>
            </w:pPr>
            <w:r w:rsidRPr="007B6264">
              <w:rPr>
                <w:rFonts w:eastAsia="Times New Roman"/>
                <w:noProof/>
                <w:sz w:val="20"/>
              </w:rPr>
              <w:t>SO1</w:t>
            </w:r>
          </w:p>
        </w:tc>
        <w:tc>
          <w:tcPr>
            <w:tcW w:w="3910" w:type="dxa"/>
          </w:tcPr>
          <w:p w14:paraId="2EF4A0FC" w14:textId="4C28C831" w:rsidR="00775813" w:rsidRPr="007B6264" w:rsidRDefault="00775813" w:rsidP="0067773E">
            <w:pPr>
              <w:jc w:val="left"/>
              <w:rPr>
                <w:rFonts w:eastAsia="Times New Roman"/>
                <w:noProof/>
                <w:sz w:val="20"/>
              </w:rPr>
            </w:pPr>
            <w:r w:rsidRPr="007B6264">
              <w:rPr>
                <w:rFonts w:eastAsia="Times New Roman"/>
                <w:noProof/>
                <w:sz w:val="20"/>
              </w:rPr>
              <w:t>Piirikontrollid</w:t>
            </w:r>
          </w:p>
        </w:tc>
        <w:tc>
          <w:tcPr>
            <w:tcW w:w="567" w:type="dxa"/>
          </w:tcPr>
          <w:p w14:paraId="79D0AFE5" w14:textId="6E6EBB2A" w:rsidR="00775813" w:rsidRPr="007B6264" w:rsidRDefault="00775813">
            <w:pPr>
              <w:rPr>
                <w:rFonts w:eastAsia="Times New Roman"/>
                <w:noProof/>
                <w:sz w:val="20"/>
              </w:rPr>
            </w:pPr>
            <w:r w:rsidRPr="007B6264">
              <w:rPr>
                <w:rFonts w:eastAsia="Times New Roman"/>
                <w:noProof/>
                <w:sz w:val="20"/>
              </w:rPr>
              <w:t>001</w:t>
            </w:r>
          </w:p>
        </w:tc>
        <w:tc>
          <w:tcPr>
            <w:tcW w:w="2772" w:type="dxa"/>
          </w:tcPr>
          <w:p w14:paraId="1D359EB6" w14:textId="7E13D092" w:rsidR="00775813" w:rsidRPr="007B6264" w:rsidRDefault="0060030B">
            <w:pPr>
              <w:rPr>
                <w:rFonts w:eastAsia="Times New Roman"/>
                <w:noProof/>
                <w:sz w:val="20"/>
              </w:rPr>
            </w:pPr>
            <w:r>
              <w:rPr>
                <w:rFonts w:eastAsia="Times New Roman"/>
                <w:noProof/>
                <w:sz w:val="20"/>
              </w:rPr>
              <w:t>2 775 524,9</w:t>
            </w:r>
            <w:ins w:id="358" w:author="Aivi Kuivonen" w:date="2025-07-07T15:03:00Z">
              <w:r w:rsidR="00BD1841">
                <w:rPr>
                  <w:rFonts w:eastAsia="Times New Roman"/>
                  <w:noProof/>
                  <w:sz w:val="20"/>
                </w:rPr>
                <w:t>6</w:t>
              </w:r>
            </w:ins>
            <w:del w:id="359" w:author="Aivi Kuivonen" w:date="2025-07-07T15:03:00Z">
              <w:r w:rsidDel="00BD1841">
                <w:rPr>
                  <w:rFonts w:eastAsia="Times New Roman"/>
                  <w:noProof/>
                  <w:sz w:val="20"/>
                </w:rPr>
                <w:delText>7</w:delText>
              </w:r>
            </w:del>
          </w:p>
        </w:tc>
      </w:tr>
      <w:tr w:rsidR="00775813" w:rsidRPr="007B6264" w14:paraId="707DAD3C" w14:textId="2D1667B0" w:rsidTr="0067773E">
        <w:tc>
          <w:tcPr>
            <w:tcW w:w="2073" w:type="dxa"/>
          </w:tcPr>
          <w:p w14:paraId="37CEF046" w14:textId="3B399171" w:rsidR="00775813" w:rsidRPr="007B6264" w:rsidRDefault="00775813">
            <w:pPr>
              <w:rPr>
                <w:rFonts w:eastAsia="Times New Roman"/>
                <w:noProof/>
                <w:sz w:val="20"/>
              </w:rPr>
            </w:pPr>
            <w:r w:rsidRPr="007B6264">
              <w:rPr>
                <w:rFonts w:eastAsia="Times New Roman"/>
                <w:noProof/>
                <w:sz w:val="20"/>
              </w:rPr>
              <w:t>SO1</w:t>
            </w:r>
          </w:p>
        </w:tc>
        <w:tc>
          <w:tcPr>
            <w:tcW w:w="3910" w:type="dxa"/>
          </w:tcPr>
          <w:p w14:paraId="18E48F24" w14:textId="0B3E93CC" w:rsidR="00775813" w:rsidRPr="007B6264" w:rsidRDefault="00775813" w:rsidP="0067773E">
            <w:pPr>
              <w:jc w:val="left"/>
              <w:rPr>
                <w:rFonts w:eastAsia="Times New Roman"/>
                <w:noProof/>
                <w:sz w:val="20"/>
              </w:rPr>
            </w:pPr>
            <w:r w:rsidRPr="007B6264">
              <w:rPr>
                <w:rFonts w:eastAsia="Times New Roman"/>
                <w:noProof/>
                <w:sz w:val="20"/>
              </w:rPr>
              <w:t xml:space="preserve">Piirivalve </w:t>
            </w:r>
            <w:r w:rsidR="00307C19">
              <w:rPr>
                <w:rFonts w:eastAsia="Times New Roman"/>
                <w:noProof/>
                <w:sz w:val="20"/>
                <w:lang w:val="et-EE"/>
              </w:rPr>
              <w:t>–</w:t>
            </w:r>
            <w:r w:rsidRPr="007B6264">
              <w:rPr>
                <w:rFonts w:eastAsia="Times New Roman"/>
                <w:noProof/>
                <w:sz w:val="20"/>
              </w:rPr>
              <w:t xml:space="preserve"> õhuvarustus</w:t>
            </w:r>
          </w:p>
        </w:tc>
        <w:tc>
          <w:tcPr>
            <w:tcW w:w="567" w:type="dxa"/>
          </w:tcPr>
          <w:p w14:paraId="13540629" w14:textId="17CD36AE" w:rsidR="00775813" w:rsidRPr="007B6264" w:rsidRDefault="00775813">
            <w:pPr>
              <w:rPr>
                <w:rFonts w:eastAsia="Times New Roman"/>
                <w:noProof/>
                <w:sz w:val="20"/>
              </w:rPr>
            </w:pPr>
            <w:r w:rsidRPr="007B6264">
              <w:rPr>
                <w:rFonts w:eastAsia="Times New Roman"/>
                <w:noProof/>
                <w:sz w:val="20"/>
              </w:rPr>
              <w:t>002</w:t>
            </w:r>
          </w:p>
        </w:tc>
        <w:tc>
          <w:tcPr>
            <w:tcW w:w="2772" w:type="dxa"/>
          </w:tcPr>
          <w:p w14:paraId="4F948DEC" w14:textId="276C85A9" w:rsidR="00775813" w:rsidRPr="007B6264" w:rsidRDefault="00BD1841">
            <w:pPr>
              <w:rPr>
                <w:rFonts w:eastAsia="Times New Roman"/>
                <w:noProof/>
                <w:sz w:val="20"/>
              </w:rPr>
            </w:pPr>
            <w:ins w:id="360" w:author="Aivi Kuivonen" w:date="2025-07-07T15:03:00Z">
              <w:r>
                <w:rPr>
                  <w:rFonts w:eastAsia="Times New Roman"/>
                  <w:noProof/>
                  <w:sz w:val="20"/>
                </w:rPr>
                <w:t>143 692,94</w:t>
              </w:r>
            </w:ins>
            <w:del w:id="361" w:author="Aivi Kuivonen" w:date="2025-07-07T15:03:00Z">
              <w:r w:rsidR="0060030B" w:rsidDel="00BD1841">
                <w:rPr>
                  <w:rFonts w:eastAsia="Times New Roman"/>
                  <w:noProof/>
                  <w:sz w:val="20"/>
                </w:rPr>
                <w:delText>114 330,78</w:delText>
              </w:r>
            </w:del>
          </w:p>
        </w:tc>
      </w:tr>
      <w:tr w:rsidR="00775813" w:rsidRPr="007B6264" w14:paraId="611CE655" w14:textId="11157F6A" w:rsidTr="0067773E">
        <w:tc>
          <w:tcPr>
            <w:tcW w:w="2073" w:type="dxa"/>
          </w:tcPr>
          <w:p w14:paraId="015CAA9A" w14:textId="4F958DEB" w:rsidR="00775813" w:rsidRPr="007B6264" w:rsidRDefault="00775813">
            <w:pPr>
              <w:rPr>
                <w:rFonts w:eastAsia="Times New Roman"/>
                <w:noProof/>
                <w:sz w:val="20"/>
              </w:rPr>
            </w:pPr>
            <w:r w:rsidRPr="007B6264">
              <w:rPr>
                <w:rFonts w:eastAsia="Times New Roman"/>
                <w:noProof/>
                <w:sz w:val="20"/>
              </w:rPr>
              <w:t>SO1</w:t>
            </w:r>
          </w:p>
        </w:tc>
        <w:tc>
          <w:tcPr>
            <w:tcW w:w="3910" w:type="dxa"/>
          </w:tcPr>
          <w:p w14:paraId="5B098F1D" w14:textId="2E859EED" w:rsidR="00775813" w:rsidRPr="007B6264" w:rsidRDefault="00775813" w:rsidP="0067773E">
            <w:pPr>
              <w:jc w:val="left"/>
              <w:rPr>
                <w:rFonts w:eastAsia="Times New Roman"/>
                <w:noProof/>
                <w:sz w:val="20"/>
              </w:rPr>
            </w:pPr>
            <w:r w:rsidRPr="007B6264">
              <w:rPr>
                <w:rFonts w:eastAsia="Times New Roman"/>
                <w:noProof/>
                <w:sz w:val="20"/>
              </w:rPr>
              <w:t>Piirivalve</w:t>
            </w:r>
            <w:r w:rsidR="004F6FE0" w:rsidRPr="007B6264">
              <w:rPr>
                <w:rFonts w:eastAsia="Times New Roman"/>
                <w:noProof/>
                <w:sz w:val="20"/>
              </w:rPr>
              <w:t xml:space="preserve"> </w:t>
            </w:r>
            <w:r w:rsidR="00307C19">
              <w:rPr>
                <w:rFonts w:eastAsia="Times New Roman"/>
                <w:noProof/>
                <w:sz w:val="20"/>
                <w:lang w:val="et-EE"/>
              </w:rPr>
              <w:t>–</w:t>
            </w:r>
            <w:r w:rsidR="004F6FE0" w:rsidRPr="007B6264">
              <w:rPr>
                <w:rFonts w:eastAsia="Times New Roman"/>
                <w:noProof/>
                <w:sz w:val="20"/>
              </w:rPr>
              <w:t xml:space="preserve"> </w:t>
            </w:r>
            <w:r w:rsidRPr="007B6264">
              <w:rPr>
                <w:rFonts w:eastAsia="Times New Roman"/>
                <w:noProof/>
                <w:sz w:val="20"/>
              </w:rPr>
              <w:t>maismaavarustus</w:t>
            </w:r>
          </w:p>
        </w:tc>
        <w:tc>
          <w:tcPr>
            <w:tcW w:w="567" w:type="dxa"/>
          </w:tcPr>
          <w:p w14:paraId="18C43C15" w14:textId="1A81472B" w:rsidR="00775813" w:rsidRPr="007B6264" w:rsidRDefault="00775813">
            <w:pPr>
              <w:rPr>
                <w:rFonts w:eastAsia="Times New Roman"/>
                <w:noProof/>
                <w:sz w:val="20"/>
              </w:rPr>
            </w:pPr>
            <w:r w:rsidRPr="007B6264">
              <w:rPr>
                <w:rFonts w:eastAsia="Times New Roman"/>
                <w:noProof/>
                <w:sz w:val="20"/>
              </w:rPr>
              <w:t>003</w:t>
            </w:r>
          </w:p>
        </w:tc>
        <w:tc>
          <w:tcPr>
            <w:tcW w:w="2772" w:type="dxa"/>
          </w:tcPr>
          <w:p w14:paraId="00C5AF79" w14:textId="4B4B9669" w:rsidR="00775813" w:rsidRPr="007B6264" w:rsidRDefault="00BD1841">
            <w:pPr>
              <w:rPr>
                <w:rFonts w:eastAsia="Times New Roman"/>
                <w:noProof/>
                <w:sz w:val="20"/>
              </w:rPr>
            </w:pPr>
            <w:ins w:id="362" w:author="Aivi Kuivonen" w:date="2025-07-07T15:03:00Z">
              <w:r>
                <w:rPr>
                  <w:rFonts w:eastAsia="Times New Roman"/>
                  <w:noProof/>
                  <w:sz w:val="20"/>
                </w:rPr>
                <w:t>20 340 931,40</w:t>
              </w:r>
            </w:ins>
            <w:del w:id="363" w:author="Aivi Kuivonen" w:date="2025-07-07T15:03:00Z">
              <w:r w:rsidR="0060030B" w:rsidDel="00BD1841">
                <w:rPr>
                  <w:rFonts w:eastAsia="Times New Roman"/>
                  <w:noProof/>
                  <w:sz w:val="20"/>
                </w:rPr>
                <w:delText>16 465 963,22</w:delText>
              </w:r>
            </w:del>
          </w:p>
        </w:tc>
      </w:tr>
      <w:tr w:rsidR="00482443" w:rsidRPr="007B6264" w14:paraId="050B1388" w14:textId="77777777" w:rsidTr="0067773E">
        <w:tc>
          <w:tcPr>
            <w:tcW w:w="2073" w:type="dxa"/>
          </w:tcPr>
          <w:p w14:paraId="1C1B1210" w14:textId="66E00565" w:rsidR="00482443" w:rsidRPr="007B6264" w:rsidRDefault="00482443">
            <w:pPr>
              <w:rPr>
                <w:rFonts w:eastAsia="Times New Roman"/>
                <w:noProof/>
                <w:sz w:val="20"/>
              </w:rPr>
            </w:pPr>
            <w:r>
              <w:rPr>
                <w:rFonts w:eastAsia="Times New Roman"/>
                <w:noProof/>
                <w:sz w:val="20"/>
              </w:rPr>
              <w:t>SO1</w:t>
            </w:r>
          </w:p>
        </w:tc>
        <w:tc>
          <w:tcPr>
            <w:tcW w:w="3910" w:type="dxa"/>
          </w:tcPr>
          <w:p w14:paraId="5590A024" w14:textId="4FD64D55" w:rsidR="00482443" w:rsidRPr="007B6264" w:rsidRDefault="00482443" w:rsidP="0067773E">
            <w:pPr>
              <w:jc w:val="left"/>
              <w:rPr>
                <w:rFonts w:eastAsia="Times New Roman"/>
                <w:noProof/>
                <w:sz w:val="20"/>
              </w:rPr>
            </w:pPr>
            <w:r>
              <w:rPr>
                <w:rFonts w:eastAsia="Times New Roman"/>
                <w:noProof/>
                <w:sz w:val="20"/>
              </w:rPr>
              <w:t xml:space="preserve">Piirivalve </w:t>
            </w:r>
            <w:r w:rsidR="00AB70E1">
              <w:rPr>
                <w:rFonts w:eastAsia="Times New Roman"/>
                <w:noProof/>
                <w:sz w:val="20"/>
              </w:rPr>
              <w:t>–</w:t>
            </w:r>
            <w:r>
              <w:rPr>
                <w:rFonts w:eastAsia="Times New Roman"/>
                <w:noProof/>
                <w:sz w:val="20"/>
              </w:rPr>
              <w:t xml:space="preserve"> merevarustus</w:t>
            </w:r>
          </w:p>
        </w:tc>
        <w:tc>
          <w:tcPr>
            <w:tcW w:w="567" w:type="dxa"/>
          </w:tcPr>
          <w:p w14:paraId="285C64FD" w14:textId="7D1CEA14" w:rsidR="00482443" w:rsidRPr="007B6264" w:rsidRDefault="00482443">
            <w:pPr>
              <w:rPr>
                <w:rFonts w:eastAsia="Times New Roman"/>
                <w:noProof/>
                <w:sz w:val="20"/>
              </w:rPr>
            </w:pPr>
            <w:r>
              <w:rPr>
                <w:rFonts w:eastAsia="Times New Roman"/>
                <w:noProof/>
                <w:sz w:val="20"/>
              </w:rPr>
              <w:t>004</w:t>
            </w:r>
          </w:p>
        </w:tc>
        <w:tc>
          <w:tcPr>
            <w:tcW w:w="2772" w:type="dxa"/>
          </w:tcPr>
          <w:p w14:paraId="7B9B0490" w14:textId="1691454B" w:rsidR="00482443" w:rsidRPr="007B6264" w:rsidRDefault="00482443">
            <w:pPr>
              <w:rPr>
                <w:rFonts w:eastAsia="Times New Roman"/>
                <w:noProof/>
                <w:sz w:val="20"/>
              </w:rPr>
            </w:pPr>
            <w:r>
              <w:rPr>
                <w:rFonts w:eastAsia="Times New Roman"/>
                <w:noProof/>
                <w:sz w:val="20"/>
              </w:rPr>
              <w:t>0</w:t>
            </w:r>
          </w:p>
        </w:tc>
      </w:tr>
      <w:tr w:rsidR="00482443" w:rsidRPr="007B6264" w14:paraId="1E2EF27C" w14:textId="77777777" w:rsidTr="0067773E">
        <w:tc>
          <w:tcPr>
            <w:tcW w:w="2073" w:type="dxa"/>
          </w:tcPr>
          <w:p w14:paraId="1085E132" w14:textId="0C42EEAF" w:rsidR="00482443" w:rsidRPr="007B6264" w:rsidRDefault="00482443">
            <w:pPr>
              <w:rPr>
                <w:rFonts w:eastAsia="Times New Roman"/>
                <w:noProof/>
                <w:sz w:val="20"/>
              </w:rPr>
            </w:pPr>
            <w:r>
              <w:rPr>
                <w:rFonts w:eastAsia="Times New Roman"/>
                <w:noProof/>
                <w:sz w:val="20"/>
              </w:rPr>
              <w:lastRenderedPageBreak/>
              <w:t>SO1</w:t>
            </w:r>
          </w:p>
        </w:tc>
        <w:tc>
          <w:tcPr>
            <w:tcW w:w="3910" w:type="dxa"/>
          </w:tcPr>
          <w:p w14:paraId="7B1CF9A7" w14:textId="5677EF79" w:rsidR="00482443" w:rsidRPr="007B6264" w:rsidRDefault="00482443" w:rsidP="0067773E">
            <w:pPr>
              <w:jc w:val="left"/>
              <w:rPr>
                <w:rFonts w:eastAsia="Times New Roman"/>
                <w:noProof/>
                <w:sz w:val="20"/>
              </w:rPr>
            </w:pPr>
            <w:r>
              <w:rPr>
                <w:rFonts w:eastAsia="Times New Roman"/>
                <w:noProof/>
                <w:sz w:val="20"/>
              </w:rPr>
              <w:t>Piirivalve – automaatsed piirivalvesüsteemid</w:t>
            </w:r>
          </w:p>
        </w:tc>
        <w:tc>
          <w:tcPr>
            <w:tcW w:w="567" w:type="dxa"/>
          </w:tcPr>
          <w:p w14:paraId="21A2683E" w14:textId="1207DAEF" w:rsidR="00482443" w:rsidRPr="007B6264" w:rsidRDefault="00482443">
            <w:pPr>
              <w:rPr>
                <w:rFonts w:eastAsia="Times New Roman"/>
                <w:noProof/>
                <w:sz w:val="20"/>
              </w:rPr>
            </w:pPr>
            <w:r>
              <w:rPr>
                <w:rFonts w:eastAsia="Times New Roman"/>
                <w:noProof/>
                <w:sz w:val="20"/>
              </w:rPr>
              <w:t>005</w:t>
            </w:r>
          </w:p>
        </w:tc>
        <w:tc>
          <w:tcPr>
            <w:tcW w:w="2772" w:type="dxa"/>
          </w:tcPr>
          <w:p w14:paraId="6E85CDA4" w14:textId="241FB2ED" w:rsidR="00482443" w:rsidRPr="007B6264" w:rsidRDefault="00081A5A">
            <w:pPr>
              <w:rPr>
                <w:rFonts w:eastAsia="Times New Roman"/>
                <w:noProof/>
                <w:sz w:val="20"/>
              </w:rPr>
            </w:pPr>
            <w:r>
              <w:rPr>
                <w:rFonts w:eastAsia="Times New Roman"/>
                <w:noProof/>
                <w:sz w:val="20"/>
              </w:rPr>
              <w:t xml:space="preserve"> 22 776 411,60</w:t>
            </w:r>
          </w:p>
        </w:tc>
      </w:tr>
      <w:tr w:rsidR="00704EBF" w:rsidRPr="007B6264" w14:paraId="7E0FF65E" w14:textId="77777777" w:rsidTr="0067773E">
        <w:tc>
          <w:tcPr>
            <w:tcW w:w="2073" w:type="dxa"/>
          </w:tcPr>
          <w:p w14:paraId="10E12A5C" w14:textId="49827DAB" w:rsidR="00704EBF" w:rsidRPr="007B6264" w:rsidRDefault="00704EBF">
            <w:pPr>
              <w:rPr>
                <w:rFonts w:eastAsia="Times New Roman"/>
                <w:noProof/>
                <w:sz w:val="20"/>
              </w:rPr>
            </w:pPr>
            <w:r w:rsidRPr="007B6264">
              <w:rPr>
                <w:rFonts w:eastAsia="Times New Roman"/>
                <w:noProof/>
                <w:sz w:val="20"/>
              </w:rPr>
              <w:t>SO1</w:t>
            </w:r>
          </w:p>
        </w:tc>
        <w:tc>
          <w:tcPr>
            <w:tcW w:w="3910" w:type="dxa"/>
          </w:tcPr>
          <w:p w14:paraId="2922D6A7" w14:textId="44D38C5F" w:rsidR="00704EBF" w:rsidRPr="007B6264" w:rsidRDefault="00704EBF" w:rsidP="0067773E">
            <w:pPr>
              <w:jc w:val="left"/>
              <w:rPr>
                <w:rFonts w:eastAsia="Times New Roman"/>
                <w:noProof/>
                <w:sz w:val="20"/>
              </w:rPr>
            </w:pPr>
            <w:r w:rsidRPr="007B6264">
              <w:rPr>
                <w:rFonts w:eastAsia="Times New Roman"/>
                <w:noProof/>
                <w:sz w:val="20"/>
              </w:rPr>
              <w:t>Piirivalve</w:t>
            </w:r>
            <w:r w:rsidR="004F6FE0" w:rsidRPr="007B6264">
              <w:rPr>
                <w:rFonts w:eastAsia="Times New Roman"/>
                <w:noProof/>
                <w:sz w:val="20"/>
              </w:rPr>
              <w:t xml:space="preserve"> </w:t>
            </w:r>
            <w:r w:rsidR="00307C19">
              <w:rPr>
                <w:rFonts w:eastAsia="Times New Roman"/>
                <w:noProof/>
                <w:sz w:val="20"/>
                <w:lang w:val="et-EE"/>
              </w:rPr>
              <w:t>–</w:t>
            </w:r>
            <w:r w:rsidR="004F6FE0" w:rsidRPr="007B6264">
              <w:rPr>
                <w:rFonts w:eastAsia="Times New Roman"/>
                <w:noProof/>
                <w:sz w:val="20"/>
              </w:rPr>
              <w:t xml:space="preserve"> </w:t>
            </w:r>
            <w:r w:rsidRPr="007B6264">
              <w:rPr>
                <w:rFonts w:eastAsia="Times New Roman"/>
                <w:noProof/>
                <w:sz w:val="20"/>
              </w:rPr>
              <w:t>muu</w:t>
            </w:r>
            <w:r w:rsidR="005D17C4">
              <w:rPr>
                <w:rFonts w:eastAsia="Times New Roman"/>
                <w:noProof/>
                <w:sz w:val="20"/>
              </w:rPr>
              <w:t>d meetmed</w:t>
            </w:r>
          </w:p>
        </w:tc>
        <w:tc>
          <w:tcPr>
            <w:tcW w:w="567" w:type="dxa"/>
          </w:tcPr>
          <w:p w14:paraId="3891863B" w14:textId="3B5C4A28" w:rsidR="00704EBF" w:rsidRPr="007B6264" w:rsidRDefault="00704EBF">
            <w:pPr>
              <w:rPr>
                <w:rFonts w:eastAsia="Times New Roman"/>
                <w:noProof/>
                <w:sz w:val="20"/>
              </w:rPr>
            </w:pPr>
            <w:r w:rsidRPr="007B6264">
              <w:rPr>
                <w:rFonts w:eastAsia="Times New Roman"/>
                <w:noProof/>
                <w:sz w:val="20"/>
              </w:rPr>
              <w:t>006</w:t>
            </w:r>
          </w:p>
        </w:tc>
        <w:tc>
          <w:tcPr>
            <w:tcW w:w="2772" w:type="dxa"/>
          </w:tcPr>
          <w:p w14:paraId="41D75CCD" w14:textId="7A196AB9" w:rsidR="00704EBF" w:rsidRPr="007B6264" w:rsidRDefault="00BD1841">
            <w:pPr>
              <w:rPr>
                <w:rFonts w:eastAsia="Times New Roman"/>
                <w:noProof/>
                <w:sz w:val="20"/>
              </w:rPr>
            </w:pPr>
            <w:ins w:id="364" w:author="Aivi Kuivonen" w:date="2025-07-07T15:04:00Z">
              <w:r>
                <w:rPr>
                  <w:rFonts w:eastAsia="Times New Roman"/>
                  <w:noProof/>
                  <w:sz w:val="20"/>
                </w:rPr>
                <w:t xml:space="preserve">435 253,40 </w:t>
              </w:r>
            </w:ins>
            <w:del w:id="365" w:author="Aivi Kuivonen" w:date="2025-07-07T15:04:00Z">
              <w:r w:rsidR="0060030B" w:rsidDel="00BD1841">
                <w:rPr>
                  <w:rFonts w:eastAsia="Times New Roman"/>
                  <w:noProof/>
                  <w:sz w:val="20"/>
                </w:rPr>
                <w:delText>853 142,23</w:delText>
              </w:r>
            </w:del>
          </w:p>
        </w:tc>
      </w:tr>
      <w:tr w:rsidR="00482443" w:rsidRPr="007B6264" w14:paraId="5AE8F776" w14:textId="77777777" w:rsidTr="0067773E">
        <w:tc>
          <w:tcPr>
            <w:tcW w:w="2073" w:type="dxa"/>
          </w:tcPr>
          <w:p w14:paraId="1007EE01" w14:textId="1996DEF5" w:rsidR="00482443" w:rsidRPr="007B6264" w:rsidRDefault="00482443">
            <w:pPr>
              <w:rPr>
                <w:rFonts w:eastAsia="Times New Roman"/>
                <w:noProof/>
                <w:sz w:val="20"/>
              </w:rPr>
            </w:pPr>
            <w:r>
              <w:rPr>
                <w:rFonts w:eastAsia="Times New Roman"/>
                <w:noProof/>
                <w:sz w:val="20"/>
              </w:rPr>
              <w:t>SO1</w:t>
            </w:r>
          </w:p>
        </w:tc>
        <w:tc>
          <w:tcPr>
            <w:tcW w:w="3910" w:type="dxa"/>
          </w:tcPr>
          <w:p w14:paraId="1B425191" w14:textId="7AF85006" w:rsidR="00482443" w:rsidRPr="007B6264" w:rsidRDefault="00482443" w:rsidP="0067773E">
            <w:pPr>
              <w:jc w:val="left"/>
              <w:rPr>
                <w:rFonts w:eastAsia="Times New Roman"/>
                <w:noProof/>
                <w:sz w:val="20"/>
              </w:rPr>
            </w:pPr>
            <w:r>
              <w:rPr>
                <w:rFonts w:eastAsia="Times New Roman"/>
                <w:noProof/>
                <w:sz w:val="20"/>
              </w:rPr>
              <w:t>Piirikontrolliga seotud tehnilised ja operatiivmeetmed Schengeni alal</w:t>
            </w:r>
          </w:p>
        </w:tc>
        <w:tc>
          <w:tcPr>
            <w:tcW w:w="567" w:type="dxa"/>
          </w:tcPr>
          <w:p w14:paraId="5A3FD9CD" w14:textId="1483BC9D" w:rsidR="00482443" w:rsidRPr="007B6264" w:rsidRDefault="00482443">
            <w:pPr>
              <w:rPr>
                <w:rFonts w:eastAsia="Times New Roman"/>
                <w:noProof/>
                <w:sz w:val="20"/>
              </w:rPr>
            </w:pPr>
            <w:r>
              <w:rPr>
                <w:rFonts w:eastAsia="Times New Roman"/>
                <w:noProof/>
                <w:sz w:val="20"/>
              </w:rPr>
              <w:t>007</w:t>
            </w:r>
          </w:p>
        </w:tc>
        <w:tc>
          <w:tcPr>
            <w:tcW w:w="2772" w:type="dxa"/>
          </w:tcPr>
          <w:p w14:paraId="5E937B2B" w14:textId="232301A0" w:rsidR="00482443" w:rsidRPr="007B6264" w:rsidRDefault="00482443">
            <w:pPr>
              <w:rPr>
                <w:rFonts w:eastAsia="Times New Roman"/>
                <w:noProof/>
                <w:sz w:val="20"/>
              </w:rPr>
            </w:pPr>
            <w:r>
              <w:rPr>
                <w:rFonts w:eastAsia="Times New Roman"/>
                <w:noProof/>
                <w:sz w:val="20"/>
              </w:rPr>
              <w:t>0</w:t>
            </w:r>
          </w:p>
        </w:tc>
      </w:tr>
      <w:tr w:rsidR="00775813" w:rsidRPr="007B6264" w14:paraId="726F2AE5" w14:textId="7766FA3B" w:rsidTr="0067773E">
        <w:tc>
          <w:tcPr>
            <w:tcW w:w="2073" w:type="dxa"/>
          </w:tcPr>
          <w:p w14:paraId="0DD141D7" w14:textId="78D76F27" w:rsidR="00775813" w:rsidRPr="007B6264" w:rsidRDefault="00775813">
            <w:pPr>
              <w:rPr>
                <w:rFonts w:eastAsia="Times New Roman"/>
                <w:noProof/>
                <w:sz w:val="20"/>
              </w:rPr>
            </w:pPr>
            <w:r w:rsidRPr="007B6264">
              <w:rPr>
                <w:rFonts w:eastAsia="Times New Roman"/>
                <w:noProof/>
                <w:sz w:val="20"/>
              </w:rPr>
              <w:t>SO1</w:t>
            </w:r>
          </w:p>
        </w:tc>
        <w:tc>
          <w:tcPr>
            <w:tcW w:w="3910" w:type="dxa"/>
          </w:tcPr>
          <w:p w14:paraId="2FD77B65" w14:textId="3A70CAA6" w:rsidR="00775813" w:rsidRPr="007B6264" w:rsidRDefault="00775813" w:rsidP="0067773E">
            <w:pPr>
              <w:jc w:val="left"/>
              <w:rPr>
                <w:rFonts w:eastAsia="Times New Roman"/>
                <w:noProof/>
                <w:sz w:val="20"/>
              </w:rPr>
            </w:pPr>
            <w:r w:rsidRPr="007B6264">
              <w:rPr>
                <w:rFonts w:eastAsia="Times New Roman"/>
                <w:noProof/>
                <w:sz w:val="20"/>
              </w:rPr>
              <w:t>Olukorrateadlikkus ja teabevahetus</w:t>
            </w:r>
          </w:p>
        </w:tc>
        <w:tc>
          <w:tcPr>
            <w:tcW w:w="567" w:type="dxa"/>
          </w:tcPr>
          <w:p w14:paraId="78A5A48F" w14:textId="104A920E" w:rsidR="00775813" w:rsidRPr="007B6264" w:rsidRDefault="00775813">
            <w:pPr>
              <w:rPr>
                <w:rFonts w:eastAsia="Times New Roman"/>
                <w:noProof/>
                <w:sz w:val="20"/>
              </w:rPr>
            </w:pPr>
            <w:r w:rsidRPr="007B6264">
              <w:rPr>
                <w:rFonts w:eastAsia="Times New Roman"/>
                <w:noProof/>
                <w:sz w:val="20"/>
              </w:rPr>
              <w:t>008</w:t>
            </w:r>
          </w:p>
        </w:tc>
        <w:tc>
          <w:tcPr>
            <w:tcW w:w="2772" w:type="dxa"/>
          </w:tcPr>
          <w:p w14:paraId="449AACC8" w14:textId="48250F63" w:rsidR="00775813" w:rsidRPr="007B6264" w:rsidRDefault="0060030B">
            <w:pPr>
              <w:rPr>
                <w:rFonts w:eastAsia="Times New Roman"/>
                <w:noProof/>
                <w:sz w:val="20"/>
              </w:rPr>
            </w:pPr>
            <w:r>
              <w:rPr>
                <w:rFonts w:eastAsia="Times New Roman"/>
                <w:noProof/>
                <w:sz w:val="20"/>
              </w:rPr>
              <w:t>0</w:t>
            </w:r>
          </w:p>
        </w:tc>
      </w:tr>
      <w:tr w:rsidR="00482443" w:rsidRPr="007B6264" w14:paraId="2F88897E" w14:textId="77777777" w:rsidTr="0067773E">
        <w:tc>
          <w:tcPr>
            <w:tcW w:w="2073" w:type="dxa"/>
          </w:tcPr>
          <w:p w14:paraId="013407FE" w14:textId="66EDC1F0" w:rsidR="00482443" w:rsidRPr="007B6264" w:rsidRDefault="00482443">
            <w:pPr>
              <w:rPr>
                <w:rFonts w:eastAsia="Times New Roman"/>
                <w:noProof/>
                <w:sz w:val="20"/>
              </w:rPr>
            </w:pPr>
            <w:r>
              <w:rPr>
                <w:rFonts w:eastAsia="Times New Roman"/>
                <w:noProof/>
                <w:sz w:val="20"/>
              </w:rPr>
              <w:t>SO1</w:t>
            </w:r>
          </w:p>
        </w:tc>
        <w:tc>
          <w:tcPr>
            <w:tcW w:w="3910" w:type="dxa"/>
          </w:tcPr>
          <w:p w14:paraId="44235797" w14:textId="57B28ECF" w:rsidR="00482443" w:rsidRPr="007B6264" w:rsidRDefault="00482443" w:rsidP="0067773E">
            <w:pPr>
              <w:jc w:val="left"/>
              <w:rPr>
                <w:rFonts w:eastAsia="Times New Roman"/>
                <w:noProof/>
                <w:sz w:val="20"/>
              </w:rPr>
            </w:pPr>
            <w:r>
              <w:rPr>
                <w:rFonts w:eastAsia="Times New Roman"/>
                <w:noProof/>
                <w:sz w:val="20"/>
              </w:rPr>
              <w:t>Riskianalüüs</w:t>
            </w:r>
          </w:p>
        </w:tc>
        <w:tc>
          <w:tcPr>
            <w:tcW w:w="567" w:type="dxa"/>
          </w:tcPr>
          <w:p w14:paraId="1AE41E2A" w14:textId="3FC89A22" w:rsidR="00482443" w:rsidRPr="007B6264" w:rsidRDefault="00482443">
            <w:pPr>
              <w:rPr>
                <w:rFonts w:eastAsia="Times New Roman"/>
                <w:noProof/>
                <w:sz w:val="20"/>
              </w:rPr>
            </w:pPr>
            <w:r>
              <w:rPr>
                <w:rFonts w:eastAsia="Times New Roman"/>
                <w:noProof/>
                <w:sz w:val="20"/>
              </w:rPr>
              <w:t>009</w:t>
            </w:r>
          </w:p>
        </w:tc>
        <w:tc>
          <w:tcPr>
            <w:tcW w:w="2772" w:type="dxa"/>
          </w:tcPr>
          <w:p w14:paraId="3C65FC30" w14:textId="781D787B" w:rsidR="00482443" w:rsidRPr="007B6264" w:rsidRDefault="00482443">
            <w:pPr>
              <w:rPr>
                <w:rFonts w:eastAsia="Times New Roman"/>
                <w:noProof/>
                <w:sz w:val="20"/>
              </w:rPr>
            </w:pPr>
            <w:r>
              <w:rPr>
                <w:rFonts w:eastAsia="Times New Roman"/>
                <w:noProof/>
                <w:sz w:val="20"/>
              </w:rPr>
              <w:t>0</w:t>
            </w:r>
          </w:p>
        </w:tc>
      </w:tr>
      <w:tr w:rsidR="00482443" w:rsidRPr="007B6264" w14:paraId="6A3ADA8B" w14:textId="77777777" w:rsidTr="0067773E">
        <w:tc>
          <w:tcPr>
            <w:tcW w:w="2073" w:type="dxa"/>
          </w:tcPr>
          <w:p w14:paraId="7DAA0EF2" w14:textId="0D5501C0" w:rsidR="00482443" w:rsidRPr="007B6264" w:rsidRDefault="00482443">
            <w:pPr>
              <w:rPr>
                <w:rFonts w:eastAsia="Times New Roman"/>
                <w:noProof/>
                <w:sz w:val="20"/>
              </w:rPr>
            </w:pPr>
            <w:r>
              <w:rPr>
                <w:rFonts w:eastAsia="Times New Roman"/>
                <w:noProof/>
                <w:sz w:val="20"/>
              </w:rPr>
              <w:t>SO1</w:t>
            </w:r>
          </w:p>
        </w:tc>
        <w:tc>
          <w:tcPr>
            <w:tcW w:w="3910" w:type="dxa"/>
          </w:tcPr>
          <w:p w14:paraId="000C61C3" w14:textId="3ECD932E" w:rsidR="00482443" w:rsidRPr="007B6264" w:rsidRDefault="00482443" w:rsidP="0067773E">
            <w:pPr>
              <w:jc w:val="left"/>
              <w:rPr>
                <w:rFonts w:eastAsia="Times New Roman"/>
                <w:noProof/>
                <w:sz w:val="20"/>
              </w:rPr>
            </w:pPr>
            <w:r>
              <w:rPr>
                <w:rFonts w:eastAsia="Times New Roman"/>
                <w:noProof/>
                <w:sz w:val="20"/>
              </w:rPr>
              <w:t>Andmete ja teabe töötlemine</w:t>
            </w:r>
          </w:p>
        </w:tc>
        <w:tc>
          <w:tcPr>
            <w:tcW w:w="567" w:type="dxa"/>
          </w:tcPr>
          <w:p w14:paraId="760F3573" w14:textId="0ED0DB0A" w:rsidR="00482443" w:rsidRPr="007B6264" w:rsidRDefault="00482443">
            <w:pPr>
              <w:rPr>
                <w:rFonts w:eastAsia="Times New Roman"/>
                <w:noProof/>
                <w:sz w:val="20"/>
              </w:rPr>
            </w:pPr>
            <w:r>
              <w:rPr>
                <w:rFonts w:eastAsia="Times New Roman"/>
                <w:noProof/>
                <w:sz w:val="20"/>
              </w:rPr>
              <w:t>010</w:t>
            </w:r>
          </w:p>
        </w:tc>
        <w:tc>
          <w:tcPr>
            <w:tcW w:w="2772" w:type="dxa"/>
          </w:tcPr>
          <w:p w14:paraId="40828526" w14:textId="6F9419DC" w:rsidR="00482443" w:rsidRPr="007B6264" w:rsidRDefault="00482443">
            <w:pPr>
              <w:rPr>
                <w:rFonts w:eastAsia="Times New Roman"/>
                <w:noProof/>
                <w:sz w:val="20"/>
              </w:rPr>
            </w:pPr>
            <w:r>
              <w:rPr>
                <w:rFonts w:eastAsia="Times New Roman"/>
                <w:noProof/>
                <w:sz w:val="20"/>
              </w:rPr>
              <w:t>0</w:t>
            </w:r>
          </w:p>
        </w:tc>
      </w:tr>
      <w:tr w:rsidR="00482443" w:rsidRPr="007B6264" w14:paraId="0B2B6EBD" w14:textId="77777777" w:rsidTr="0067773E">
        <w:tc>
          <w:tcPr>
            <w:tcW w:w="2073" w:type="dxa"/>
          </w:tcPr>
          <w:p w14:paraId="50235E24" w14:textId="1EFF7541" w:rsidR="00482443" w:rsidRPr="007B6264" w:rsidRDefault="00482443">
            <w:pPr>
              <w:rPr>
                <w:rFonts w:eastAsia="Times New Roman"/>
                <w:noProof/>
                <w:sz w:val="20"/>
              </w:rPr>
            </w:pPr>
            <w:r>
              <w:rPr>
                <w:rFonts w:eastAsia="Times New Roman"/>
                <w:noProof/>
                <w:sz w:val="20"/>
              </w:rPr>
              <w:t>SO1</w:t>
            </w:r>
          </w:p>
        </w:tc>
        <w:tc>
          <w:tcPr>
            <w:tcW w:w="3910" w:type="dxa"/>
          </w:tcPr>
          <w:p w14:paraId="77DF5A20" w14:textId="3058BA84" w:rsidR="00482443" w:rsidRPr="007B6264" w:rsidRDefault="00482443" w:rsidP="0067773E">
            <w:pPr>
              <w:jc w:val="left"/>
              <w:rPr>
                <w:rFonts w:eastAsia="Times New Roman"/>
                <w:noProof/>
                <w:sz w:val="20"/>
              </w:rPr>
            </w:pPr>
            <w:r>
              <w:rPr>
                <w:rFonts w:eastAsia="Times New Roman"/>
                <w:noProof/>
                <w:sz w:val="20"/>
              </w:rPr>
              <w:t>Esmase vastuvõtu piirkonnad</w:t>
            </w:r>
          </w:p>
        </w:tc>
        <w:tc>
          <w:tcPr>
            <w:tcW w:w="567" w:type="dxa"/>
          </w:tcPr>
          <w:p w14:paraId="4E916FAA" w14:textId="69C18964" w:rsidR="00482443" w:rsidRPr="007B6264" w:rsidRDefault="00482443">
            <w:pPr>
              <w:rPr>
                <w:rFonts w:eastAsia="Times New Roman"/>
                <w:noProof/>
                <w:sz w:val="20"/>
              </w:rPr>
            </w:pPr>
            <w:r>
              <w:rPr>
                <w:rFonts w:eastAsia="Times New Roman"/>
                <w:noProof/>
                <w:sz w:val="20"/>
              </w:rPr>
              <w:t>011</w:t>
            </w:r>
          </w:p>
        </w:tc>
        <w:tc>
          <w:tcPr>
            <w:tcW w:w="2772" w:type="dxa"/>
          </w:tcPr>
          <w:p w14:paraId="3C75B848" w14:textId="56F81EF6" w:rsidR="00482443" w:rsidRPr="007B6264" w:rsidRDefault="00482443">
            <w:pPr>
              <w:rPr>
                <w:rFonts w:eastAsia="Times New Roman"/>
                <w:noProof/>
                <w:sz w:val="20"/>
              </w:rPr>
            </w:pPr>
            <w:r>
              <w:rPr>
                <w:rFonts w:eastAsia="Times New Roman"/>
                <w:noProof/>
                <w:sz w:val="20"/>
              </w:rPr>
              <w:t>0</w:t>
            </w:r>
          </w:p>
        </w:tc>
      </w:tr>
      <w:tr w:rsidR="00482443" w:rsidRPr="007B6264" w14:paraId="0B9C2AF3" w14:textId="77777777" w:rsidTr="0067773E">
        <w:tc>
          <w:tcPr>
            <w:tcW w:w="2073" w:type="dxa"/>
          </w:tcPr>
          <w:p w14:paraId="1B4DA183" w14:textId="14295D0A" w:rsidR="00482443" w:rsidRPr="007B6264" w:rsidRDefault="00482443">
            <w:pPr>
              <w:rPr>
                <w:rFonts w:eastAsia="Times New Roman"/>
                <w:noProof/>
                <w:sz w:val="20"/>
              </w:rPr>
            </w:pPr>
            <w:r>
              <w:rPr>
                <w:rFonts w:eastAsia="Times New Roman"/>
                <w:noProof/>
                <w:sz w:val="20"/>
              </w:rPr>
              <w:t>SO1</w:t>
            </w:r>
          </w:p>
        </w:tc>
        <w:tc>
          <w:tcPr>
            <w:tcW w:w="3910" w:type="dxa"/>
          </w:tcPr>
          <w:p w14:paraId="0C39E2B4" w14:textId="27F97F0A" w:rsidR="00482443" w:rsidRPr="007B6264" w:rsidRDefault="00482443" w:rsidP="0067773E">
            <w:pPr>
              <w:jc w:val="left"/>
              <w:rPr>
                <w:rFonts w:eastAsia="Times New Roman"/>
                <w:noProof/>
                <w:sz w:val="20"/>
              </w:rPr>
            </w:pPr>
            <w:r>
              <w:rPr>
                <w:rFonts w:eastAsia="Times New Roman"/>
                <w:noProof/>
                <w:sz w:val="20"/>
              </w:rPr>
              <w:t>Haavatavate isikute tuvastamise ja edasisuunamisega seotud meetmed</w:t>
            </w:r>
          </w:p>
        </w:tc>
        <w:tc>
          <w:tcPr>
            <w:tcW w:w="567" w:type="dxa"/>
          </w:tcPr>
          <w:p w14:paraId="23BACB24" w14:textId="1896D4EB" w:rsidR="00482443" w:rsidRPr="007B6264" w:rsidRDefault="00482443">
            <w:pPr>
              <w:rPr>
                <w:rFonts w:eastAsia="Times New Roman"/>
                <w:noProof/>
                <w:sz w:val="20"/>
              </w:rPr>
            </w:pPr>
            <w:r>
              <w:rPr>
                <w:rFonts w:eastAsia="Times New Roman"/>
                <w:noProof/>
                <w:sz w:val="20"/>
              </w:rPr>
              <w:t>012</w:t>
            </w:r>
          </w:p>
        </w:tc>
        <w:tc>
          <w:tcPr>
            <w:tcW w:w="2772" w:type="dxa"/>
          </w:tcPr>
          <w:p w14:paraId="500FDCF3" w14:textId="298B67A5" w:rsidR="00482443" w:rsidRPr="007B6264" w:rsidRDefault="00482443">
            <w:pPr>
              <w:rPr>
                <w:rFonts w:eastAsia="Times New Roman"/>
                <w:noProof/>
                <w:sz w:val="20"/>
              </w:rPr>
            </w:pPr>
            <w:r>
              <w:rPr>
                <w:rFonts w:eastAsia="Times New Roman"/>
                <w:noProof/>
                <w:sz w:val="20"/>
              </w:rPr>
              <w:t>0</w:t>
            </w:r>
          </w:p>
        </w:tc>
      </w:tr>
      <w:tr w:rsidR="00482443" w:rsidRPr="007B6264" w14:paraId="485C83C8" w14:textId="77777777" w:rsidTr="0067773E">
        <w:tc>
          <w:tcPr>
            <w:tcW w:w="2073" w:type="dxa"/>
          </w:tcPr>
          <w:p w14:paraId="20D78E6A" w14:textId="12184349" w:rsidR="00482443" w:rsidRPr="007B6264" w:rsidRDefault="00482443">
            <w:pPr>
              <w:rPr>
                <w:rFonts w:eastAsia="Times New Roman"/>
                <w:noProof/>
                <w:sz w:val="20"/>
              </w:rPr>
            </w:pPr>
            <w:r>
              <w:rPr>
                <w:rFonts w:eastAsia="Times New Roman"/>
                <w:noProof/>
                <w:sz w:val="20"/>
              </w:rPr>
              <w:t>SO1</w:t>
            </w:r>
          </w:p>
        </w:tc>
        <w:tc>
          <w:tcPr>
            <w:tcW w:w="3910" w:type="dxa"/>
          </w:tcPr>
          <w:p w14:paraId="087F4E14" w14:textId="79E1F915" w:rsidR="00482443" w:rsidRPr="007B6264" w:rsidRDefault="00482443" w:rsidP="0067773E">
            <w:pPr>
              <w:jc w:val="left"/>
              <w:rPr>
                <w:rFonts w:eastAsia="Times New Roman"/>
                <w:noProof/>
                <w:sz w:val="20"/>
              </w:rPr>
            </w:pPr>
            <w:r>
              <w:rPr>
                <w:rFonts w:eastAsia="Times New Roman"/>
                <w:noProof/>
                <w:sz w:val="20"/>
              </w:rPr>
              <w:t>Rahvusvahelist kaitset vajavate või seda taotleda soovivate isikute tuvastamise ja edasisuunamisega seotud meetmed</w:t>
            </w:r>
          </w:p>
        </w:tc>
        <w:tc>
          <w:tcPr>
            <w:tcW w:w="567" w:type="dxa"/>
          </w:tcPr>
          <w:p w14:paraId="16E31961" w14:textId="35A95A89" w:rsidR="00482443" w:rsidRPr="007B6264" w:rsidRDefault="00482443">
            <w:pPr>
              <w:rPr>
                <w:rFonts w:eastAsia="Times New Roman"/>
                <w:noProof/>
                <w:sz w:val="20"/>
              </w:rPr>
            </w:pPr>
            <w:r>
              <w:rPr>
                <w:rFonts w:eastAsia="Times New Roman"/>
                <w:noProof/>
                <w:sz w:val="20"/>
              </w:rPr>
              <w:t>013</w:t>
            </w:r>
          </w:p>
        </w:tc>
        <w:tc>
          <w:tcPr>
            <w:tcW w:w="2772" w:type="dxa"/>
          </w:tcPr>
          <w:p w14:paraId="215155FD" w14:textId="0A3C1F0F" w:rsidR="00482443" w:rsidRPr="007B6264" w:rsidRDefault="00BD1841">
            <w:pPr>
              <w:rPr>
                <w:rFonts w:eastAsia="Times New Roman"/>
                <w:noProof/>
                <w:sz w:val="20"/>
              </w:rPr>
            </w:pPr>
            <w:ins w:id="366" w:author="Aivi Kuivonen" w:date="2025-07-07T15:04:00Z">
              <w:r>
                <w:rPr>
                  <w:rFonts w:eastAsia="Times New Roman"/>
                  <w:noProof/>
                  <w:sz w:val="20"/>
                </w:rPr>
                <w:t>18 718 310,38</w:t>
              </w:r>
            </w:ins>
            <w:del w:id="367" w:author="Aivi Kuivonen" w:date="2025-07-07T15:04:00Z">
              <w:r w:rsidR="00482443" w:rsidDel="00BD1841">
                <w:rPr>
                  <w:rFonts w:eastAsia="Times New Roman"/>
                  <w:noProof/>
                  <w:sz w:val="20"/>
                </w:rPr>
                <w:delText>0</w:delText>
              </w:r>
            </w:del>
          </w:p>
        </w:tc>
      </w:tr>
      <w:tr w:rsidR="00775813" w:rsidRPr="007B6264" w14:paraId="021BD030" w14:textId="7CE35E87" w:rsidTr="0067773E">
        <w:tc>
          <w:tcPr>
            <w:tcW w:w="2073" w:type="dxa"/>
          </w:tcPr>
          <w:p w14:paraId="37481508" w14:textId="1C232DFE" w:rsidR="00775813" w:rsidRPr="007B6264" w:rsidRDefault="00775813">
            <w:pPr>
              <w:rPr>
                <w:rFonts w:eastAsia="Times New Roman"/>
                <w:noProof/>
                <w:sz w:val="20"/>
              </w:rPr>
            </w:pPr>
            <w:r w:rsidRPr="007B6264">
              <w:rPr>
                <w:rFonts w:eastAsia="Times New Roman"/>
                <w:noProof/>
                <w:sz w:val="20"/>
              </w:rPr>
              <w:t>SO1</w:t>
            </w:r>
          </w:p>
        </w:tc>
        <w:tc>
          <w:tcPr>
            <w:tcW w:w="3910" w:type="dxa"/>
          </w:tcPr>
          <w:p w14:paraId="635B9EE8" w14:textId="11D57A9B" w:rsidR="00775813" w:rsidRPr="007B6264" w:rsidRDefault="00775813" w:rsidP="0067773E">
            <w:pPr>
              <w:jc w:val="left"/>
              <w:rPr>
                <w:rFonts w:eastAsia="Times New Roman"/>
                <w:noProof/>
                <w:sz w:val="20"/>
              </w:rPr>
            </w:pPr>
            <w:r w:rsidRPr="007B6264">
              <w:rPr>
                <w:rFonts w:eastAsia="Times New Roman"/>
                <w:noProof/>
                <w:sz w:val="20"/>
              </w:rPr>
              <w:t>Euroopa piiri- ja rannikuvalve arendamine</w:t>
            </w:r>
          </w:p>
        </w:tc>
        <w:tc>
          <w:tcPr>
            <w:tcW w:w="567" w:type="dxa"/>
          </w:tcPr>
          <w:p w14:paraId="4CEC23AA" w14:textId="2320A851" w:rsidR="00775813" w:rsidRPr="007B6264" w:rsidRDefault="00775813">
            <w:pPr>
              <w:rPr>
                <w:rFonts w:eastAsia="Times New Roman"/>
                <w:noProof/>
                <w:sz w:val="20"/>
              </w:rPr>
            </w:pPr>
            <w:r w:rsidRPr="007B6264">
              <w:rPr>
                <w:rFonts w:eastAsia="Times New Roman"/>
                <w:noProof/>
                <w:sz w:val="20"/>
              </w:rPr>
              <w:t>014</w:t>
            </w:r>
          </w:p>
        </w:tc>
        <w:tc>
          <w:tcPr>
            <w:tcW w:w="2772" w:type="dxa"/>
          </w:tcPr>
          <w:p w14:paraId="39AE5422" w14:textId="26F409CB" w:rsidR="00775813" w:rsidRPr="007B6264" w:rsidRDefault="00775813">
            <w:pPr>
              <w:rPr>
                <w:rFonts w:eastAsia="Times New Roman"/>
                <w:noProof/>
                <w:sz w:val="20"/>
              </w:rPr>
            </w:pPr>
            <w:r w:rsidRPr="007B6264">
              <w:rPr>
                <w:rFonts w:eastAsia="Times New Roman"/>
                <w:noProof/>
                <w:sz w:val="20"/>
              </w:rPr>
              <w:t>300</w:t>
            </w:r>
            <w:r w:rsidR="00D9256B" w:rsidRPr="007B6264">
              <w:rPr>
                <w:rFonts w:eastAsia="Times New Roman"/>
                <w:noProof/>
                <w:sz w:val="20"/>
              </w:rPr>
              <w:t> </w:t>
            </w:r>
            <w:r w:rsidRPr="007B6264">
              <w:rPr>
                <w:rFonts w:eastAsia="Times New Roman"/>
                <w:noProof/>
                <w:sz w:val="20"/>
              </w:rPr>
              <w:t>000</w:t>
            </w:r>
          </w:p>
        </w:tc>
      </w:tr>
      <w:tr w:rsidR="00482443" w:rsidRPr="007B6264" w14:paraId="31321B13" w14:textId="77777777" w:rsidTr="0067773E">
        <w:tc>
          <w:tcPr>
            <w:tcW w:w="2073" w:type="dxa"/>
          </w:tcPr>
          <w:p w14:paraId="40BDFCB7" w14:textId="7AC9C163" w:rsidR="00482443" w:rsidRPr="007B6264" w:rsidRDefault="00482443">
            <w:pPr>
              <w:rPr>
                <w:rFonts w:eastAsia="Times New Roman"/>
                <w:noProof/>
                <w:sz w:val="20"/>
              </w:rPr>
            </w:pPr>
            <w:r>
              <w:rPr>
                <w:rFonts w:eastAsia="Times New Roman"/>
                <w:noProof/>
                <w:sz w:val="20"/>
              </w:rPr>
              <w:t>SO1</w:t>
            </w:r>
          </w:p>
        </w:tc>
        <w:tc>
          <w:tcPr>
            <w:tcW w:w="3910" w:type="dxa"/>
          </w:tcPr>
          <w:p w14:paraId="5394D9A9" w14:textId="0D58F544" w:rsidR="00482443" w:rsidRPr="007B6264" w:rsidRDefault="00482443" w:rsidP="0067773E">
            <w:pPr>
              <w:jc w:val="left"/>
              <w:rPr>
                <w:rFonts w:eastAsia="Times New Roman"/>
                <w:noProof/>
                <w:sz w:val="20"/>
              </w:rPr>
            </w:pPr>
            <w:r>
              <w:rPr>
                <w:rFonts w:eastAsia="Times New Roman"/>
                <w:noProof/>
                <w:sz w:val="20"/>
              </w:rPr>
              <w:t>Asutusetevaheline koostöö – liikmesriigi tasand</w:t>
            </w:r>
          </w:p>
        </w:tc>
        <w:tc>
          <w:tcPr>
            <w:tcW w:w="567" w:type="dxa"/>
          </w:tcPr>
          <w:p w14:paraId="106F18CA" w14:textId="433916ED" w:rsidR="00482443" w:rsidRPr="007B6264" w:rsidRDefault="00482443">
            <w:pPr>
              <w:rPr>
                <w:rFonts w:eastAsia="Times New Roman"/>
                <w:noProof/>
                <w:sz w:val="20"/>
              </w:rPr>
            </w:pPr>
            <w:r>
              <w:rPr>
                <w:rFonts w:eastAsia="Times New Roman"/>
                <w:noProof/>
                <w:sz w:val="20"/>
              </w:rPr>
              <w:t>015</w:t>
            </w:r>
          </w:p>
        </w:tc>
        <w:tc>
          <w:tcPr>
            <w:tcW w:w="2772" w:type="dxa"/>
          </w:tcPr>
          <w:p w14:paraId="1116C28B" w14:textId="0031513A" w:rsidR="00482443" w:rsidRPr="007B6264" w:rsidRDefault="00482443">
            <w:pPr>
              <w:rPr>
                <w:rFonts w:eastAsia="Times New Roman"/>
                <w:noProof/>
                <w:sz w:val="20"/>
              </w:rPr>
            </w:pPr>
            <w:r>
              <w:rPr>
                <w:rFonts w:eastAsia="Times New Roman"/>
                <w:noProof/>
                <w:sz w:val="20"/>
              </w:rPr>
              <w:t>0</w:t>
            </w:r>
          </w:p>
        </w:tc>
      </w:tr>
      <w:tr w:rsidR="00775813" w:rsidRPr="007B6264" w14:paraId="2C42F143" w14:textId="6FDE7630" w:rsidTr="0067773E">
        <w:tc>
          <w:tcPr>
            <w:tcW w:w="2073" w:type="dxa"/>
          </w:tcPr>
          <w:p w14:paraId="080360B1" w14:textId="06FC9B3C" w:rsidR="00775813" w:rsidRPr="007B6264" w:rsidRDefault="00775813">
            <w:pPr>
              <w:rPr>
                <w:rFonts w:eastAsia="Times New Roman"/>
                <w:noProof/>
                <w:sz w:val="20"/>
              </w:rPr>
            </w:pPr>
            <w:r w:rsidRPr="007B6264">
              <w:rPr>
                <w:rFonts w:eastAsia="Times New Roman"/>
                <w:noProof/>
                <w:sz w:val="20"/>
              </w:rPr>
              <w:t>SO1</w:t>
            </w:r>
          </w:p>
        </w:tc>
        <w:tc>
          <w:tcPr>
            <w:tcW w:w="3910" w:type="dxa"/>
          </w:tcPr>
          <w:p w14:paraId="04A11E80" w14:textId="7554B38D" w:rsidR="00775813" w:rsidRPr="007B6264" w:rsidRDefault="00775813" w:rsidP="0067773E">
            <w:pPr>
              <w:jc w:val="left"/>
              <w:rPr>
                <w:rFonts w:eastAsia="Times New Roman"/>
                <w:noProof/>
                <w:sz w:val="20"/>
              </w:rPr>
            </w:pPr>
            <w:r w:rsidRPr="007B6264">
              <w:rPr>
                <w:rFonts w:eastAsia="Times New Roman"/>
                <w:noProof/>
                <w:sz w:val="20"/>
              </w:rPr>
              <w:t>Asutustevaheline koostöö – liidu tasand</w:t>
            </w:r>
          </w:p>
        </w:tc>
        <w:tc>
          <w:tcPr>
            <w:tcW w:w="567" w:type="dxa"/>
          </w:tcPr>
          <w:p w14:paraId="341BD0D1" w14:textId="6231E32F" w:rsidR="00775813" w:rsidRPr="007B6264" w:rsidRDefault="00775813">
            <w:pPr>
              <w:rPr>
                <w:rFonts w:eastAsia="Times New Roman"/>
                <w:noProof/>
                <w:sz w:val="20"/>
              </w:rPr>
            </w:pPr>
            <w:r w:rsidRPr="007B6264">
              <w:rPr>
                <w:rFonts w:eastAsia="Times New Roman"/>
                <w:noProof/>
                <w:sz w:val="20"/>
              </w:rPr>
              <w:t>016</w:t>
            </w:r>
          </w:p>
        </w:tc>
        <w:tc>
          <w:tcPr>
            <w:tcW w:w="2772" w:type="dxa"/>
          </w:tcPr>
          <w:p w14:paraId="44690779" w14:textId="7B2878AD" w:rsidR="00775813" w:rsidRPr="007B6264" w:rsidRDefault="00775813">
            <w:pPr>
              <w:rPr>
                <w:rFonts w:eastAsia="Times New Roman"/>
                <w:noProof/>
                <w:sz w:val="20"/>
              </w:rPr>
            </w:pPr>
            <w:r w:rsidRPr="007B6264">
              <w:rPr>
                <w:rFonts w:eastAsia="Times New Roman"/>
                <w:noProof/>
                <w:sz w:val="20"/>
              </w:rPr>
              <w:t>300</w:t>
            </w:r>
            <w:r w:rsidR="00D9256B" w:rsidRPr="007B6264">
              <w:rPr>
                <w:rFonts w:eastAsia="Times New Roman"/>
                <w:noProof/>
                <w:sz w:val="20"/>
              </w:rPr>
              <w:t> </w:t>
            </w:r>
            <w:r w:rsidRPr="007B6264">
              <w:rPr>
                <w:rFonts w:eastAsia="Times New Roman"/>
                <w:noProof/>
                <w:sz w:val="20"/>
              </w:rPr>
              <w:t>000</w:t>
            </w:r>
          </w:p>
        </w:tc>
      </w:tr>
      <w:tr w:rsidR="00482443" w:rsidRPr="007B6264" w14:paraId="10747252" w14:textId="77777777" w:rsidTr="0067773E">
        <w:tc>
          <w:tcPr>
            <w:tcW w:w="2073" w:type="dxa"/>
          </w:tcPr>
          <w:p w14:paraId="7B625D93" w14:textId="0AAE2339" w:rsidR="00482443" w:rsidRPr="007B6264" w:rsidRDefault="00482443">
            <w:pPr>
              <w:rPr>
                <w:rFonts w:eastAsia="Times New Roman"/>
                <w:noProof/>
                <w:sz w:val="20"/>
              </w:rPr>
            </w:pPr>
            <w:r>
              <w:rPr>
                <w:rFonts w:eastAsia="Times New Roman"/>
                <w:noProof/>
                <w:sz w:val="20"/>
              </w:rPr>
              <w:t>SO1</w:t>
            </w:r>
          </w:p>
        </w:tc>
        <w:tc>
          <w:tcPr>
            <w:tcW w:w="3910" w:type="dxa"/>
          </w:tcPr>
          <w:p w14:paraId="07ACD388" w14:textId="412673FD" w:rsidR="00482443" w:rsidRPr="007B6264" w:rsidRDefault="00482443" w:rsidP="0067773E">
            <w:pPr>
              <w:jc w:val="left"/>
              <w:rPr>
                <w:rFonts w:eastAsia="Times New Roman"/>
                <w:noProof/>
                <w:sz w:val="20"/>
              </w:rPr>
            </w:pPr>
            <w:r>
              <w:rPr>
                <w:rFonts w:eastAsia="Times New Roman"/>
                <w:noProof/>
                <w:sz w:val="20"/>
              </w:rPr>
              <w:t>Asutustevaheline koostöö –</w:t>
            </w:r>
            <w:r w:rsidR="0073229A">
              <w:rPr>
                <w:rFonts w:eastAsia="Times New Roman"/>
                <w:noProof/>
                <w:sz w:val="20"/>
              </w:rPr>
              <w:t xml:space="preserve"> </w:t>
            </w:r>
            <w:r>
              <w:rPr>
                <w:rFonts w:eastAsia="Times New Roman"/>
                <w:noProof/>
                <w:sz w:val="20"/>
              </w:rPr>
              <w:t>kolmandate riikidega</w:t>
            </w:r>
          </w:p>
        </w:tc>
        <w:tc>
          <w:tcPr>
            <w:tcW w:w="567" w:type="dxa"/>
          </w:tcPr>
          <w:p w14:paraId="0C3BB717" w14:textId="1E7B2A80" w:rsidR="00482443" w:rsidRPr="007B6264" w:rsidRDefault="00482443">
            <w:pPr>
              <w:rPr>
                <w:rFonts w:eastAsia="Times New Roman"/>
                <w:noProof/>
                <w:sz w:val="20"/>
              </w:rPr>
            </w:pPr>
            <w:r>
              <w:rPr>
                <w:rFonts w:eastAsia="Times New Roman"/>
                <w:noProof/>
                <w:sz w:val="20"/>
              </w:rPr>
              <w:t>017</w:t>
            </w:r>
          </w:p>
        </w:tc>
        <w:tc>
          <w:tcPr>
            <w:tcW w:w="2772" w:type="dxa"/>
          </w:tcPr>
          <w:p w14:paraId="69EBA70C" w14:textId="4BEFB195" w:rsidR="00482443" w:rsidRPr="007B6264" w:rsidRDefault="00482443">
            <w:pPr>
              <w:rPr>
                <w:rFonts w:eastAsia="Times New Roman"/>
                <w:noProof/>
                <w:sz w:val="20"/>
              </w:rPr>
            </w:pPr>
            <w:r>
              <w:rPr>
                <w:rFonts w:eastAsia="Times New Roman"/>
                <w:noProof/>
                <w:sz w:val="20"/>
              </w:rPr>
              <w:t>0</w:t>
            </w:r>
          </w:p>
        </w:tc>
      </w:tr>
      <w:tr w:rsidR="00482443" w:rsidRPr="007B6264" w14:paraId="0C0777C4" w14:textId="77777777" w:rsidTr="0067773E">
        <w:tc>
          <w:tcPr>
            <w:tcW w:w="2073" w:type="dxa"/>
          </w:tcPr>
          <w:p w14:paraId="498778D8" w14:textId="1046E3DC" w:rsidR="00482443" w:rsidRDefault="00482443">
            <w:pPr>
              <w:rPr>
                <w:rFonts w:eastAsia="Times New Roman"/>
                <w:noProof/>
                <w:sz w:val="20"/>
              </w:rPr>
            </w:pPr>
            <w:r>
              <w:rPr>
                <w:rFonts w:eastAsia="Times New Roman"/>
                <w:noProof/>
                <w:sz w:val="20"/>
              </w:rPr>
              <w:t>SO1</w:t>
            </w:r>
          </w:p>
        </w:tc>
        <w:tc>
          <w:tcPr>
            <w:tcW w:w="3910" w:type="dxa"/>
          </w:tcPr>
          <w:p w14:paraId="6D33DD1E" w14:textId="75D5F124" w:rsidR="00482443" w:rsidRPr="007B6264" w:rsidRDefault="00482443" w:rsidP="0067773E">
            <w:pPr>
              <w:jc w:val="left"/>
              <w:rPr>
                <w:rFonts w:eastAsia="Times New Roman"/>
                <w:noProof/>
                <w:sz w:val="20"/>
              </w:rPr>
            </w:pPr>
            <w:r>
              <w:rPr>
                <w:rFonts w:eastAsia="Times New Roman"/>
                <w:noProof/>
                <w:sz w:val="20"/>
              </w:rPr>
              <w:t>Sisserändeküsimustega tegelevate kontaktametnike ühine lähetamine</w:t>
            </w:r>
          </w:p>
        </w:tc>
        <w:tc>
          <w:tcPr>
            <w:tcW w:w="567" w:type="dxa"/>
          </w:tcPr>
          <w:p w14:paraId="79B6C241" w14:textId="4B3D7BD6" w:rsidR="00482443" w:rsidRDefault="00482443">
            <w:pPr>
              <w:rPr>
                <w:rFonts w:eastAsia="Times New Roman"/>
                <w:noProof/>
                <w:sz w:val="20"/>
              </w:rPr>
            </w:pPr>
            <w:r>
              <w:rPr>
                <w:rFonts w:eastAsia="Times New Roman"/>
                <w:noProof/>
                <w:sz w:val="20"/>
              </w:rPr>
              <w:t>018</w:t>
            </w:r>
          </w:p>
        </w:tc>
        <w:tc>
          <w:tcPr>
            <w:tcW w:w="2772" w:type="dxa"/>
          </w:tcPr>
          <w:p w14:paraId="73472947" w14:textId="2B90F847" w:rsidR="00482443" w:rsidRPr="007B6264" w:rsidRDefault="00482443">
            <w:pPr>
              <w:rPr>
                <w:rFonts w:eastAsia="Times New Roman"/>
                <w:noProof/>
                <w:sz w:val="20"/>
              </w:rPr>
            </w:pPr>
            <w:r>
              <w:rPr>
                <w:rFonts w:eastAsia="Times New Roman"/>
                <w:noProof/>
                <w:sz w:val="20"/>
              </w:rPr>
              <w:t>0</w:t>
            </w:r>
          </w:p>
        </w:tc>
      </w:tr>
      <w:tr w:rsidR="00482443" w:rsidRPr="007B6264" w14:paraId="57EB6533" w14:textId="77777777" w:rsidTr="0067773E">
        <w:tc>
          <w:tcPr>
            <w:tcW w:w="2073" w:type="dxa"/>
          </w:tcPr>
          <w:p w14:paraId="4A402396" w14:textId="7CB9B550" w:rsidR="00482443" w:rsidRDefault="00482443">
            <w:pPr>
              <w:rPr>
                <w:rFonts w:eastAsia="Times New Roman"/>
                <w:noProof/>
                <w:sz w:val="20"/>
              </w:rPr>
            </w:pPr>
            <w:r>
              <w:rPr>
                <w:rFonts w:eastAsia="Times New Roman"/>
                <w:noProof/>
                <w:sz w:val="20"/>
              </w:rPr>
              <w:lastRenderedPageBreak/>
              <w:t>SO1</w:t>
            </w:r>
          </w:p>
        </w:tc>
        <w:tc>
          <w:tcPr>
            <w:tcW w:w="3910" w:type="dxa"/>
          </w:tcPr>
          <w:p w14:paraId="19A2148D" w14:textId="47AAA24D" w:rsidR="00482443" w:rsidRPr="007B6264" w:rsidRDefault="00482443" w:rsidP="0067773E">
            <w:pPr>
              <w:jc w:val="left"/>
              <w:rPr>
                <w:rFonts w:eastAsia="Times New Roman"/>
                <w:noProof/>
                <w:sz w:val="20"/>
              </w:rPr>
            </w:pPr>
            <w:r>
              <w:rPr>
                <w:rFonts w:eastAsia="Times New Roman"/>
                <w:noProof/>
                <w:sz w:val="20"/>
              </w:rPr>
              <w:t>Suuremahulised IT-süsteemid – Eurodac piiride haldamiseks</w:t>
            </w:r>
          </w:p>
        </w:tc>
        <w:tc>
          <w:tcPr>
            <w:tcW w:w="567" w:type="dxa"/>
          </w:tcPr>
          <w:p w14:paraId="79FB1DA4" w14:textId="17FC869F" w:rsidR="00482443" w:rsidRDefault="00482443">
            <w:pPr>
              <w:rPr>
                <w:rFonts w:eastAsia="Times New Roman"/>
                <w:noProof/>
                <w:sz w:val="20"/>
              </w:rPr>
            </w:pPr>
            <w:r>
              <w:rPr>
                <w:rFonts w:eastAsia="Times New Roman"/>
                <w:noProof/>
                <w:sz w:val="20"/>
              </w:rPr>
              <w:t>019</w:t>
            </w:r>
          </w:p>
        </w:tc>
        <w:tc>
          <w:tcPr>
            <w:tcW w:w="2772" w:type="dxa"/>
          </w:tcPr>
          <w:p w14:paraId="31AD142A" w14:textId="782135A4" w:rsidR="00482443" w:rsidRPr="007B6264" w:rsidRDefault="00482443">
            <w:pPr>
              <w:rPr>
                <w:rFonts w:eastAsia="Times New Roman"/>
                <w:noProof/>
                <w:sz w:val="20"/>
              </w:rPr>
            </w:pPr>
            <w:r>
              <w:rPr>
                <w:rFonts w:eastAsia="Times New Roman"/>
                <w:noProof/>
                <w:sz w:val="20"/>
              </w:rPr>
              <w:t>0</w:t>
            </w:r>
          </w:p>
        </w:tc>
      </w:tr>
      <w:tr w:rsidR="00775813" w:rsidRPr="007B6264" w14:paraId="5CE6C2B6" w14:textId="0C508680" w:rsidTr="0067773E">
        <w:tc>
          <w:tcPr>
            <w:tcW w:w="2073" w:type="dxa"/>
          </w:tcPr>
          <w:p w14:paraId="25F914AC" w14:textId="139D6D04" w:rsidR="00775813" w:rsidRPr="007B6264" w:rsidRDefault="00775813">
            <w:pPr>
              <w:rPr>
                <w:rFonts w:eastAsia="Times New Roman"/>
                <w:noProof/>
                <w:sz w:val="20"/>
              </w:rPr>
            </w:pPr>
            <w:r w:rsidRPr="007B6264">
              <w:rPr>
                <w:rFonts w:eastAsia="Times New Roman"/>
                <w:noProof/>
                <w:sz w:val="20"/>
              </w:rPr>
              <w:t>SO1</w:t>
            </w:r>
          </w:p>
        </w:tc>
        <w:tc>
          <w:tcPr>
            <w:tcW w:w="3910" w:type="dxa"/>
          </w:tcPr>
          <w:p w14:paraId="5F9ADC01" w14:textId="082159C1"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riiki sisenemise ja riigist lahkumise süsteem (EES)</w:t>
            </w:r>
          </w:p>
        </w:tc>
        <w:tc>
          <w:tcPr>
            <w:tcW w:w="567" w:type="dxa"/>
          </w:tcPr>
          <w:p w14:paraId="52F7042E" w14:textId="578F57C3" w:rsidR="00775813" w:rsidRPr="007B6264" w:rsidRDefault="00775813">
            <w:pPr>
              <w:rPr>
                <w:rFonts w:eastAsia="Times New Roman"/>
                <w:noProof/>
                <w:sz w:val="20"/>
              </w:rPr>
            </w:pPr>
            <w:r w:rsidRPr="007B6264">
              <w:rPr>
                <w:rFonts w:eastAsia="Times New Roman"/>
                <w:noProof/>
                <w:sz w:val="20"/>
              </w:rPr>
              <w:t>020</w:t>
            </w:r>
          </w:p>
        </w:tc>
        <w:tc>
          <w:tcPr>
            <w:tcW w:w="2772" w:type="dxa"/>
          </w:tcPr>
          <w:p w14:paraId="0844924D" w14:textId="670F73A7" w:rsidR="00775813" w:rsidRPr="007B6264" w:rsidRDefault="00E276F5">
            <w:pPr>
              <w:rPr>
                <w:rFonts w:eastAsia="Times New Roman"/>
                <w:noProof/>
                <w:sz w:val="20"/>
              </w:rPr>
            </w:pPr>
            <w:r>
              <w:rPr>
                <w:rFonts w:eastAsia="Times New Roman"/>
                <w:noProof/>
                <w:sz w:val="20"/>
              </w:rPr>
              <w:t>0</w:t>
            </w:r>
          </w:p>
        </w:tc>
      </w:tr>
      <w:tr w:rsidR="00775813" w:rsidRPr="007B6264" w14:paraId="12F2BE0F" w14:textId="49AD577C" w:rsidTr="0067773E">
        <w:tc>
          <w:tcPr>
            <w:tcW w:w="2073" w:type="dxa"/>
          </w:tcPr>
          <w:p w14:paraId="07D41388" w14:textId="5BDCE168" w:rsidR="00775813" w:rsidRPr="007B6264" w:rsidRDefault="00775813">
            <w:pPr>
              <w:rPr>
                <w:rFonts w:eastAsia="Times New Roman"/>
                <w:noProof/>
                <w:sz w:val="20"/>
              </w:rPr>
            </w:pPr>
            <w:r w:rsidRPr="007B6264">
              <w:rPr>
                <w:rFonts w:eastAsia="Times New Roman"/>
                <w:noProof/>
                <w:sz w:val="20"/>
              </w:rPr>
              <w:t>SO1</w:t>
            </w:r>
          </w:p>
        </w:tc>
        <w:tc>
          <w:tcPr>
            <w:tcW w:w="3910" w:type="dxa"/>
          </w:tcPr>
          <w:p w14:paraId="6DFDFE94" w14:textId="20E44D23"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Euroopa reisiinfo ja -lubade süsteem (ETIAS) </w:t>
            </w:r>
            <w:r w:rsidR="00307C19">
              <w:rPr>
                <w:rFonts w:eastAsia="Times New Roman"/>
                <w:noProof/>
                <w:sz w:val="20"/>
                <w:lang w:val="et-EE"/>
              </w:rPr>
              <w:t>–</w:t>
            </w:r>
            <w:r w:rsidRPr="007B6264">
              <w:rPr>
                <w:rFonts w:eastAsia="Times New Roman"/>
                <w:noProof/>
                <w:sz w:val="20"/>
              </w:rPr>
              <w:t xml:space="preserve"> muu</w:t>
            </w:r>
          </w:p>
        </w:tc>
        <w:tc>
          <w:tcPr>
            <w:tcW w:w="567" w:type="dxa"/>
          </w:tcPr>
          <w:p w14:paraId="441C5A1E" w14:textId="7A156B7C" w:rsidR="00775813" w:rsidRPr="007B6264" w:rsidRDefault="00775813">
            <w:pPr>
              <w:rPr>
                <w:rFonts w:eastAsia="Times New Roman"/>
                <w:noProof/>
                <w:sz w:val="20"/>
              </w:rPr>
            </w:pPr>
            <w:r w:rsidRPr="007B6264">
              <w:rPr>
                <w:rFonts w:eastAsia="Times New Roman"/>
                <w:noProof/>
                <w:sz w:val="20"/>
              </w:rPr>
              <w:t>021</w:t>
            </w:r>
          </w:p>
        </w:tc>
        <w:tc>
          <w:tcPr>
            <w:tcW w:w="2772" w:type="dxa"/>
          </w:tcPr>
          <w:p w14:paraId="1A01FCC7" w14:textId="63D4E25F" w:rsidR="00775813" w:rsidRPr="007B6264" w:rsidRDefault="00BD1841">
            <w:pPr>
              <w:rPr>
                <w:rFonts w:eastAsia="Times New Roman"/>
                <w:noProof/>
                <w:sz w:val="20"/>
              </w:rPr>
            </w:pPr>
            <w:ins w:id="368" w:author="Aivi Kuivonen" w:date="2025-07-07T15:05:00Z">
              <w:r>
                <w:rPr>
                  <w:rFonts w:eastAsia="Times New Roman"/>
                  <w:noProof/>
                  <w:sz w:val="20"/>
                </w:rPr>
                <w:t>1 952 765.84</w:t>
              </w:r>
            </w:ins>
            <w:del w:id="369" w:author="Aivi Kuivonen" w:date="2025-07-07T15:05:00Z">
              <w:r w:rsidR="00E276F5" w:rsidDel="00BD1841">
                <w:rPr>
                  <w:rFonts w:eastAsia="Times New Roman"/>
                  <w:noProof/>
                  <w:sz w:val="20"/>
                </w:rPr>
                <w:delText>1 540 880,19</w:delText>
              </w:r>
            </w:del>
          </w:p>
        </w:tc>
      </w:tr>
      <w:tr w:rsidR="00775813" w:rsidRPr="007B6264" w14:paraId="01FE366E" w14:textId="594B11C4" w:rsidTr="0067773E">
        <w:tc>
          <w:tcPr>
            <w:tcW w:w="2073" w:type="dxa"/>
          </w:tcPr>
          <w:p w14:paraId="2374A17D" w14:textId="4AD5A452" w:rsidR="00775813" w:rsidRPr="007B6264" w:rsidRDefault="00775813" w:rsidP="00755EBC">
            <w:pPr>
              <w:jc w:val="left"/>
              <w:rPr>
                <w:rFonts w:eastAsia="Times New Roman"/>
                <w:noProof/>
                <w:sz w:val="20"/>
              </w:rPr>
            </w:pPr>
            <w:r w:rsidRPr="007B6264">
              <w:rPr>
                <w:rFonts w:eastAsia="Times New Roman"/>
                <w:noProof/>
                <w:sz w:val="20"/>
              </w:rPr>
              <w:t>SO1</w:t>
            </w:r>
          </w:p>
        </w:tc>
        <w:tc>
          <w:tcPr>
            <w:tcW w:w="3910" w:type="dxa"/>
          </w:tcPr>
          <w:p w14:paraId="4C640C2E" w14:textId="5CE55534"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w:t>
            </w:r>
            <w:r w:rsidR="005D17C4">
              <w:rPr>
                <w:rFonts w:eastAsia="Times New Roman"/>
                <w:noProof/>
                <w:sz w:val="20"/>
              </w:rPr>
              <w:t xml:space="preserve">ELi reisiinfo ja -lubade süsteem </w:t>
            </w:r>
            <w:r w:rsidR="00250AA9">
              <w:rPr>
                <w:rFonts w:eastAsia="Times New Roman"/>
                <w:noProof/>
                <w:sz w:val="20"/>
              </w:rPr>
              <w:t>(</w:t>
            </w:r>
            <w:r w:rsidRPr="007B6264">
              <w:rPr>
                <w:rFonts w:eastAsia="Times New Roman"/>
                <w:noProof/>
                <w:sz w:val="20"/>
              </w:rPr>
              <w:t>ETIAS</w:t>
            </w:r>
            <w:r w:rsidR="00250AA9">
              <w:rPr>
                <w:rFonts w:eastAsia="Times New Roman"/>
                <w:noProof/>
                <w:sz w:val="20"/>
              </w:rPr>
              <w:t>)</w:t>
            </w:r>
            <w:r w:rsidRPr="007B6264">
              <w:rPr>
                <w:rFonts w:eastAsia="Times New Roman"/>
                <w:noProof/>
                <w:sz w:val="20"/>
              </w:rPr>
              <w:t xml:space="preserve"> </w:t>
            </w:r>
            <w:r w:rsidR="005D17C4">
              <w:rPr>
                <w:rFonts w:eastAsia="Times New Roman"/>
                <w:noProof/>
                <w:sz w:val="20"/>
              </w:rPr>
              <w:t>–</w:t>
            </w:r>
            <w:r w:rsidRPr="007B6264">
              <w:rPr>
                <w:rFonts w:eastAsia="Times New Roman"/>
                <w:noProof/>
                <w:sz w:val="20"/>
              </w:rPr>
              <w:t xml:space="preserve"> määruse (EL</w:t>
            </w:r>
            <w:r w:rsidR="005D17C4">
              <w:rPr>
                <w:rFonts w:eastAsia="Times New Roman"/>
                <w:noProof/>
                <w:sz w:val="20"/>
              </w:rPr>
              <w:t>)</w:t>
            </w:r>
            <w:r w:rsidR="00307C19">
              <w:rPr>
                <w:rFonts w:eastAsia="Times New Roman"/>
                <w:noProof/>
                <w:sz w:val="20"/>
                <w:lang w:val="et-EE"/>
              </w:rPr>
              <w:t> </w:t>
            </w:r>
            <w:r w:rsidRPr="007B6264">
              <w:rPr>
                <w:rFonts w:eastAsia="Times New Roman"/>
                <w:noProof/>
                <w:sz w:val="20"/>
              </w:rPr>
              <w:t>2018/1240 art</w:t>
            </w:r>
            <w:r w:rsidR="005D17C4">
              <w:rPr>
                <w:rFonts w:eastAsia="Times New Roman"/>
                <w:noProof/>
                <w:sz w:val="20"/>
              </w:rPr>
              <w:t>ikli</w:t>
            </w:r>
            <w:r w:rsidRPr="007B6264">
              <w:rPr>
                <w:rFonts w:eastAsia="Times New Roman"/>
                <w:noProof/>
                <w:sz w:val="20"/>
              </w:rPr>
              <w:t xml:space="preserve"> 85 l</w:t>
            </w:r>
            <w:r w:rsidR="005D17C4">
              <w:rPr>
                <w:rFonts w:eastAsia="Times New Roman"/>
                <w:noProof/>
                <w:sz w:val="20"/>
              </w:rPr>
              <w:t>õige</w:t>
            </w:r>
            <w:r w:rsidR="00307C19">
              <w:rPr>
                <w:rFonts w:eastAsia="Times New Roman"/>
                <w:noProof/>
                <w:sz w:val="20"/>
                <w:lang w:val="et-EE"/>
              </w:rPr>
              <w:t> </w:t>
            </w:r>
            <w:r w:rsidRPr="007B6264">
              <w:rPr>
                <w:rFonts w:eastAsia="Times New Roman"/>
                <w:noProof/>
                <w:sz w:val="20"/>
              </w:rPr>
              <w:t>2</w:t>
            </w:r>
          </w:p>
        </w:tc>
        <w:tc>
          <w:tcPr>
            <w:tcW w:w="567" w:type="dxa"/>
          </w:tcPr>
          <w:p w14:paraId="35341D66" w14:textId="3622EFF2" w:rsidR="00775813" w:rsidRPr="007B6264" w:rsidRDefault="00775813">
            <w:pPr>
              <w:rPr>
                <w:rFonts w:eastAsia="Times New Roman"/>
                <w:noProof/>
                <w:sz w:val="20"/>
              </w:rPr>
            </w:pPr>
            <w:r w:rsidRPr="007B6264">
              <w:rPr>
                <w:rFonts w:eastAsia="Times New Roman"/>
                <w:noProof/>
                <w:sz w:val="20"/>
              </w:rPr>
              <w:t>022</w:t>
            </w:r>
          </w:p>
        </w:tc>
        <w:tc>
          <w:tcPr>
            <w:tcW w:w="2772" w:type="dxa"/>
          </w:tcPr>
          <w:p w14:paraId="2FF5843D" w14:textId="6688815C" w:rsidR="00775813" w:rsidRPr="007B6264" w:rsidRDefault="00BD1841">
            <w:pPr>
              <w:rPr>
                <w:rFonts w:eastAsia="Times New Roman"/>
                <w:noProof/>
                <w:sz w:val="20"/>
              </w:rPr>
            </w:pPr>
            <w:ins w:id="370" w:author="Aivi Kuivonen" w:date="2025-07-07T15:05:00Z">
              <w:r>
                <w:rPr>
                  <w:rFonts w:eastAsia="Times New Roman"/>
                  <w:noProof/>
                  <w:sz w:val="20"/>
                </w:rPr>
                <w:t xml:space="preserve">750 000 </w:t>
              </w:r>
            </w:ins>
            <w:del w:id="371" w:author="Aivi Kuivonen" w:date="2025-07-07T15:05:00Z">
              <w:r w:rsidR="00775813" w:rsidRPr="007B6264" w:rsidDel="00BD1841">
                <w:rPr>
                  <w:rFonts w:eastAsia="Times New Roman"/>
                  <w:noProof/>
                  <w:sz w:val="20"/>
                </w:rPr>
                <w:delText>1 161</w:delText>
              </w:r>
              <w:r w:rsidR="00D9256B" w:rsidRPr="007B6264" w:rsidDel="00BD1841">
                <w:rPr>
                  <w:rFonts w:eastAsia="Times New Roman"/>
                  <w:noProof/>
                  <w:sz w:val="20"/>
                </w:rPr>
                <w:delText> </w:delText>
              </w:r>
              <w:r w:rsidR="00775813" w:rsidRPr="007B6264" w:rsidDel="00BD1841">
                <w:rPr>
                  <w:rFonts w:eastAsia="Times New Roman"/>
                  <w:noProof/>
                  <w:sz w:val="20"/>
                </w:rPr>
                <w:delText>885,6</w:delText>
              </w:r>
              <w:r w:rsidR="00D9256B" w:rsidRPr="007B6264" w:rsidDel="00BD1841">
                <w:rPr>
                  <w:rFonts w:eastAsia="Times New Roman"/>
                  <w:noProof/>
                  <w:sz w:val="20"/>
                </w:rPr>
                <w:delText>4</w:delText>
              </w:r>
            </w:del>
          </w:p>
        </w:tc>
      </w:tr>
      <w:tr w:rsidR="00775813" w:rsidRPr="007B6264" w14:paraId="606400F1" w14:textId="78DEF18C" w:rsidTr="0067773E">
        <w:tc>
          <w:tcPr>
            <w:tcW w:w="2073" w:type="dxa"/>
          </w:tcPr>
          <w:p w14:paraId="09AC85A3" w14:textId="07F6B9E5" w:rsidR="00775813" w:rsidRPr="007B6264" w:rsidRDefault="00775813">
            <w:pPr>
              <w:rPr>
                <w:rFonts w:eastAsia="Times New Roman"/>
                <w:noProof/>
                <w:sz w:val="20"/>
              </w:rPr>
            </w:pPr>
            <w:r w:rsidRPr="007B6264">
              <w:rPr>
                <w:rFonts w:eastAsia="Times New Roman"/>
                <w:noProof/>
                <w:sz w:val="20"/>
              </w:rPr>
              <w:t>SO1</w:t>
            </w:r>
          </w:p>
        </w:tc>
        <w:tc>
          <w:tcPr>
            <w:tcW w:w="3910" w:type="dxa"/>
          </w:tcPr>
          <w:p w14:paraId="3A8F7969" w14:textId="2E0D5A62"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w:t>
            </w:r>
            <w:r w:rsidR="00250AA9">
              <w:rPr>
                <w:rFonts w:eastAsia="Times New Roman"/>
                <w:noProof/>
                <w:sz w:val="20"/>
              </w:rPr>
              <w:t>ELi reisiinfo ja -lubade süsteem (</w:t>
            </w:r>
            <w:r w:rsidRPr="007B6264">
              <w:rPr>
                <w:rFonts w:eastAsia="Times New Roman"/>
                <w:noProof/>
                <w:sz w:val="20"/>
              </w:rPr>
              <w:t>ETIAS</w:t>
            </w:r>
            <w:r w:rsidR="00250AA9">
              <w:rPr>
                <w:rFonts w:eastAsia="Times New Roman"/>
                <w:noProof/>
                <w:sz w:val="20"/>
              </w:rPr>
              <w:t>)</w:t>
            </w:r>
            <w:r w:rsidRPr="007B6264">
              <w:rPr>
                <w:rFonts w:eastAsia="Times New Roman"/>
                <w:noProof/>
                <w:sz w:val="20"/>
              </w:rPr>
              <w:t xml:space="preserve"> </w:t>
            </w:r>
            <w:r w:rsidR="005D17C4">
              <w:rPr>
                <w:rFonts w:eastAsia="Times New Roman"/>
                <w:noProof/>
                <w:sz w:val="20"/>
              </w:rPr>
              <w:t>–</w:t>
            </w:r>
            <w:r w:rsidRPr="007B6264">
              <w:rPr>
                <w:rFonts w:eastAsia="Times New Roman"/>
                <w:noProof/>
                <w:sz w:val="20"/>
              </w:rPr>
              <w:t xml:space="preserve"> määruse (EL)</w:t>
            </w:r>
            <w:r w:rsidR="00307C19">
              <w:rPr>
                <w:rFonts w:eastAsia="Times New Roman"/>
                <w:noProof/>
                <w:sz w:val="20"/>
                <w:lang w:val="et-EE"/>
              </w:rPr>
              <w:t> </w:t>
            </w:r>
            <w:r w:rsidRPr="007B6264">
              <w:rPr>
                <w:rFonts w:eastAsia="Times New Roman"/>
                <w:noProof/>
                <w:sz w:val="20"/>
              </w:rPr>
              <w:t>2018/1240 art</w:t>
            </w:r>
            <w:r w:rsidR="005D17C4">
              <w:rPr>
                <w:rFonts w:eastAsia="Times New Roman"/>
                <w:noProof/>
                <w:sz w:val="20"/>
              </w:rPr>
              <w:t>ikli</w:t>
            </w:r>
            <w:r w:rsidRPr="007B6264">
              <w:rPr>
                <w:rFonts w:eastAsia="Times New Roman"/>
                <w:noProof/>
                <w:sz w:val="20"/>
              </w:rPr>
              <w:t xml:space="preserve"> 85 l</w:t>
            </w:r>
            <w:r w:rsidR="005D17C4">
              <w:rPr>
                <w:rFonts w:eastAsia="Times New Roman"/>
                <w:noProof/>
                <w:sz w:val="20"/>
              </w:rPr>
              <w:t>õige</w:t>
            </w:r>
            <w:r w:rsidR="00307C19">
              <w:rPr>
                <w:rFonts w:eastAsia="Times New Roman"/>
                <w:noProof/>
                <w:sz w:val="20"/>
                <w:lang w:val="et-EE"/>
              </w:rPr>
              <w:t> </w:t>
            </w:r>
            <w:r w:rsidRPr="007B6264">
              <w:rPr>
                <w:rFonts w:eastAsia="Times New Roman"/>
                <w:noProof/>
                <w:sz w:val="20"/>
              </w:rPr>
              <w:t>3</w:t>
            </w:r>
          </w:p>
        </w:tc>
        <w:tc>
          <w:tcPr>
            <w:tcW w:w="567" w:type="dxa"/>
          </w:tcPr>
          <w:p w14:paraId="2D3177A7" w14:textId="2E2BD687" w:rsidR="00775813" w:rsidRPr="007B6264" w:rsidRDefault="00775813">
            <w:pPr>
              <w:rPr>
                <w:rFonts w:eastAsia="Times New Roman"/>
                <w:noProof/>
                <w:sz w:val="20"/>
              </w:rPr>
            </w:pPr>
            <w:r w:rsidRPr="007B6264">
              <w:rPr>
                <w:rFonts w:eastAsia="Times New Roman"/>
                <w:noProof/>
                <w:sz w:val="20"/>
              </w:rPr>
              <w:t>023</w:t>
            </w:r>
          </w:p>
        </w:tc>
        <w:tc>
          <w:tcPr>
            <w:tcW w:w="2772" w:type="dxa"/>
          </w:tcPr>
          <w:p w14:paraId="1BE57C73" w14:textId="3ECBD4F9" w:rsidR="00775813" w:rsidRPr="007B6264" w:rsidRDefault="00775813">
            <w:pPr>
              <w:rPr>
                <w:rFonts w:eastAsia="Times New Roman"/>
                <w:noProof/>
                <w:sz w:val="20"/>
              </w:rPr>
            </w:pPr>
            <w:r w:rsidRPr="007B6264">
              <w:rPr>
                <w:rFonts w:eastAsia="Times New Roman"/>
                <w:noProof/>
                <w:sz w:val="20"/>
              </w:rPr>
              <w:t>0</w:t>
            </w:r>
          </w:p>
        </w:tc>
      </w:tr>
      <w:tr w:rsidR="00775813" w:rsidRPr="007B6264" w14:paraId="22F1FA7B" w14:textId="4DE41388" w:rsidTr="0067773E">
        <w:tc>
          <w:tcPr>
            <w:tcW w:w="2073" w:type="dxa"/>
          </w:tcPr>
          <w:p w14:paraId="26973A72" w14:textId="5C67FC27" w:rsidR="00775813" w:rsidRPr="007B6264" w:rsidRDefault="00775813">
            <w:pPr>
              <w:rPr>
                <w:rFonts w:eastAsia="Times New Roman"/>
                <w:noProof/>
                <w:sz w:val="20"/>
              </w:rPr>
            </w:pPr>
            <w:r w:rsidRPr="007B6264">
              <w:rPr>
                <w:rFonts w:eastAsia="Times New Roman"/>
                <w:noProof/>
                <w:sz w:val="20"/>
              </w:rPr>
              <w:t>SO1</w:t>
            </w:r>
          </w:p>
        </w:tc>
        <w:tc>
          <w:tcPr>
            <w:tcW w:w="3910" w:type="dxa"/>
          </w:tcPr>
          <w:p w14:paraId="12AA017B" w14:textId="6726B093"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Schengeni infosüsteem (SIS)</w:t>
            </w:r>
          </w:p>
        </w:tc>
        <w:tc>
          <w:tcPr>
            <w:tcW w:w="567" w:type="dxa"/>
          </w:tcPr>
          <w:p w14:paraId="1F078BE6" w14:textId="0702E0F0" w:rsidR="00775813" w:rsidRPr="007B6264" w:rsidRDefault="00775813">
            <w:pPr>
              <w:rPr>
                <w:rFonts w:eastAsia="Times New Roman"/>
                <w:noProof/>
                <w:sz w:val="20"/>
              </w:rPr>
            </w:pPr>
            <w:r w:rsidRPr="007B6264">
              <w:rPr>
                <w:rFonts w:eastAsia="Times New Roman"/>
                <w:noProof/>
                <w:sz w:val="20"/>
              </w:rPr>
              <w:t>024</w:t>
            </w:r>
          </w:p>
        </w:tc>
        <w:tc>
          <w:tcPr>
            <w:tcW w:w="2772" w:type="dxa"/>
          </w:tcPr>
          <w:p w14:paraId="41CE1462" w14:textId="6A9751FF" w:rsidR="00775813" w:rsidRPr="007B6264" w:rsidRDefault="00BD1841">
            <w:pPr>
              <w:rPr>
                <w:rFonts w:eastAsia="Times New Roman"/>
                <w:noProof/>
                <w:sz w:val="20"/>
              </w:rPr>
            </w:pPr>
            <w:ins w:id="372" w:author="Aivi Kuivonen" w:date="2025-07-07T15:06:00Z">
              <w:r>
                <w:rPr>
                  <w:rFonts w:eastAsia="Times New Roman"/>
                  <w:noProof/>
                  <w:sz w:val="20"/>
                </w:rPr>
                <w:t>2 448 596,53</w:t>
              </w:r>
            </w:ins>
            <w:r w:rsidR="00154CE0">
              <w:rPr>
                <w:rFonts w:eastAsia="Times New Roman"/>
                <w:noProof/>
                <w:sz w:val="20"/>
              </w:rPr>
              <w:t xml:space="preserve"> </w:t>
            </w:r>
            <w:del w:id="373" w:author="Aivi Kuivonen" w:date="2025-07-07T15:05:00Z">
              <w:r w:rsidR="00154CE0" w:rsidDel="00BD1841">
                <w:rPr>
                  <w:rFonts w:eastAsia="Times New Roman"/>
                  <w:noProof/>
                  <w:sz w:val="20"/>
                </w:rPr>
                <w:delText>2 313 596,53</w:delText>
              </w:r>
            </w:del>
          </w:p>
        </w:tc>
      </w:tr>
      <w:tr w:rsidR="00775813" w:rsidRPr="007B6264" w14:paraId="05DDD403" w14:textId="19F0D47D" w:rsidTr="0067773E">
        <w:tc>
          <w:tcPr>
            <w:tcW w:w="2073" w:type="dxa"/>
          </w:tcPr>
          <w:p w14:paraId="4B77A44B" w14:textId="1CBAE053" w:rsidR="00775813" w:rsidRPr="007B6264" w:rsidRDefault="00775813">
            <w:pPr>
              <w:rPr>
                <w:rFonts w:eastAsia="Times New Roman"/>
                <w:noProof/>
                <w:sz w:val="20"/>
              </w:rPr>
            </w:pPr>
            <w:r w:rsidRPr="007B6264">
              <w:rPr>
                <w:rFonts w:eastAsia="Times New Roman"/>
                <w:noProof/>
                <w:sz w:val="20"/>
              </w:rPr>
              <w:t>SO1</w:t>
            </w:r>
          </w:p>
        </w:tc>
        <w:tc>
          <w:tcPr>
            <w:tcW w:w="3910" w:type="dxa"/>
          </w:tcPr>
          <w:p w14:paraId="47E69F9F" w14:textId="058BFD5E"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koostalitlusvõime</w:t>
            </w:r>
          </w:p>
        </w:tc>
        <w:tc>
          <w:tcPr>
            <w:tcW w:w="567" w:type="dxa"/>
          </w:tcPr>
          <w:p w14:paraId="75867073" w14:textId="0F43C575" w:rsidR="00775813" w:rsidRPr="007B6264" w:rsidRDefault="00775813">
            <w:pPr>
              <w:rPr>
                <w:rFonts w:eastAsia="Times New Roman"/>
                <w:noProof/>
                <w:sz w:val="20"/>
              </w:rPr>
            </w:pPr>
            <w:r w:rsidRPr="007B6264">
              <w:rPr>
                <w:rFonts w:eastAsia="Times New Roman"/>
                <w:noProof/>
                <w:sz w:val="20"/>
              </w:rPr>
              <w:t>025</w:t>
            </w:r>
          </w:p>
        </w:tc>
        <w:tc>
          <w:tcPr>
            <w:tcW w:w="2772" w:type="dxa"/>
          </w:tcPr>
          <w:p w14:paraId="47146D91" w14:textId="3A368B50" w:rsidR="00775813" w:rsidRPr="007B6264" w:rsidRDefault="0060030B">
            <w:pPr>
              <w:rPr>
                <w:rFonts w:eastAsia="Times New Roman"/>
                <w:noProof/>
                <w:sz w:val="20"/>
              </w:rPr>
            </w:pPr>
            <w:r>
              <w:rPr>
                <w:rFonts w:eastAsia="Times New Roman"/>
                <w:noProof/>
                <w:sz w:val="20"/>
              </w:rPr>
              <w:t>3 997 129,25</w:t>
            </w:r>
          </w:p>
        </w:tc>
      </w:tr>
      <w:tr w:rsidR="00775813" w:rsidRPr="007B6264" w14:paraId="72DC1CFF" w14:textId="75BC2951" w:rsidTr="0067773E">
        <w:tc>
          <w:tcPr>
            <w:tcW w:w="2073" w:type="dxa"/>
          </w:tcPr>
          <w:p w14:paraId="4CE3EE38" w14:textId="23050ADE" w:rsidR="00775813" w:rsidRPr="007B6264" w:rsidRDefault="00775813">
            <w:pPr>
              <w:rPr>
                <w:rFonts w:eastAsia="Times New Roman"/>
                <w:noProof/>
                <w:sz w:val="20"/>
              </w:rPr>
            </w:pPr>
            <w:r w:rsidRPr="007B6264">
              <w:rPr>
                <w:rFonts w:eastAsia="Times New Roman"/>
                <w:noProof/>
                <w:sz w:val="20"/>
              </w:rPr>
              <w:t>SO1</w:t>
            </w:r>
          </w:p>
        </w:tc>
        <w:tc>
          <w:tcPr>
            <w:tcW w:w="3910" w:type="dxa"/>
          </w:tcPr>
          <w:p w14:paraId="5F36BBC0" w14:textId="46F5006F" w:rsidR="00775813" w:rsidRPr="007B6264" w:rsidRDefault="00775813" w:rsidP="0067773E">
            <w:pPr>
              <w:jc w:val="left"/>
              <w:rPr>
                <w:rFonts w:eastAsia="Times New Roman"/>
                <w:noProof/>
                <w:sz w:val="20"/>
              </w:rPr>
            </w:pPr>
            <w:r w:rsidRPr="007B6264">
              <w:rPr>
                <w:rFonts w:eastAsia="Times New Roman"/>
                <w:noProof/>
                <w:sz w:val="20"/>
              </w:rPr>
              <w:t xml:space="preserve">Tegevustoetus </w:t>
            </w:r>
            <w:r w:rsidR="00307C19">
              <w:rPr>
                <w:rFonts w:eastAsia="Times New Roman"/>
                <w:noProof/>
                <w:sz w:val="20"/>
                <w:lang w:val="et-EE"/>
              </w:rPr>
              <w:t>–</w:t>
            </w:r>
            <w:r w:rsidRPr="007B6264">
              <w:rPr>
                <w:rFonts w:eastAsia="Times New Roman"/>
                <w:noProof/>
                <w:sz w:val="20"/>
              </w:rPr>
              <w:t xml:space="preserve"> integreeritud piirihaldus</w:t>
            </w:r>
          </w:p>
        </w:tc>
        <w:tc>
          <w:tcPr>
            <w:tcW w:w="567" w:type="dxa"/>
          </w:tcPr>
          <w:p w14:paraId="51CD93AF" w14:textId="6C2C1B2C" w:rsidR="00775813" w:rsidRPr="007B6264" w:rsidRDefault="00775813">
            <w:pPr>
              <w:rPr>
                <w:rFonts w:eastAsia="Times New Roman"/>
                <w:noProof/>
                <w:sz w:val="20"/>
              </w:rPr>
            </w:pPr>
            <w:r w:rsidRPr="007B6264">
              <w:rPr>
                <w:rFonts w:eastAsia="Times New Roman"/>
                <w:noProof/>
                <w:sz w:val="20"/>
              </w:rPr>
              <w:t>026</w:t>
            </w:r>
          </w:p>
        </w:tc>
        <w:tc>
          <w:tcPr>
            <w:tcW w:w="2772" w:type="dxa"/>
          </w:tcPr>
          <w:p w14:paraId="4E89F9DE" w14:textId="349693F4" w:rsidR="00775813" w:rsidRPr="007B6264" w:rsidRDefault="00BD1841">
            <w:pPr>
              <w:rPr>
                <w:rFonts w:eastAsia="Times New Roman"/>
                <w:noProof/>
                <w:sz w:val="20"/>
              </w:rPr>
            </w:pPr>
            <w:ins w:id="374" w:author="Aivi Kuivonen" w:date="2025-07-07T15:06:00Z">
              <w:r>
                <w:rPr>
                  <w:rFonts w:eastAsia="Times New Roman"/>
                  <w:noProof/>
                  <w:sz w:val="20"/>
                </w:rPr>
                <w:t>8 357 260,70</w:t>
              </w:r>
            </w:ins>
            <w:del w:id="375" w:author="Aivi Kuivonen" w:date="2025-07-07T15:06:00Z">
              <w:r w:rsidR="0060030B" w:rsidDel="00BD1841">
                <w:rPr>
                  <w:rFonts w:eastAsia="Times New Roman"/>
                  <w:noProof/>
                  <w:sz w:val="20"/>
                </w:rPr>
                <w:delText>6 107 260,70</w:delText>
              </w:r>
            </w:del>
          </w:p>
        </w:tc>
      </w:tr>
      <w:tr w:rsidR="00775813" w:rsidRPr="007B6264" w14:paraId="4B4F34D3" w14:textId="1E4393CA" w:rsidTr="0067773E">
        <w:tc>
          <w:tcPr>
            <w:tcW w:w="2073" w:type="dxa"/>
          </w:tcPr>
          <w:p w14:paraId="471AF62E" w14:textId="5F4683CD" w:rsidR="00775813" w:rsidRPr="007B6264" w:rsidRDefault="00775813">
            <w:pPr>
              <w:rPr>
                <w:rFonts w:eastAsia="Times New Roman"/>
                <w:noProof/>
                <w:sz w:val="20"/>
              </w:rPr>
            </w:pPr>
            <w:r w:rsidRPr="007B6264">
              <w:rPr>
                <w:rFonts w:eastAsia="Times New Roman"/>
                <w:noProof/>
                <w:sz w:val="20"/>
              </w:rPr>
              <w:t>SO1</w:t>
            </w:r>
          </w:p>
        </w:tc>
        <w:tc>
          <w:tcPr>
            <w:tcW w:w="3910" w:type="dxa"/>
          </w:tcPr>
          <w:p w14:paraId="70632949" w14:textId="231C5BA1" w:rsidR="00775813" w:rsidRPr="007B6264" w:rsidRDefault="00775813" w:rsidP="0067773E">
            <w:pPr>
              <w:jc w:val="left"/>
              <w:rPr>
                <w:rFonts w:eastAsia="Times New Roman"/>
                <w:noProof/>
                <w:sz w:val="20"/>
              </w:rPr>
            </w:pPr>
            <w:r w:rsidRPr="007B6264">
              <w:rPr>
                <w:rFonts w:eastAsia="Times New Roman"/>
                <w:noProof/>
                <w:sz w:val="20"/>
              </w:rPr>
              <w:t xml:space="preserve">Tegevustoetus </w:t>
            </w:r>
            <w:r w:rsidR="00307C19">
              <w:rPr>
                <w:rFonts w:eastAsia="Times New Roman"/>
                <w:noProof/>
                <w:sz w:val="20"/>
                <w:lang w:val="et-EE"/>
              </w:rPr>
              <w:t>–</w:t>
            </w:r>
            <w:r w:rsidRPr="007B6264">
              <w:rPr>
                <w:rFonts w:eastAsia="Times New Roman"/>
                <w:noProof/>
                <w:sz w:val="20"/>
              </w:rPr>
              <w:t xml:space="preserve"> suuremahulised IT-süsteemid piirihalduseks</w:t>
            </w:r>
          </w:p>
        </w:tc>
        <w:tc>
          <w:tcPr>
            <w:tcW w:w="567" w:type="dxa"/>
          </w:tcPr>
          <w:p w14:paraId="2733C8E9" w14:textId="2C98CCAD" w:rsidR="00775813" w:rsidRPr="007B6264" w:rsidRDefault="00775813">
            <w:pPr>
              <w:rPr>
                <w:rFonts w:eastAsia="Times New Roman"/>
                <w:noProof/>
                <w:sz w:val="20"/>
              </w:rPr>
            </w:pPr>
            <w:r w:rsidRPr="007B6264">
              <w:rPr>
                <w:rFonts w:eastAsia="Times New Roman"/>
                <w:noProof/>
                <w:sz w:val="20"/>
              </w:rPr>
              <w:t>027</w:t>
            </w:r>
          </w:p>
        </w:tc>
        <w:tc>
          <w:tcPr>
            <w:tcW w:w="2772" w:type="dxa"/>
          </w:tcPr>
          <w:p w14:paraId="21897391" w14:textId="0FBB48D2" w:rsidR="00775813" w:rsidRPr="007B6264" w:rsidRDefault="0060030B">
            <w:pPr>
              <w:rPr>
                <w:rFonts w:eastAsia="Times New Roman"/>
                <w:noProof/>
                <w:sz w:val="20"/>
              </w:rPr>
            </w:pPr>
            <w:r>
              <w:rPr>
                <w:rFonts w:eastAsia="Times New Roman"/>
                <w:noProof/>
                <w:sz w:val="20"/>
              </w:rPr>
              <w:t>1 858 683,75</w:t>
            </w:r>
          </w:p>
        </w:tc>
      </w:tr>
    </w:tbl>
    <w:p w14:paraId="537A454C" w14:textId="77777777" w:rsidR="00605878" w:rsidRDefault="00605878" w:rsidP="0067773E">
      <w:pPr>
        <w:rPr>
          <w:bCs/>
          <w:noProof/>
        </w:rPr>
        <w:sectPr w:rsidR="00605878" w:rsidSect="006E4A6B">
          <w:footnotePr>
            <w:numRestart w:val="eachSect"/>
          </w:footnotePr>
          <w:pgSz w:w="16838" w:h="11906" w:orient="landscape" w:code="9"/>
          <w:pgMar w:top="1000" w:right="567" w:bottom="1134" w:left="567" w:header="709" w:footer="709" w:gutter="0"/>
          <w:cols w:space="708"/>
          <w:titlePg/>
          <w:docGrid w:linePitch="360"/>
        </w:sectPr>
      </w:pPr>
    </w:p>
    <w:p w14:paraId="2F6B8281" w14:textId="4A7A5E23" w:rsidR="00605878" w:rsidRDefault="00605878" w:rsidP="00F03D17">
      <w:pPr>
        <w:rPr>
          <w:bCs/>
          <w:noProof/>
        </w:rPr>
      </w:pPr>
    </w:p>
    <w:p w14:paraId="533DD4C7" w14:textId="36F1D6D6" w:rsidR="0016434D" w:rsidRPr="00E1709C" w:rsidRDefault="0016434D" w:rsidP="00A750A9">
      <w:pPr>
        <w:rPr>
          <w:bCs/>
          <w:noProof/>
        </w:rPr>
      </w:pPr>
      <w:r w:rsidRPr="00E1709C">
        <w:rPr>
          <w:bCs/>
          <w:noProof/>
        </w:rPr>
        <w:t>2.2. Erieesmärgi nimetus</w:t>
      </w:r>
    </w:p>
    <w:p w14:paraId="0618AF3D" w14:textId="306464F1" w:rsidR="0016434D" w:rsidRPr="002132BB" w:rsidRDefault="00E220ED" w:rsidP="00F03D17">
      <w:pPr>
        <w:rPr>
          <w:b/>
          <w:noProof/>
        </w:rPr>
      </w:pPr>
      <w:r w:rsidRPr="002132BB">
        <w:rPr>
          <w:b/>
          <w:noProof/>
        </w:rPr>
        <w:t>Toet</w:t>
      </w:r>
      <w:r w:rsidR="0047381D">
        <w:rPr>
          <w:b/>
          <w:noProof/>
        </w:rPr>
        <w:t>ada</w:t>
      </w:r>
      <w:r w:rsidRPr="002132BB">
        <w:rPr>
          <w:b/>
          <w:noProof/>
        </w:rPr>
        <w:t xml:space="preserve"> ühis</w:t>
      </w:r>
      <w:r w:rsidR="0047381D">
        <w:rPr>
          <w:b/>
          <w:noProof/>
        </w:rPr>
        <w:t>t</w:t>
      </w:r>
      <w:r w:rsidRPr="002132BB">
        <w:rPr>
          <w:b/>
          <w:noProof/>
        </w:rPr>
        <w:t xml:space="preserve"> viisapoliitika</w:t>
      </w:r>
      <w:r w:rsidR="0047381D">
        <w:rPr>
          <w:b/>
          <w:noProof/>
        </w:rPr>
        <w:t>t</w:t>
      </w:r>
      <w:r w:rsidRPr="002132BB">
        <w:rPr>
          <w:b/>
          <w:noProof/>
        </w:rPr>
        <w:t>, et tagada ühtlustatud lähenemisviis viisade väljastamisele ja hõlbustada õiguspärast reisimist, aidates samal ajal ennetada rände- ja julgeolekuriske</w:t>
      </w:r>
    </w:p>
    <w:p w14:paraId="7C075B92" w14:textId="77777777" w:rsidR="0016434D" w:rsidRDefault="0016434D" w:rsidP="00A750A9">
      <w:pPr>
        <w:spacing w:before="240" w:after="240"/>
        <w:rPr>
          <w:rFonts w:eastAsia="Times New Roman"/>
          <w:b/>
          <w:iCs/>
          <w:noProof/>
          <w:szCs w:val="24"/>
        </w:rPr>
      </w:pPr>
      <w:r>
        <w:rPr>
          <w:rFonts w:eastAsia="Times New Roman"/>
          <w:b/>
          <w:iCs/>
          <w:noProof/>
          <w:szCs w:val="24"/>
        </w:rPr>
        <w:t>2.2.1. Erieesmärgi kirjeldus</w:t>
      </w:r>
    </w:p>
    <w:tbl>
      <w:tblPr>
        <w:tblStyle w:val="TableGrid"/>
        <w:tblW w:w="0" w:type="auto"/>
        <w:tblLook w:val="04A0" w:firstRow="1" w:lastRow="0" w:firstColumn="1" w:lastColumn="0" w:noHBand="0" w:noVBand="1"/>
      </w:tblPr>
      <w:tblGrid>
        <w:gridCol w:w="9628"/>
      </w:tblGrid>
      <w:tr w:rsidR="0016434D" w14:paraId="06274380" w14:textId="77777777" w:rsidTr="003C4215">
        <w:tc>
          <w:tcPr>
            <w:tcW w:w="9628" w:type="dxa"/>
          </w:tcPr>
          <w:p w14:paraId="4150FAE2" w14:textId="77777777" w:rsidR="0016434D" w:rsidRPr="00AF2D62" w:rsidRDefault="0016434D" w:rsidP="00C30D65">
            <w:pPr>
              <w:spacing w:after="80"/>
              <w:rPr>
                <w:i/>
                <w:iCs/>
                <w:color w:val="808080" w:themeColor="background1" w:themeShade="80"/>
              </w:rPr>
            </w:pPr>
            <w:bookmarkStart w:id="376" w:name="_Hlk88748876"/>
            <w:proofErr w:type="spellStart"/>
            <w:r w:rsidRPr="00AF2D62">
              <w:rPr>
                <w:i/>
                <w:iCs/>
                <w:color w:val="808080" w:themeColor="background1" w:themeShade="80"/>
              </w:rPr>
              <w:t>Käesolevas</w:t>
            </w:r>
            <w:proofErr w:type="spellEnd"/>
            <w:r w:rsidRPr="00AF2D62">
              <w:rPr>
                <w:i/>
                <w:iCs/>
                <w:color w:val="808080" w:themeColor="background1" w:themeShade="80"/>
              </w:rPr>
              <w:t xml:space="preserve"> </w:t>
            </w:r>
            <w:proofErr w:type="spellStart"/>
            <w:r w:rsidRPr="00AF2D62">
              <w:rPr>
                <w:i/>
                <w:iCs/>
                <w:color w:val="808080" w:themeColor="background1" w:themeShade="80"/>
              </w:rPr>
              <w:t>osas</w:t>
            </w:r>
            <w:proofErr w:type="spellEnd"/>
            <w:r w:rsidRPr="00AF2D62">
              <w:rPr>
                <w:i/>
                <w:iCs/>
                <w:color w:val="808080" w:themeColor="background1" w:themeShade="80"/>
              </w:rPr>
              <w:t xml:space="preserve"> </w:t>
            </w:r>
            <w:proofErr w:type="spellStart"/>
            <w:r w:rsidRPr="00AF2D62">
              <w:rPr>
                <w:i/>
                <w:iCs/>
                <w:color w:val="808080" w:themeColor="background1" w:themeShade="80"/>
              </w:rPr>
              <w:t>kirjeldatakse</w:t>
            </w:r>
            <w:proofErr w:type="spellEnd"/>
            <w:r w:rsidRPr="00AF2D62">
              <w:rPr>
                <w:i/>
                <w:iCs/>
                <w:color w:val="808080" w:themeColor="background1" w:themeShade="80"/>
              </w:rPr>
              <w:t xml:space="preserve"> </w:t>
            </w:r>
            <w:proofErr w:type="spellStart"/>
            <w:r w:rsidRPr="00AF2D62">
              <w:rPr>
                <w:i/>
                <w:iCs/>
                <w:color w:val="808080" w:themeColor="background1" w:themeShade="80"/>
              </w:rPr>
              <w:t>iga</w:t>
            </w:r>
            <w:proofErr w:type="spellEnd"/>
            <w:r w:rsidRPr="00AF2D62">
              <w:rPr>
                <w:i/>
                <w:iCs/>
                <w:color w:val="808080" w:themeColor="background1" w:themeShade="80"/>
              </w:rPr>
              <w:t xml:space="preserve"> </w:t>
            </w:r>
            <w:proofErr w:type="spellStart"/>
            <w:r w:rsidRPr="00AF2D62">
              <w:rPr>
                <w:i/>
                <w:iCs/>
                <w:color w:val="808080" w:themeColor="background1" w:themeShade="80"/>
              </w:rPr>
              <w:t>erieesmärgi</w:t>
            </w:r>
            <w:proofErr w:type="spellEnd"/>
            <w:r w:rsidRPr="00AF2D62">
              <w:rPr>
                <w:i/>
                <w:iCs/>
                <w:color w:val="808080" w:themeColor="background1" w:themeShade="80"/>
              </w:rPr>
              <w:t xml:space="preserve"> </w:t>
            </w:r>
            <w:proofErr w:type="spellStart"/>
            <w:r w:rsidRPr="00AF2D62">
              <w:rPr>
                <w:i/>
                <w:iCs/>
                <w:color w:val="808080" w:themeColor="background1" w:themeShade="80"/>
              </w:rPr>
              <w:t>puhul</w:t>
            </w:r>
            <w:proofErr w:type="spellEnd"/>
            <w:r w:rsidRPr="00AF2D62">
              <w:rPr>
                <w:i/>
                <w:iCs/>
                <w:color w:val="808080" w:themeColor="background1" w:themeShade="80"/>
              </w:rPr>
              <w:t xml:space="preserve"> </w:t>
            </w:r>
            <w:proofErr w:type="spellStart"/>
            <w:r w:rsidRPr="00AF2D62">
              <w:rPr>
                <w:i/>
                <w:iCs/>
                <w:color w:val="808080" w:themeColor="background1" w:themeShade="80"/>
              </w:rPr>
              <w:t>esialgset</w:t>
            </w:r>
            <w:proofErr w:type="spellEnd"/>
            <w:r w:rsidRPr="00AF2D62">
              <w:rPr>
                <w:i/>
                <w:iCs/>
                <w:color w:val="808080" w:themeColor="background1" w:themeShade="80"/>
              </w:rPr>
              <w:t xml:space="preserve"> </w:t>
            </w:r>
            <w:proofErr w:type="spellStart"/>
            <w:r w:rsidRPr="00AF2D62">
              <w:rPr>
                <w:i/>
                <w:iCs/>
                <w:color w:val="808080" w:themeColor="background1" w:themeShade="80"/>
              </w:rPr>
              <w:t>olukorda</w:t>
            </w:r>
            <w:proofErr w:type="spellEnd"/>
            <w:r w:rsidRPr="00AF2D62">
              <w:rPr>
                <w:i/>
                <w:iCs/>
                <w:color w:val="808080" w:themeColor="background1" w:themeShade="80"/>
              </w:rPr>
              <w:t xml:space="preserve">, </w:t>
            </w:r>
            <w:proofErr w:type="spellStart"/>
            <w:r w:rsidRPr="00AF2D62">
              <w:rPr>
                <w:i/>
                <w:iCs/>
                <w:color w:val="808080" w:themeColor="background1" w:themeShade="80"/>
              </w:rPr>
              <w:t>peamisi</w:t>
            </w:r>
            <w:proofErr w:type="spellEnd"/>
            <w:r w:rsidRPr="00AF2D62">
              <w:rPr>
                <w:i/>
                <w:iCs/>
                <w:color w:val="808080" w:themeColor="background1" w:themeShade="80"/>
              </w:rPr>
              <w:t xml:space="preserve"> </w:t>
            </w:r>
            <w:proofErr w:type="spellStart"/>
            <w:r w:rsidRPr="00AF2D62">
              <w:rPr>
                <w:i/>
                <w:iCs/>
                <w:color w:val="808080" w:themeColor="background1" w:themeShade="80"/>
              </w:rPr>
              <w:t>katsumusi</w:t>
            </w:r>
            <w:proofErr w:type="spellEnd"/>
            <w:r w:rsidRPr="00AF2D62">
              <w:rPr>
                <w:i/>
                <w:iCs/>
                <w:color w:val="808080" w:themeColor="background1" w:themeShade="80"/>
              </w:rPr>
              <w:t xml:space="preserve"> ja </w:t>
            </w:r>
            <w:proofErr w:type="spellStart"/>
            <w:r w:rsidRPr="00AF2D62">
              <w:rPr>
                <w:i/>
                <w:iCs/>
                <w:color w:val="808080" w:themeColor="background1" w:themeShade="80"/>
              </w:rPr>
              <w:t>pakutakse</w:t>
            </w:r>
            <w:proofErr w:type="spellEnd"/>
            <w:r w:rsidRPr="00AF2D62">
              <w:rPr>
                <w:i/>
                <w:iCs/>
                <w:color w:val="808080" w:themeColor="background1" w:themeShade="80"/>
              </w:rPr>
              <w:t xml:space="preserve"> </w:t>
            </w:r>
            <w:proofErr w:type="spellStart"/>
            <w:r w:rsidRPr="00AF2D62">
              <w:rPr>
                <w:i/>
                <w:iCs/>
                <w:color w:val="808080" w:themeColor="background1" w:themeShade="80"/>
              </w:rPr>
              <w:t>välja</w:t>
            </w:r>
            <w:proofErr w:type="spellEnd"/>
            <w:r w:rsidRPr="00AF2D62">
              <w:rPr>
                <w:i/>
                <w:iCs/>
                <w:color w:val="808080" w:themeColor="background1" w:themeShade="80"/>
              </w:rPr>
              <w:t xml:space="preserve"> </w:t>
            </w:r>
            <w:proofErr w:type="spellStart"/>
            <w:r w:rsidRPr="00AF2D62">
              <w:rPr>
                <w:i/>
                <w:iCs/>
                <w:color w:val="808080" w:themeColor="background1" w:themeShade="80"/>
              </w:rPr>
              <w:t>lahendused</w:t>
            </w:r>
            <w:proofErr w:type="spellEnd"/>
            <w:r w:rsidRPr="00AF2D62">
              <w:rPr>
                <w:i/>
                <w:iCs/>
                <w:color w:val="808080" w:themeColor="background1" w:themeShade="80"/>
              </w:rPr>
              <w:t xml:space="preserve">, </w:t>
            </w:r>
            <w:proofErr w:type="spellStart"/>
            <w:r w:rsidRPr="00AF2D62">
              <w:rPr>
                <w:i/>
                <w:iCs/>
                <w:color w:val="808080" w:themeColor="background1" w:themeShade="80"/>
              </w:rPr>
              <w:t>mida</w:t>
            </w:r>
            <w:proofErr w:type="spellEnd"/>
            <w:r w:rsidRPr="00AF2D62">
              <w:rPr>
                <w:i/>
                <w:iCs/>
                <w:color w:val="808080" w:themeColor="background1" w:themeShade="80"/>
              </w:rPr>
              <w:t xml:space="preserve"> </w:t>
            </w:r>
            <w:proofErr w:type="spellStart"/>
            <w:r w:rsidRPr="00AF2D62">
              <w:rPr>
                <w:i/>
                <w:iCs/>
                <w:color w:val="808080" w:themeColor="background1" w:themeShade="80"/>
              </w:rPr>
              <w:t>fondist</w:t>
            </w:r>
            <w:proofErr w:type="spellEnd"/>
            <w:r w:rsidRPr="00AF2D62">
              <w:rPr>
                <w:i/>
                <w:iCs/>
                <w:color w:val="808080" w:themeColor="background1" w:themeShade="80"/>
              </w:rPr>
              <w:t xml:space="preserve"> </w:t>
            </w:r>
            <w:proofErr w:type="spellStart"/>
            <w:r w:rsidRPr="00AF2D62">
              <w:rPr>
                <w:i/>
                <w:iCs/>
                <w:color w:val="808080" w:themeColor="background1" w:themeShade="80"/>
              </w:rPr>
              <w:t>toetatakse</w:t>
            </w:r>
            <w:proofErr w:type="spellEnd"/>
            <w:r w:rsidRPr="00AF2D62">
              <w:rPr>
                <w:i/>
                <w:iCs/>
                <w:color w:val="808080" w:themeColor="background1" w:themeShade="80"/>
              </w:rPr>
              <w:t xml:space="preserve">. </w:t>
            </w:r>
            <w:proofErr w:type="spellStart"/>
            <w:r w:rsidRPr="00AF2D62">
              <w:rPr>
                <w:i/>
                <w:iCs/>
                <w:color w:val="808080" w:themeColor="background1" w:themeShade="80"/>
              </w:rPr>
              <w:t>Siin</w:t>
            </w:r>
            <w:proofErr w:type="spellEnd"/>
            <w:r w:rsidRPr="00AF2D62">
              <w:rPr>
                <w:i/>
                <w:iCs/>
                <w:color w:val="808080" w:themeColor="background1" w:themeShade="80"/>
              </w:rPr>
              <w:t xml:space="preserve"> </w:t>
            </w:r>
            <w:proofErr w:type="spellStart"/>
            <w:r w:rsidRPr="00AF2D62">
              <w:rPr>
                <w:i/>
                <w:iCs/>
                <w:color w:val="808080" w:themeColor="background1" w:themeShade="80"/>
              </w:rPr>
              <w:t>kirjeldatakse</w:t>
            </w:r>
            <w:proofErr w:type="spellEnd"/>
            <w:r w:rsidRPr="00AF2D62">
              <w:rPr>
                <w:i/>
                <w:iCs/>
                <w:color w:val="808080" w:themeColor="background1" w:themeShade="80"/>
              </w:rPr>
              <w:t xml:space="preserve">, </w:t>
            </w:r>
            <w:proofErr w:type="spellStart"/>
            <w:r w:rsidRPr="00AF2D62">
              <w:rPr>
                <w:i/>
                <w:iCs/>
                <w:color w:val="808080" w:themeColor="background1" w:themeShade="80"/>
              </w:rPr>
              <w:t>milliseid</w:t>
            </w:r>
            <w:proofErr w:type="spellEnd"/>
            <w:r w:rsidRPr="00AF2D62">
              <w:rPr>
                <w:i/>
                <w:iCs/>
                <w:color w:val="808080" w:themeColor="background1" w:themeShade="80"/>
              </w:rPr>
              <w:t xml:space="preserve"> </w:t>
            </w:r>
            <w:proofErr w:type="spellStart"/>
            <w:r w:rsidRPr="00AF2D62">
              <w:rPr>
                <w:i/>
                <w:iCs/>
                <w:color w:val="808080" w:themeColor="background1" w:themeShade="80"/>
              </w:rPr>
              <w:t>rakendusmeetmeid</w:t>
            </w:r>
            <w:proofErr w:type="spellEnd"/>
            <w:r w:rsidRPr="00AF2D62">
              <w:rPr>
                <w:i/>
                <w:iCs/>
                <w:color w:val="808080" w:themeColor="background1" w:themeShade="80"/>
              </w:rPr>
              <w:t xml:space="preserve"> </w:t>
            </w:r>
            <w:proofErr w:type="spellStart"/>
            <w:r w:rsidRPr="00AF2D62">
              <w:rPr>
                <w:i/>
                <w:iCs/>
                <w:color w:val="808080" w:themeColor="background1" w:themeShade="80"/>
              </w:rPr>
              <w:t>fondi</w:t>
            </w:r>
            <w:proofErr w:type="spellEnd"/>
            <w:r w:rsidRPr="00AF2D62">
              <w:rPr>
                <w:i/>
                <w:iCs/>
                <w:color w:val="808080" w:themeColor="background1" w:themeShade="80"/>
              </w:rPr>
              <w:t xml:space="preserve"> </w:t>
            </w:r>
            <w:proofErr w:type="spellStart"/>
            <w:r w:rsidRPr="00AF2D62">
              <w:rPr>
                <w:i/>
                <w:iCs/>
                <w:color w:val="808080" w:themeColor="background1" w:themeShade="80"/>
              </w:rPr>
              <w:t>toetusel</w:t>
            </w:r>
            <w:proofErr w:type="spellEnd"/>
            <w:r w:rsidRPr="00AF2D62">
              <w:rPr>
                <w:i/>
                <w:iCs/>
                <w:color w:val="808080" w:themeColor="background1" w:themeShade="80"/>
              </w:rPr>
              <w:t xml:space="preserve"> </w:t>
            </w:r>
            <w:proofErr w:type="spellStart"/>
            <w:r w:rsidRPr="00AF2D62">
              <w:rPr>
                <w:i/>
                <w:iCs/>
                <w:color w:val="808080" w:themeColor="background1" w:themeShade="80"/>
              </w:rPr>
              <w:t>käsitletakse</w:t>
            </w:r>
            <w:proofErr w:type="spellEnd"/>
            <w:r w:rsidRPr="00AF2D62">
              <w:rPr>
                <w:i/>
                <w:iCs/>
                <w:color w:val="808080" w:themeColor="background1" w:themeShade="80"/>
              </w:rPr>
              <w:t xml:space="preserve">; </w:t>
            </w:r>
            <w:proofErr w:type="spellStart"/>
            <w:r w:rsidRPr="00AF2D62">
              <w:rPr>
                <w:i/>
                <w:iCs/>
                <w:color w:val="808080" w:themeColor="background1" w:themeShade="80"/>
              </w:rPr>
              <w:t>samuti</w:t>
            </w:r>
            <w:proofErr w:type="spellEnd"/>
            <w:r w:rsidRPr="00AF2D62">
              <w:rPr>
                <w:i/>
                <w:iCs/>
                <w:color w:val="808080" w:themeColor="background1" w:themeShade="80"/>
              </w:rPr>
              <w:t xml:space="preserve"> </w:t>
            </w:r>
            <w:proofErr w:type="spellStart"/>
            <w:r w:rsidRPr="00AF2D62">
              <w:rPr>
                <w:i/>
                <w:iCs/>
                <w:color w:val="808080" w:themeColor="background1" w:themeShade="80"/>
              </w:rPr>
              <w:t>esitatakse</w:t>
            </w:r>
            <w:proofErr w:type="spellEnd"/>
            <w:r w:rsidRPr="00AF2D62">
              <w:rPr>
                <w:i/>
                <w:iCs/>
                <w:color w:val="808080" w:themeColor="background1" w:themeShade="80"/>
              </w:rPr>
              <w:t xml:space="preserve"> </w:t>
            </w:r>
            <w:proofErr w:type="spellStart"/>
            <w:r w:rsidRPr="00AF2D62">
              <w:rPr>
                <w:i/>
                <w:iCs/>
                <w:color w:val="808080" w:themeColor="background1" w:themeShade="80"/>
              </w:rPr>
              <w:t>esialgne</w:t>
            </w:r>
            <w:proofErr w:type="spellEnd"/>
            <w:r w:rsidRPr="00AF2D62">
              <w:rPr>
                <w:i/>
                <w:iCs/>
                <w:color w:val="808080" w:themeColor="background1" w:themeShade="80"/>
              </w:rPr>
              <w:t xml:space="preserve"> </w:t>
            </w:r>
            <w:proofErr w:type="spellStart"/>
            <w:r w:rsidRPr="00AF2D62">
              <w:rPr>
                <w:i/>
                <w:iCs/>
                <w:color w:val="808080" w:themeColor="background1" w:themeShade="80"/>
              </w:rPr>
              <w:t>loetelu</w:t>
            </w:r>
            <w:proofErr w:type="spellEnd"/>
            <w:r w:rsidRPr="00AF2D62">
              <w:rPr>
                <w:i/>
                <w:iCs/>
                <w:color w:val="808080" w:themeColor="background1" w:themeShade="80"/>
              </w:rPr>
              <w:t xml:space="preserve"> </w:t>
            </w:r>
            <w:proofErr w:type="spellStart"/>
            <w:r w:rsidRPr="00AF2D62">
              <w:rPr>
                <w:i/>
                <w:iCs/>
                <w:color w:val="808080" w:themeColor="background1" w:themeShade="80"/>
              </w:rPr>
              <w:t>meetmetest</w:t>
            </w:r>
            <w:proofErr w:type="spellEnd"/>
            <w:r w:rsidRPr="00AF2D62">
              <w:rPr>
                <w:i/>
                <w:iCs/>
                <w:color w:val="808080" w:themeColor="background1" w:themeShade="80"/>
              </w:rPr>
              <w:t xml:space="preserve">, mis </w:t>
            </w:r>
            <w:proofErr w:type="spellStart"/>
            <w:r w:rsidRPr="00AF2D62">
              <w:rPr>
                <w:i/>
                <w:iCs/>
                <w:color w:val="808080" w:themeColor="background1" w:themeShade="80"/>
              </w:rPr>
              <w:t>kuuluvad</w:t>
            </w:r>
            <w:proofErr w:type="spellEnd"/>
            <w:r w:rsidRPr="00AF2D62">
              <w:rPr>
                <w:i/>
                <w:iCs/>
                <w:color w:val="808080" w:themeColor="background1" w:themeShade="80"/>
              </w:rPr>
              <w:t xml:space="preserve"> </w:t>
            </w:r>
            <w:proofErr w:type="spellStart"/>
            <w:r w:rsidRPr="00AF2D62">
              <w:rPr>
                <w:i/>
                <w:iCs/>
                <w:color w:val="808080" w:themeColor="background1" w:themeShade="80"/>
              </w:rPr>
              <w:t>AMIFi</w:t>
            </w:r>
            <w:proofErr w:type="spellEnd"/>
            <w:r w:rsidRPr="00AF2D62">
              <w:rPr>
                <w:i/>
                <w:iCs/>
                <w:color w:val="808080" w:themeColor="background1" w:themeShade="80"/>
              </w:rPr>
              <w:t xml:space="preserve">, </w:t>
            </w:r>
            <w:proofErr w:type="spellStart"/>
            <w:r w:rsidRPr="00AF2D62">
              <w:rPr>
                <w:i/>
                <w:iCs/>
                <w:color w:val="808080" w:themeColor="background1" w:themeShade="80"/>
              </w:rPr>
              <w:t>ISFi</w:t>
            </w:r>
            <w:proofErr w:type="spellEnd"/>
            <w:r w:rsidRPr="00AF2D62">
              <w:rPr>
                <w:i/>
                <w:iCs/>
                <w:color w:val="808080" w:themeColor="background1" w:themeShade="80"/>
              </w:rPr>
              <w:t xml:space="preserve"> </w:t>
            </w:r>
            <w:proofErr w:type="spellStart"/>
            <w:r w:rsidRPr="00AF2D62">
              <w:rPr>
                <w:i/>
                <w:iCs/>
                <w:color w:val="808080" w:themeColor="background1" w:themeShade="80"/>
              </w:rPr>
              <w:t>või</w:t>
            </w:r>
            <w:proofErr w:type="spellEnd"/>
            <w:r w:rsidRPr="00AF2D62">
              <w:rPr>
                <w:i/>
                <w:iCs/>
                <w:color w:val="808080" w:themeColor="background1" w:themeShade="80"/>
              </w:rPr>
              <w:t xml:space="preserve"> BMVI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artiklite</w:t>
            </w:r>
            <w:proofErr w:type="spellEnd"/>
            <w:r w:rsidRPr="00AF2D62">
              <w:rPr>
                <w:i/>
                <w:iCs/>
                <w:color w:val="808080" w:themeColor="background1" w:themeShade="80"/>
              </w:rPr>
              <w:t xml:space="preserve"> 3 ja 5 </w:t>
            </w:r>
            <w:proofErr w:type="spellStart"/>
            <w:r w:rsidRPr="00AF2D62">
              <w:rPr>
                <w:i/>
                <w:iCs/>
                <w:color w:val="808080" w:themeColor="background1" w:themeShade="80"/>
              </w:rPr>
              <w:t>kohaldamisalasse</w:t>
            </w:r>
            <w:proofErr w:type="spellEnd"/>
            <w:r w:rsidRPr="00AF2D62">
              <w:rPr>
                <w:i/>
                <w:iCs/>
                <w:color w:val="808080" w:themeColor="background1" w:themeShade="80"/>
              </w:rPr>
              <w:t xml:space="preserve">. </w:t>
            </w:r>
            <w:proofErr w:type="spellStart"/>
            <w:r w:rsidRPr="00AF2D62">
              <w:rPr>
                <w:i/>
                <w:iCs/>
                <w:color w:val="808080" w:themeColor="background1" w:themeShade="80"/>
              </w:rPr>
              <w:t>Täpsemalt</w:t>
            </w:r>
            <w:proofErr w:type="spellEnd"/>
            <w:r w:rsidRPr="00AF2D62">
              <w:rPr>
                <w:i/>
                <w:iCs/>
                <w:color w:val="808080" w:themeColor="background1" w:themeShade="80"/>
              </w:rPr>
              <w:t xml:space="preserve">: </w:t>
            </w:r>
            <w:proofErr w:type="spellStart"/>
            <w:r w:rsidRPr="00AF2D62">
              <w:rPr>
                <w:i/>
                <w:iCs/>
                <w:color w:val="808080" w:themeColor="background1" w:themeShade="80"/>
              </w:rPr>
              <w:t>tegevustoetuse</w:t>
            </w:r>
            <w:proofErr w:type="spellEnd"/>
            <w:r w:rsidRPr="00AF2D62">
              <w:rPr>
                <w:i/>
                <w:iCs/>
                <w:color w:val="808080" w:themeColor="background1" w:themeShade="80"/>
              </w:rPr>
              <w:t xml:space="preserve"> </w:t>
            </w:r>
            <w:proofErr w:type="spellStart"/>
            <w:r w:rsidRPr="00AF2D62">
              <w:rPr>
                <w:i/>
                <w:iCs/>
                <w:color w:val="808080" w:themeColor="background1" w:themeShade="80"/>
              </w:rPr>
              <w:t>puhul</w:t>
            </w:r>
            <w:proofErr w:type="spellEnd"/>
            <w:r w:rsidRPr="00AF2D62">
              <w:rPr>
                <w:i/>
                <w:iCs/>
                <w:color w:val="808080" w:themeColor="background1" w:themeShade="80"/>
              </w:rPr>
              <w:t xml:space="preserve"> </w:t>
            </w:r>
            <w:proofErr w:type="spellStart"/>
            <w:r w:rsidRPr="00AF2D62">
              <w:rPr>
                <w:i/>
                <w:iCs/>
                <w:color w:val="808080" w:themeColor="background1" w:themeShade="80"/>
              </w:rPr>
              <w:t>esitatakse</w:t>
            </w:r>
            <w:proofErr w:type="spellEnd"/>
            <w:r w:rsidRPr="00AF2D62">
              <w:rPr>
                <w:i/>
                <w:iCs/>
                <w:color w:val="808080" w:themeColor="background1" w:themeShade="80"/>
              </w:rPr>
              <w:t xml:space="preserve"> </w:t>
            </w:r>
            <w:proofErr w:type="spellStart"/>
            <w:r w:rsidRPr="00AF2D62">
              <w:rPr>
                <w:i/>
                <w:iCs/>
                <w:color w:val="808080" w:themeColor="background1" w:themeShade="80"/>
              </w:rPr>
              <w:t>selgitus</w:t>
            </w:r>
            <w:proofErr w:type="spellEnd"/>
            <w:r w:rsidRPr="00AF2D62">
              <w:rPr>
                <w:i/>
                <w:iCs/>
                <w:color w:val="808080" w:themeColor="background1" w:themeShade="80"/>
              </w:rPr>
              <w:t xml:space="preserve"> </w:t>
            </w:r>
            <w:proofErr w:type="spellStart"/>
            <w:r w:rsidRPr="00AF2D62">
              <w:rPr>
                <w:i/>
                <w:iCs/>
                <w:color w:val="808080" w:themeColor="background1" w:themeShade="80"/>
              </w:rPr>
              <w:t>kooskõlas</w:t>
            </w:r>
            <w:proofErr w:type="spellEnd"/>
            <w:r w:rsidRPr="00AF2D62">
              <w:rPr>
                <w:i/>
                <w:iCs/>
                <w:color w:val="808080" w:themeColor="background1" w:themeShade="80"/>
              </w:rPr>
              <w:t xml:space="preserve"> </w:t>
            </w:r>
            <w:proofErr w:type="spellStart"/>
            <w:r w:rsidRPr="00AF2D62">
              <w:rPr>
                <w:i/>
                <w:iCs/>
                <w:color w:val="808080" w:themeColor="background1" w:themeShade="80"/>
              </w:rPr>
              <w:t>AMIFi</w:t>
            </w:r>
            <w:proofErr w:type="spellEnd"/>
            <w:r w:rsidRPr="00AF2D62">
              <w:rPr>
                <w:i/>
                <w:iCs/>
                <w:color w:val="808080" w:themeColor="background1" w:themeShade="80"/>
              </w:rPr>
              <w:t xml:space="preserve">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artikliga</w:t>
            </w:r>
            <w:proofErr w:type="spellEnd"/>
            <w:r w:rsidRPr="00AF2D62">
              <w:rPr>
                <w:i/>
                <w:iCs/>
                <w:color w:val="808080" w:themeColor="background1" w:themeShade="80"/>
              </w:rPr>
              <w:t xml:space="preserve"> 21, </w:t>
            </w:r>
            <w:proofErr w:type="spellStart"/>
            <w:r w:rsidRPr="00AF2D62">
              <w:rPr>
                <w:i/>
                <w:iCs/>
                <w:color w:val="808080" w:themeColor="background1" w:themeShade="80"/>
              </w:rPr>
              <w:t>ISFi</w:t>
            </w:r>
            <w:proofErr w:type="spellEnd"/>
            <w:r w:rsidRPr="00AF2D62">
              <w:rPr>
                <w:i/>
                <w:iCs/>
                <w:color w:val="808080" w:themeColor="background1" w:themeShade="80"/>
              </w:rPr>
              <w:t xml:space="preserve">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artikliga</w:t>
            </w:r>
            <w:proofErr w:type="spellEnd"/>
            <w:r w:rsidRPr="00AF2D62">
              <w:rPr>
                <w:i/>
                <w:iCs/>
                <w:color w:val="808080" w:themeColor="background1" w:themeShade="80"/>
              </w:rPr>
              <w:t xml:space="preserve"> 16 </w:t>
            </w:r>
            <w:proofErr w:type="spellStart"/>
            <w:r w:rsidRPr="00AF2D62">
              <w:rPr>
                <w:i/>
                <w:iCs/>
                <w:color w:val="808080" w:themeColor="background1" w:themeShade="80"/>
              </w:rPr>
              <w:t>või</w:t>
            </w:r>
            <w:proofErr w:type="spellEnd"/>
            <w:r w:rsidRPr="00AF2D62">
              <w:rPr>
                <w:i/>
                <w:iCs/>
                <w:color w:val="808080" w:themeColor="background1" w:themeShade="80"/>
              </w:rPr>
              <w:t xml:space="preserve"> BMVI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artiklitega</w:t>
            </w:r>
            <w:proofErr w:type="spellEnd"/>
            <w:r w:rsidRPr="00AF2D62">
              <w:rPr>
                <w:i/>
                <w:iCs/>
                <w:color w:val="808080" w:themeColor="background1" w:themeShade="80"/>
              </w:rPr>
              <w:t xml:space="preserve"> 16 ja 17. See </w:t>
            </w:r>
            <w:proofErr w:type="spellStart"/>
            <w:r w:rsidRPr="00AF2D62">
              <w:rPr>
                <w:i/>
                <w:iCs/>
                <w:color w:val="808080" w:themeColor="background1" w:themeShade="80"/>
              </w:rPr>
              <w:t>sisaldab</w:t>
            </w:r>
            <w:proofErr w:type="spellEnd"/>
            <w:r w:rsidRPr="00AF2D62">
              <w:rPr>
                <w:i/>
                <w:iCs/>
                <w:color w:val="808080" w:themeColor="background1" w:themeShade="80"/>
              </w:rPr>
              <w:t xml:space="preserve"> </w:t>
            </w:r>
            <w:proofErr w:type="spellStart"/>
            <w:r w:rsidRPr="00AF2D62">
              <w:rPr>
                <w:i/>
                <w:iCs/>
                <w:color w:val="808080" w:themeColor="background1" w:themeShade="80"/>
              </w:rPr>
              <w:t>soovituslikku</w:t>
            </w:r>
            <w:proofErr w:type="spellEnd"/>
            <w:r w:rsidRPr="00AF2D62">
              <w:rPr>
                <w:i/>
                <w:iCs/>
                <w:color w:val="808080" w:themeColor="background1" w:themeShade="80"/>
              </w:rPr>
              <w:t xml:space="preserve"> </w:t>
            </w:r>
            <w:proofErr w:type="spellStart"/>
            <w:r w:rsidRPr="00AF2D62">
              <w:rPr>
                <w:i/>
                <w:iCs/>
                <w:color w:val="808080" w:themeColor="background1" w:themeShade="80"/>
              </w:rPr>
              <w:t>loetelu</w:t>
            </w:r>
            <w:proofErr w:type="spellEnd"/>
            <w:r w:rsidRPr="00AF2D62">
              <w:rPr>
                <w:i/>
                <w:iCs/>
                <w:color w:val="808080" w:themeColor="background1" w:themeShade="80"/>
              </w:rPr>
              <w:t xml:space="preserve"> </w:t>
            </w:r>
            <w:proofErr w:type="spellStart"/>
            <w:r w:rsidRPr="00AF2D62">
              <w:rPr>
                <w:i/>
                <w:iCs/>
                <w:color w:val="808080" w:themeColor="background1" w:themeShade="80"/>
              </w:rPr>
              <w:t>toetusesaajatest</w:t>
            </w:r>
            <w:proofErr w:type="spellEnd"/>
            <w:r w:rsidRPr="00AF2D62">
              <w:rPr>
                <w:i/>
                <w:iCs/>
                <w:color w:val="808080" w:themeColor="background1" w:themeShade="80"/>
              </w:rPr>
              <w:t xml:space="preserve"> </w:t>
            </w:r>
            <w:proofErr w:type="spellStart"/>
            <w:r w:rsidRPr="00AF2D62">
              <w:rPr>
                <w:i/>
                <w:iCs/>
                <w:color w:val="808080" w:themeColor="background1" w:themeShade="80"/>
              </w:rPr>
              <w:t>koos</w:t>
            </w:r>
            <w:proofErr w:type="spellEnd"/>
            <w:r w:rsidRPr="00AF2D62">
              <w:rPr>
                <w:i/>
                <w:iCs/>
                <w:color w:val="808080" w:themeColor="background1" w:themeShade="80"/>
              </w:rPr>
              <w:t xml:space="preserve"> </w:t>
            </w:r>
            <w:proofErr w:type="spellStart"/>
            <w:r w:rsidRPr="00AF2D62">
              <w:rPr>
                <w:i/>
                <w:iCs/>
                <w:color w:val="808080" w:themeColor="background1" w:themeShade="80"/>
              </w:rPr>
              <w:t>nende</w:t>
            </w:r>
            <w:proofErr w:type="spellEnd"/>
            <w:r w:rsidRPr="00AF2D62">
              <w:rPr>
                <w:i/>
                <w:iCs/>
                <w:color w:val="808080" w:themeColor="background1" w:themeShade="80"/>
              </w:rPr>
              <w:t xml:space="preserve"> </w:t>
            </w:r>
            <w:proofErr w:type="spellStart"/>
            <w:r w:rsidRPr="00AF2D62">
              <w:rPr>
                <w:i/>
                <w:iCs/>
                <w:color w:val="808080" w:themeColor="background1" w:themeShade="80"/>
              </w:rPr>
              <w:t>seadusjärgsete</w:t>
            </w:r>
            <w:proofErr w:type="spellEnd"/>
            <w:r w:rsidRPr="00AF2D62">
              <w:rPr>
                <w:i/>
                <w:iCs/>
                <w:color w:val="808080" w:themeColor="background1" w:themeShade="80"/>
              </w:rPr>
              <w:t xml:space="preserve"> </w:t>
            </w:r>
            <w:proofErr w:type="spellStart"/>
            <w:r w:rsidRPr="00AF2D62">
              <w:rPr>
                <w:i/>
                <w:iCs/>
                <w:color w:val="808080" w:themeColor="background1" w:themeShade="80"/>
              </w:rPr>
              <w:t>kohustustega</w:t>
            </w:r>
            <w:proofErr w:type="spellEnd"/>
            <w:r w:rsidRPr="00AF2D62">
              <w:rPr>
                <w:i/>
                <w:iCs/>
                <w:color w:val="808080" w:themeColor="background1" w:themeShade="80"/>
              </w:rPr>
              <w:t xml:space="preserve"> ja </w:t>
            </w:r>
            <w:proofErr w:type="spellStart"/>
            <w:r w:rsidRPr="00AF2D62">
              <w:rPr>
                <w:i/>
                <w:iCs/>
                <w:color w:val="808080" w:themeColor="background1" w:themeShade="80"/>
              </w:rPr>
              <w:t>põhiülesandeid</w:t>
            </w:r>
            <w:proofErr w:type="spellEnd"/>
            <w:r w:rsidRPr="00AF2D62">
              <w:rPr>
                <w:i/>
                <w:iCs/>
                <w:color w:val="808080" w:themeColor="background1" w:themeShade="80"/>
              </w:rPr>
              <w:t xml:space="preserve">, </w:t>
            </w:r>
            <w:proofErr w:type="spellStart"/>
            <w:r w:rsidRPr="00AF2D62">
              <w:rPr>
                <w:i/>
                <w:iCs/>
                <w:color w:val="808080" w:themeColor="background1" w:themeShade="80"/>
              </w:rPr>
              <w:t>mida</w:t>
            </w:r>
            <w:proofErr w:type="spellEnd"/>
            <w:r w:rsidRPr="00AF2D62">
              <w:rPr>
                <w:i/>
                <w:iCs/>
                <w:color w:val="808080" w:themeColor="background1" w:themeShade="80"/>
              </w:rPr>
              <w:t xml:space="preserve"> </w:t>
            </w:r>
            <w:proofErr w:type="spellStart"/>
            <w:r w:rsidRPr="00AF2D62">
              <w:rPr>
                <w:i/>
                <w:iCs/>
                <w:color w:val="808080" w:themeColor="background1" w:themeShade="80"/>
              </w:rPr>
              <w:t>tuleb</w:t>
            </w:r>
            <w:proofErr w:type="spellEnd"/>
            <w:r w:rsidRPr="00AF2D62">
              <w:rPr>
                <w:i/>
                <w:iCs/>
                <w:color w:val="808080" w:themeColor="background1" w:themeShade="80"/>
              </w:rPr>
              <w:t xml:space="preserve"> </w:t>
            </w:r>
            <w:proofErr w:type="spellStart"/>
            <w:r w:rsidRPr="00AF2D62">
              <w:rPr>
                <w:i/>
                <w:iCs/>
                <w:color w:val="808080" w:themeColor="background1" w:themeShade="80"/>
              </w:rPr>
              <w:t>toetada</w:t>
            </w:r>
            <w:proofErr w:type="spellEnd"/>
            <w:r w:rsidRPr="00AF2D62">
              <w:rPr>
                <w:i/>
                <w:iCs/>
                <w:color w:val="808080" w:themeColor="background1" w:themeShade="80"/>
              </w:rPr>
              <w:t>.</w:t>
            </w:r>
          </w:p>
          <w:p w14:paraId="43462F68" w14:textId="459B8027" w:rsidR="00DC0868" w:rsidRPr="00DC0868" w:rsidRDefault="0016434D" w:rsidP="00C30D65">
            <w:pPr>
              <w:spacing w:after="80"/>
              <w:rPr>
                <w:rFonts w:eastAsia="Times New Roman"/>
                <w:i/>
                <w:iCs/>
                <w:noProof/>
              </w:rPr>
            </w:pPr>
            <w:proofErr w:type="spellStart"/>
            <w:r w:rsidRPr="00AF2D62">
              <w:rPr>
                <w:i/>
                <w:iCs/>
                <w:color w:val="808080" w:themeColor="background1" w:themeShade="80"/>
              </w:rPr>
              <w:t>Rahastamisvahendite</w:t>
            </w:r>
            <w:proofErr w:type="spellEnd"/>
            <w:r w:rsidRPr="00AF2D62">
              <w:rPr>
                <w:i/>
                <w:iCs/>
                <w:color w:val="808080" w:themeColor="background1" w:themeShade="80"/>
              </w:rPr>
              <w:t xml:space="preserve"> </w:t>
            </w:r>
            <w:proofErr w:type="spellStart"/>
            <w:r w:rsidRPr="00AF2D62">
              <w:rPr>
                <w:i/>
                <w:iCs/>
                <w:color w:val="808080" w:themeColor="background1" w:themeShade="80"/>
              </w:rPr>
              <w:t>kavandatud</w:t>
            </w:r>
            <w:proofErr w:type="spellEnd"/>
            <w:r w:rsidRPr="00AF2D62">
              <w:rPr>
                <w:i/>
                <w:iCs/>
                <w:color w:val="808080" w:themeColor="background1" w:themeShade="80"/>
              </w:rPr>
              <w:t xml:space="preserve"> </w:t>
            </w:r>
            <w:proofErr w:type="spellStart"/>
            <w:r w:rsidRPr="00AF2D62">
              <w:rPr>
                <w:i/>
                <w:iCs/>
                <w:color w:val="808080" w:themeColor="background1" w:themeShade="80"/>
              </w:rPr>
              <w:t>kasutamine</w:t>
            </w:r>
            <w:proofErr w:type="spellEnd"/>
            <w:r w:rsidRPr="00AF2D62">
              <w:rPr>
                <w:i/>
                <w:iCs/>
                <w:color w:val="808080" w:themeColor="background1" w:themeShade="80"/>
              </w:rPr>
              <w:t xml:space="preserve">, </w:t>
            </w:r>
            <w:proofErr w:type="spellStart"/>
            <w:r w:rsidRPr="00AF2D62">
              <w:rPr>
                <w:i/>
                <w:iCs/>
                <w:color w:val="808080" w:themeColor="background1" w:themeShade="80"/>
              </w:rPr>
              <w:t>kui</w:t>
            </w:r>
            <w:proofErr w:type="spellEnd"/>
            <w:r w:rsidRPr="00AF2D62">
              <w:rPr>
                <w:i/>
                <w:iCs/>
                <w:color w:val="808080" w:themeColor="background1" w:themeShade="80"/>
              </w:rPr>
              <w:t xml:space="preserve"> </w:t>
            </w:r>
            <w:proofErr w:type="spellStart"/>
            <w:r w:rsidRPr="00AF2D62">
              <w:rPr>
                <w:i/>
                <w:iCs/>
                <w:color w:val="808080" w:themeColor="background1" w:themeShade="80"/>
              </w:rPr>
              <w:t>kohaldatav</w:t>
            </w:r>
            <w:proofErr w:type="spellEnd"/>
            <w:r w:rsidR="00AF2D62" w:rsidRPr="00AF2D62">
              <w:rPr>
                <w:i/>
                <w:iCs/>
                <w:color w:val="808080" w:themeColor="background1" w:themeShade="80"/>
              </w:rPr>
              <w:t>.</w:t>
            </w:r>
          </w:p>
          <w:p w14:paraId="6FB0A873" w14:textId="16814519" w:rsidR="00A02694" w:rsidRDefault="00A02694" w:rsidP="00C30D65">
            <w:proofErr w:type="spellStart"/>
            <w:r>
              <w:t>Eestis</w:t>
            </w:r>
            <w:proofErr w:type="spellEnd"/>
            <w:r>
              <w:t xml:space="preserve"> </w:t>
            </w:r>
            <w:proofErr w:type="spellStart"/>
            <w:r>
              <w:t>vastutavad</w:t>
            </w:r>
            <w:proofErr w:type="spellEnd"/>
            <w:r>
              <w:t xml:space="preserve"> </w:t>
            </w:r>
            <w:proofErr w:type="spellStart"/>
            <w:r>
              <w:t>ELi</w:t>
            </w:r>
            <w:proofErr w:type="spellEnd"/>
            <w:r>
              <w:t xml:space="preserve"> </w:t>
            </w:r>
            <w:proofErr w:type="spellStart"/>
            <w:r>
              <w:t>viisapoliitika</w:t>
            </w:r>
            <w:proofErr w:type="spellEnd"/>
            <w:r>
              <w:t xml:space="preserve"> </w:t>
            </w:r>
            <w:proofErr w:type="spellStart"/>
            <w:r>
              <w:t>rakendamise</w:t>
            </w:r>
            <w:proofErr w:type="spellEnd"/>
            <w:r>
              <w:t xml:space="preserve"> </w:t>
            </w:r>
            <w:proofErr w:type="spellStart"/>
            <w:r>
              <w:t>eest</w:t>
            </w:r>
            <w:proofErr w:type="spellEnd"/>
            <w:r>
              <w:t xml:space="preserve"> PPA ja </w:t>
            </w:r>
            <w:proofErr w:type="spellStart"/>
            <w:r>
              <w:t>Välisministeerium</w:t>
            </w:r>
            <w:proofErr w:type="spellEnd"/>
            <w:r>
              <w:t>.</w:t>
            </w:r>
          </w:p>
          <w:p w14:paraId="673B3EBC" w14:textId="07FB8399" w:rsidR="00A02694" w:rsidRDefault="00A02694" w:rsidP="00C30D65">
            <w:proofErr w:type="spellStart"/>
            <w:r>
              <w:t>ELi</w:t>
            </w:r>
            <w:proofErr w:type="spellEnd"/>
            <w:r>
              <w:t xml:space="preserve"> </w:t>
            </w:r>
            <w:proofErr w:type="spellStart"/>
            <w:r>
              <w:t>viisapoliitika</w:t>
            </w:r>
            <w:proofErr w:type="spellEnd"/>
            <w:r>
              <w:t xml:space="preserve"> </w:t>
            </w:r>
            <w:proofErr w:type="spellStart"/>
            <w:r>
              <w:t>muudab</w:t>
            </w:r>
            <w:proofErr w:type="spellEnd"/>
            <w:r>
              <w:t xml:space="preserve"> </w:t>
            </w:r>
            <w:proofErr w:type="spellStart"/>
            <w:r>
              <w:t>ELi</w:t>
            </w:r>
            <w:proofErr w:type="spellEnd"/>
            <w:r>
              <w:t xml:space="preserve"> </w:t>
            </w:r>
            <w:proofErr w:type="spellStart"/>
            <w:r>
              <w:t>reisimise</w:t>
            </w:r>
            <w:proofErr w:type="spellEnd"/>
            <w:r>
              <w:t xml:space="preserve"> </w:t>
            </w:r>
            <w:proofErr w:type="spellStart"/>
            <w:r>
              <w:t>lihtsamaks</w:t>
            </w:r>
            <w:proofErr w:type="spellEnd"/>
            <w:r w:rsidR="002132BB">
              <w:t xml:space="preserve"> </w:t>
            </w:r>
            <w:proofErr w:type="spellStart"/>
            <w:r w:rsidR="002132BB">
              <w:t>ning</w:t>
            </w:r>
            <w:proofErr w:type="spellEnd"/>
            <w:r w:rsidR="002132BB">
              <w:t xml:space="preserve"> </w:t>
            </w:r>
            <w:proofErr w:type="spellStart"/>
            <w:r w:rsidR="00057CBA">
              <w:t>maan</w:t>
            </w:r>
            <w:r>
              <w:t>dab</w:t>
            </w:r>
            <w:proofErr w:type="spellEnd"/>
            <w:r>
              <w:t xml:space="preserve"> </w:t>
            </w:r>
            <w:proofErr w:type="spellStart"/>
            <w:r>
              <w:t>julgeolekuriske</w:t>
            </w:r>
            <w:proofErr w:type="spellEnd"/>
            <w:r>
              <w:t xml:space="preserve"> ja </w:t>
            </w:r>
            <w:proofErr w:type="spellStart"/>
            <w:r>
              <w:t>ELi</w:t>
            </w:r>
            <w:proofErr w:type="spellEnd"/>
            <w:r>
              <w:t xml:space="preserve"> </w:t>
            </w:r>
            <w:proofErr w:type="spellStart"/>
            <w:r>
              <w:t>suunduva</w:t>
            </w:r>
            <w:proofErr w:type="spellEnd"/>
            <w:r>
              <w:t xml:space="preserve"> </w:t>
            </w:r>
            <w:proofErr w:type="spellStart"/>
            <w:r>
              <w:t>ebaseadusliku</w:t>
            </w:r>
            <w:proofErr w:type="spellEnd"/>
            <w:r>
              <w:t xml:space="preserve"> </w:t>
            </w:r>
            <w:proofErr w:type="spellStart"/>
            <w:r>
              <w:t>rändega</w:t>
            </w:r>
            <w:proofErr w:type="spellEnd"/>
            <w:r>
              <w:t xml:space="preserve"> </w:t>
            </w:r>
            <w:proofErr w:type="spellStart"/>
            <w:r>
              <w:t>seotud</w:t>
            </w:r>
            <w:proofErr w:type="spellEnd"/>
            <w:r>
              <w:t xml:space="preserve"> </w:t>
            </w:r>
            <w:proofErr w:type="spellStart"/>
            <w:r>
              <w:t>riske</w:t>
            </w:r>
            <w:proofErr w:type="spellEnd"/>
            <w:r>
              <w:t xml:space="preserve">. </w:t>
            </w:r>
            <w:proofErr w:type="spellStart"/>
            <w:r>
              <w:t>Sisepiirideta</w:t>
            </w:r>
            <w:proofErr w:type="spellEnd"/>
            <w:r>
              <w:t xml:space="preserve"> </w:t>
            </w:r>
            <w:proofErr w:type="spellStart"/>
            <w:r>
              <w:t>alal</w:t>
            </w:r>
            <w:proofErr w:type="spellEnd"/>
            <w:r>
              <w:t xml:space="preserve"> on </w:t>
            </w:r>
            <w:proofErr w:type="spellStart"/>
            <w:r>
              <w:t>vaja</w:t>
            </w:r>
            <w:proofErr w:type="spellEnd"/>
            <w:r>
              <w:t xml:space="preserve"> </w:t>
            </w:r>
            <w:proofErr w:type="spellStart"/>
            <w:r>
              <w:t>ELi</w:t>
            </w:r>
            <w:proofErr w:type="spellEnd"/>
            <w:r>
              <w:t xml:space="preserve"> </w:t>
            </w:r>
            <w:proofErr w:type="spellStart"/>
            <w:r>
              <w:t>sisenevaid</w:t>
            </w:r>
            <w:proofErr w:type="spellEnd"/>
            <w:r>
              <w:t xml:space="preserve"> </w:t>
            </w:r>
            <w:proofErr w:type="spellStart"/>
            <w:r>
              <w:t>isikuid</w:t>
            </w:r>
            <w:proofErr w:type="spellEnd"/>
            <w:r>
              <w:t xml:space="preserve"> </w:t>
            </w:r>
            <w:proofErr w:type="spellStart"/>
            <w:r>
              <w:t>tõhusalt</w:t>
            </w:r>
            <w:proofErr w:type="spellEnd"/>
            <w:r>
              <w:t xml:space="preserve"> </w:t>
            </w:r>
            <w:proofErr w:type="spellStart"/>
            <w:r>
              <w:t>kontrollida</w:t>
            </w:r>
            <w:proofErr w:type="spellEnd"/>
            <w:r>
              <w:t xml:space="preserve">, et </w:t>
            </w:r>
            <w:proofErr w:type="spellStart"/>
            <w:r>
              <w:t>tuvastada</w:t>
            </w:r>
            <w:proofErr w:type="spellEnd"/>
            <w:r>
              <w:t xml:space="preserve"> </w:t>
            </w:r>
            <w:proofErr w:type="spellStart"/>
            <w:r>
              <w:t>igaüks</w:t>
            </w:r>
            <w:proofErr w:type="spellEnd"/>
            <w:r>
              <w:t xml:space="preserve">, </w:t>
            </w:r>
            <w:proofErr w:type="spellStart"/>
            <w:r>
              <w:t>kes</w:t>
            </w:r>
            <w:proofErr w:type="spellEnd"/>
            <w:r>
              <w:t xml:space="preserve"> </w:t>
            </w:r>
            <w:proofErr w:type="spellStart"/>
            <w:r>
              <w:t>võib</w:t>
            </w:r>
            <w:proofErr w:type="spellEnd"/>
            <w:r>
              <w:t xml:space="preserve"> </w:t>
            </w:r>
            <w:proofErr w:type="spellStart"/>
            <w:r>
              <w:t>kujutada</w:t>
            </w:r>
            <w:proofErr w:type="spellEnd"/>
            <w:r>
              <w:t xml:space="preserve"> </w:t>
            </w:r>
            <w:proofErr w:type="spellStart"/>
            <w:r>
              <w:t>endast</w:t>
            </w:r>
            <w:proofErr w:type="spellEnd"/>
            <w:r>
              <w:t xml:space="preserve"> </w:t>
            </w:r>
            <w:proofErr w:type="spellStart"/>
            <w:r>
              <w:t>julgeolekuriski</w:t>
            </w:r>
            <w:proofErr w:type="spellEnd"/>
            <w:r>
              <w:t xml:space="preserve">. </w:t>
            </w:r>
            <w:r w:rsidR="00DC0868">
              <w:t xml:space="preserve">Selleks, et </w:t>
            </w:r>
            <w:proofErr w:type="spellStart"/>
            <w:r w:rsidR="00DC0868">
              <w:t>tagada</w:t>
            </w:r>
            <w:proofErr w:type="spellEnd"/>
            <w:r w:rsidR="00DC0868">
              <w:t xml:space="preserve"> </w:t>
            </w:r>
            <w:proofErr w:type="spellStart"/>
            <w:r>
              <w:t>sellis</w:t>
            </w:r>
            <w:r w:rsidR="00DC0868">
              <w:t>te</w:t>
            </w:r>
            <w:proofErr w:type="spellEnd"/>
            <w:r>
              <w:t xml:space="preserve"> </w:t>
            </w:r>
            <w:proofErr w:type="spellStart"/>
            <w:r>
              <w:t>isik</w:t>
            </w:r>
            <w:r w:rsidR="00DC0868">
              <w:t>ute</w:t>
            </w:r>
            <w:proofErr w:type="spellEnd"/>
            <w:r w:rsidR="00DC0868">
              <w:t xml:space="preserve"> </w:t>
            </w:r>
            <w:proofErr w:type="spellStart"/>
            <w:r w:rsidR="00DC0868">
              <w:t>tuvastamine</w:t>
            </w:r>
            <w:proofErr w:type="spellEnd"/>
            <w:r>
              <w:t xml:space="preserve">, </w:t>
            </w:r>
            <w:proofErr w:type="spellStart"/>
            <w:r>
              <w:t>peab</w:t>
            </w:r>
            <w:proofErr w:type="spellEnd"/>
            <w:r>
              <w:t xml:space="preserve"> </w:t>
            </w:r>
            <w:proofErr w:type="spellStart"/>
            <w:r w:rsidR="00DC0868">
              <w:t>otsustajatel</w:t>
            </w:r>
            <w:proofErr w:type="spellEnd"/>
            <w:r w:rsidR="00DC0868">
              <w:t xml:space="preserve"> </w:t>
            </w:r>
            <w:proofErr w:type="spellStart"/>
            <w:r w:rsidR="00DC0868">
              <w:t>olema</w:t>
            </w:r>
            <w:proofErr w:type="spellEnd"/>
            <w:r w:rsidR="00DC0868">
              <w:t xml:space="preserve"> </w:t>
            </w:r>
            <w:proofErr w:type="spellStart"/>
            <w:r w:rsidR="00DC0868">
              <w:t>ELi</w:t>
            </w:r>
            <w:proofErr w:type="spellEnd"/>
            <w:r w:rsidR="00DC0868">
              <w:t xml:space="preserve"> </w:t>
            </w:r>
            <w:proofErr w:type="spellStart"/>
            <w:r w:rsidR="00DC0868">
              <w:t>kodanike</w:t>
            </w:r>
            <w:proofErr w:type="spellEnd"/>
            <w:r w:rsidR="00DC0868">
              <w:t xml:space="preserve"> </w:t>
            </w:r>
            <w:proofErr w:type="spellStart"/>
            <w:r w:rsidR="00DC0868">
              <w:t>kaitsmiseks</w:t>
            </w:r>
            <w:proofErr w:type="spellEnd"/>
            <w:r w:rsidR="00DC0868">
              <w:t xml:space="preserve"> </w:t>
            </w:r>
            <w:proofErr w:type="spellStart"/>
            <w:r>
              <w:t>õigel</w:t>
            </w:r>
            <w:proofErr w:type="spellEnd"/>
            <w:r>
              <w:t xml:space="preserve"> </w:t>
            </w:r>
            <w:proofErr w:type="spellStart"/>
            <w:r>
              <w:t>ajal</w:t>
            </w:r>
            <w:proofErr w:type="spellEnd"/>
            <w:r>
              <w:t xml:space="preserve"> </w:t>
            </w:r>
            <w:proofErr w:type="spellStart"/>
            <w:r>
              <w:t>õige</w:t>
            </w:r>
            <w:proofErr w:type="spellEnd"/>
            <w:r>
              <w:t xml:space="preserve"> </w:t>
            </w:r>
            <w:proofErr w:type="spellStart"/>
            <w:r>
              <w:t>teave</w:t>
            </w:r>
            <w:proofErr w:type="spellEnd"/>
            <w:r>
              <w:t>.</w:t>
            </w:r>
          </w:p>
          <w:p w14:paraId="66E28EFB" w14:textId="56F44C4A" w:rsidR="00A02694" w:rsidRDefault="00A02694" w:rsidP="00C30D65">
            <w:r>
              <w:t xml:space="preserve">Samal </w:t>
            </w:r>
            <w:proofErr w:type="spellStart"/>
            <w:r>
              <w:t>ajal</w:t>
            </w:r>
            <w:proofErr w:type="spellEnd"/>
            <w:r>
              <w:t xml:space="preserve"> </w:t>
            </w:r>
            <w:proofErr w:type="spellStart"/>
            <w:r>
              <w:t>peab</w:t>
            </w:r>
            <w:proofErr w:type="spellEnd"/>
            <w:r>
              <w:t xml:space="preserve"> </w:t>
            </w:r>
            <w:proofErr w:type="spellStart"/>
            <w:r>
              <w:t>viisa</w:t>
            </w:r>
            <w:proofErr w:type="spellEnd"/>
            <w:r>
              <w:t xml:space="preserve"> </w:t>
            </w:r>
            <w:proofErr w:type="spellStart"/>
            <w:r>
              <w:t>taotlemi</w:t>
            </w:r>
            <w:r w:rsidR="002132BB">
              <w:t>ne</w:t>
            </w:r>
            <w:proofErr w:type="spellEnd"/>
            <w:r>
              <w:t xml:space="preserve"> </w:t>
            </w:r>
            <w:proofErr w:type="spellStart"/>
            <w:r>
              <w:t>olema</w:t>
            </w:r>
            <w:proofErr w:type="spellEnd"/>
            <w:r>
              <w:t xml:space="preserve"> </w:t>
            </w:r>
            <w:proofErr w:type="spellStart"/>
            <w:r w:rsidR="00057CBA">
              <w:t>kiire</w:t>
            </w:r>
            <w:proofErr w:type="spellEnd"/>
            <w:r w:rsidR="002132BB">
              <w:t xml:space="preserve"> ja</w:t>
            </w:r>
            <w:r>
              <w:t xml:space="preserve"> </w:t>
            </w:r>
            <w:proofErr w:type="spellStart"/>
            <w:r>
              <w:t>kliendisõbralik</w:t>
            </w:r>
            <w:proofErr w:type="spellEnd"/>
            <w:r w:rsidR="008371A7">
              <w:t xml:space="preserve"> </w:t>
            </w:r>
            <w:proofErr w:type="spellStart"/>
            <w:r w:rsidR="008371A7">
              <w:t>ning</w:t>
            </w:r>
            <w:proofErr w:type="spellEnd"/>
            <w:r w:rsidR="008371A7">
              <w:t xml:space="preserve"> </w:t>
            </w:r>
            <w:proofErr w:type="spellStart"/>
            <w:r>
              <w:t>turvameetmed</w:t>
            </w:r>
            <w:proofErr w:type="spellEnd"/>
            <w:r>
              <w:t xml:space="preserve"> </w:t>
            </w:r>
            <w:proofErr w:type="spellStart"/>
            <w:r>
              <w:t>peavad</w:t>
            </w:r>
            <w:proofErr w:type="spellEnd"/>
            <w:r>
              <w:t xml:space="preserve"> </w:t>
            </w:r>
            <w:proofErr w:type="spellStart"/>
            <w:r>
              <w:t>vastama</w:t>
            </w:r>
            <w:proofErr w:type="spellEnd"/>
            <w:r>
              <w:t xml:space="preserve"> </w:t>
            </w:r>
            <w:proofErr w:type="spellStart"/>
            <w:r>
              <w:t>andme</w:t>
            </w:r>
            <w:r w:rsidR="00057CBA">
              <w:t>kaitse</w:t>
            </w:r>
            <w:r>
              <w:t>nõuetele</w:t>
            </w:r>
            <w:proofErr w:type="spellEnd"/>
            <w:r w:rsidR="008371A7">
              <w:t xml:space="preserve"> </w:t>
            </w:r>
            <w:r w:rsidR="008371A7" w:rsidRPr="008371A7">
              <w:t xml:space="preserve">ja </w:t>
            </w:r>
            <w:proofErr w:type="spellStart"/>
            <w:r w:rsidR="008371A7" w:rsidRPr="008371A7">
              <w:t>olema</w:t>
            </w:r>
            <w:proofErr w:type="spellEnd"/>
            <w:r w:rsidR="008371A7" w:rsidRPr="008371A7">
              <w:t xml:space="preserve"> </w:t>
            </w:r>
            <w:proofErr w:type="spellStart"/>
            <w:r w:rsidR="008371A7" w:rsidRPr="008371A7">
              <w:t>kooskõlas</w:t>
            </w:r>
            <w:proofErr w:type="spellEnd"/>
            <w:r w:rsidR="008371A7" w:rsidRPr="008371A7">
              <w:t xml:space="preserve"> </w:t>
            </w:r>
            <w:proofErr w:type="spellStart"/>
            <w:r w:rsidR="008371A7" w:rsidRPr="008371A7">
              <w:t>põhiõiguste</w:t>
            </w:r>
            <w:proofErr w:type="spellEnd"/>
            <w:r w:rsidR="008371A7" w:rsidRPr="008371A7">
              <w:t xml:space="preserve"> </w:t>
            </w:r>
            <w:proofErr w:type="spellStart"/>
            <w:r w:rsidR="008371A7" w:rsidRPr="008371A7">
              <w:t>hartaga</w:t>
            </w:r>
            <w:proofErr w:type="spellEnd"/>
            <w:r>
              <w:t>.</w:t>
            </w:r>
          </w:p>
          <w:p w14:paraId="1C94277A" w14:textId="556C5221" w:rsidR="00A02694" w:rsidRDefault="002132BB" w:rsidP="00C30D65">
            <w:r>
              <w:t xml:space="preserve">Et </w:t>
            </w:r>
            <w:proofErr w:type="spellStart"/>
            <w:r>
              <w:t>tagada</w:t>
            </w:r>
            <w:proofErr w:type="spellEnd"/>
            <w:r>
              <w:t xml:space="preserve"> </w:t>
            </w:r>
            <w:proofErr w:type="spellStart"/>
            <w:r>
              <w:t>v</w:t>
            </w:r>
            <w:r w:rsidR="00A02694">
              <w:t>iisade</w:t>
            </w:r>
            <w:proofErr w:type="spellEnd"/>
            <w:r w:rsidR="00A02694">
              <w:t xml:space="preserve"> </w:t>
            </w:r>
            <w:proofErr w:type="spellStart"/>
            <w:r w:rsidR="00A02694">
              <w:t>väljastamise</w:t>
            </w:r>
            <w:r w:rsidR="00057CBA">
              <w:t>l</w:t>
            </w:r>
            <w:proofErr w:type="spellEnd"/>
            <w:r w:rsidR="00057CBA">
              <w:t xml:space="preserve"> </w:t>
            </w:r>
            <w:proofErr w:type="spellStart"/>
            <w:r w:rsidR="00057CBA">
              <w:t>ühetaoli</w:t>
            </w:r>
            <w:r>
              <w:t>n</w:t>
            </w:r>
            <w:r w:rsidR="00057CBA">
              <w:t>e</w:t>
            </w:r>
            <w:proofErr w:type="spellEnd"/>
            <w:r w:rsidR="00A02694">
              <w:t xml:space="preserve"> </w:t>
            </w:r>
            <w:proofErr w:type="spellStart"/>
            <w:r w:rsidR="00057CBA">
              <w:t>menetlus</w:t>
            </w:r>
            <w:proofErr w:type="spellEnd"/>
            <w:r>
              <w:t xml:space="preserve">, </w:t>
            </w:r>
            <w:proofErr w:type="spellStart"/>
            <w:r>
              <w:t>hõlbustada</w:t>
            </w:r>
            <w:proofErr w:type="spellEnd"/>
            <w:r>
              <w:t xml:space="preserve"> </w:t>
            </w:r>
            <w:proofErr w:type="spellStart"/>
            <w:r w:rsidR="00A02694">
              <w:t>seaduslik</w:t>
            </w:r>
            <w:r>
              <w:t>k</w:t>
            </w:r>
            <w:r w:rsidR="00057CBA">
              <w:t>u</w:t>
            </w:r>
            <w:proofErr w:type="spellEnd"/>
            <w:r w:rsidR="00A02694">
              <w:t xml:space="preserve"> </w:t>
            </w:r>
            <w:proofErr w:type="spellStart"/>
            <w:r w:rsidR="00A02694">
              <w:t>reisimis</w:t>
            </w:r>
            <w:r>
              <w:t>t</w:t>
            </w:r>
            <w:proofErr w:type="spellEnd"/>
            <w:r w:rsidR="00057CBA">
              <w:t xml:space="preserve"> </w:t>
            </w:r>
            <w:proofErr w:type="spellStart"/>
            <w:r w:rsidR="00A02694">
              <w:t>ning</w:t>
            </w:r>
            <w:proofErr w:type="spellEnd"/>
            <w:r w:rsidR="00A02694">
              <w:t xml:space="preserve"> </w:t>
            </w:r>
            <w:proofErr w:type="spellStart"/>
            <w:r w:rsidR="00A02694">
              <w:t>aidata</w:t>
            </w:r>
            <w:proofErr w:type="spellEnd"/>
            <w:r w:rsidR="00A02694">
              <w:t xml:space="preserve"> </w:t>
            </w:r>
            <w:proofErr w:type="spellStart"/>
            <w:r w:rsidR="00A02694">
              <w:t>hoida</w:t>
            </w:r>
            <w:proofErr w:type="spellEnd"/>
            <w:r w:rsidR="00A02694">
              <w:t xml:space="preserve"> </w:t>
            </w:r>
            <w:proofErr w:type="spellStart"/>
            <w:r>
              <w:t>ära</w:t>
            </w:r>
            <w:proofErr w:type="spellEnd"/>
            <w:r>
              <w:t xml:space="preserve"> </w:t>
            </w:r>
            <w:proofErr w:type="spellStart"/>
            <w:r w:rsidR="00A02694">
              <w:t>rände</w:t>
            </w:r>
            <w:proofErr w:type="spellEnd"/>
            <w:r w:rsidR="00A02694">
              <w:t xml:space="preserve">- ja </w:t>
            </w:r>
            <w:proofErr w:type="spellStart"/>
            <w:r w:rsidR="00A02694">
              <w:t>julgeolekuriske</w:t>
            </w:r>
            <w:proofErr w:type="spellEnd"/>
            <w:r w:rsidR="00A02694">
              <w:t xml:space="preserve">, on </w:t>
            </w:r>
            <w:proofErr w:type="spellStart"/>
            <w:r w:rsidR="00A02694">
              <w:t>Eesti</w:t>
            </w:r>
            <w:proofErr w:type="spellEnd"/>
            <w:r w:rsidR="00A02694">
              <w:t xml:space="preserve"> </w:t>
            </w:r>
            <w:proofErr w:type="spellStart"/>
            <w:r w:rsidR="00A02694">
              <w:t>otsustanud</w:t>
            </w:r>
            <w:proofErr w:type="spellEnd"/>
            <w:r w:rsidR="00A02694">
              <w:t xml:space="preserve"> </w:t>
            </w:r>
            <w:proofErr w:type="spellStart"/>
            <w:r w:rsidR="00A02694">
              <w:t>rakendada</w:t>
            </w:r>
            <w:proofErr w:type="spellEnd"/>
            <w:r w:rsidR="00A02694">
              <w:t xml:space="preserve"> </w:t>
            </w:r>
            <w:proofErr w:type="spellStart"/>
            <w:r w:rsidR="00A02694">
              <w:t>järgmisi</w:t>
            </w:r>
            <w:proofErr w:type="spellEnd"/>
            <w:r w:rsidR="00A02694">
              <w:t xml:space="preserve"> </w:t>
            </w:r>
            <w:proofErr w:type="spellStart"/>
            <w:r w:rsidR="00A02694">
              <w:t>BMVIst</w:t>
            </w:r>
            <w:proofErr w:type="spellEnd"/>
            <w:r w:rsidR="00A02694">
              <w:t xml:space="preserve"> </w:t>
            </w:r>
            <w:proofErr w:type="spellStart"/>
            <w:r w:rsidR="00A02694">
              <w:t>rahastatavaid</w:t>
            </w:r>
            <w:proofErr w:type="spellEnd"/>
            <w:r w:rsidR="00A02694">
              <w:t xml:space="preserve"> </w:t>
            </w:r>
            <w:proofErr w:type="spellStart"/>
            <w:r w:rsidR="00A02694">
              <w:t>meetmeid</w:t>
            </w:r>
            <w:proofErr w:type="spellEnd"/>
            <w:r w:rsidR="00307C19">
              <w:t>.</w:t>
            </w:r>
          </w:p>
          <w:p w14:paraId="7ABB2332" w14:textId="3797A2B7" w:rsidR="00A02694" w:rsidRDefault="00A02694" w:rsidP="00C30D65">
            <w:r>
              <w:t xml:space="preserve">• </w:t>
            </w:r>
            <w:proofErr w:type="spellStart"/>
            <w:r w:rsidR="006F52B2" w:rsidRPr="006F52B2">
              <w:rPr>
                <w:b/>
                <w:bCs/>
              </w:rPr>
              <w:t>Ühise</w:t>
            </w:r>
            <w:proofErr w:type="spellEnd"/>
            <w:r w:rsidR="006F52B2" w:rsidRPr="006F52B2">
              <w:rPr>
                <w:b/>
                <w:bCs/>
              </w:rPr>
              <w:t xml:space="preserve"> </w:t>
            </w:r>
            <w:proofErr w:type="spellStart"/>
            <w:r w:rsidR="006F52B2" w:rsidRPr="006F52B2">
              <w:rPr>
                <w:b/>
                <w:bCs/>
              </w:rPr>
              <w:t>viisapoliitika</w:t>
            </w:r>
            <w:proofErr w:type="spellEnd"/>
            <w:r w:rsidR="006F52B2" w:rsidRPr="006F52B2">
              <w:rPr>
                <w:b/>
                <w:bCs/>
              </w:rPr>
              <w:t xml:space="preserve"> </w:t>
            </w:r>
            <w:proofErr w:type="spellStart"/>
            <w:r w:rsidR="006F52B2" w:rsidRPr="006F52B2">
              <w:rPr>
                <w:b/>
                <w:bCs/>
              </w:rPr>
              <w:t>valdkonnas</w:t>
            </w:r>
            <w:proofErr w:type="spellEnd"/>
            <w:r w:rsidR="006F52B2" w:rsidRPr="006F52B2">
              <w:rPr>
                <w:b/>
                <w:bCs/>
              </w:rPr>
              <w:t xml:space="preserve"> </w:t>
            </w:r>
            <w:proofErr w:type="spellStart"/>
            <w:r w:rsidR="006F52B2" w:rsidRPr="006F52B2">
              <w:rPr>
                <w:b/>
                <w:bCs/>
              </w:rPr>
              <w:t>suuremahuliste</w:t>
            </w:r>
            <w:proofErr w:type="spellEnd"/>
            <w:r w:rsidR="006F52B2" w:rsidRPr="006F52B2">
              <w:rPr>
                <w:b/>
                <w:bCs/>
              </w:rPr>
              <w:t xml:space="preserve"> IT-</w:t>
            </w:r>
            <w:proofErr w:type="spellStart"/>
            <w:r w:rsidR="006F52B2" w:rsidRPr="006F52B2">
              <w:rPr>
                <w:b/>
                <w:bCs/>
              </w:rPr>
              <w:t>süsteemide</w:t>
            </w:r>
            <w:proofErr w:type="spellEnd"/>
            <w:r w:rsidR="006F52B2" w:rsidRPr="006F52B2">
              <w:rPr>
                <w:b/>
                <w:bCs/>
              </w:rPr>
              <w:t xml:space="preserve"> ja </w:t>
            </w:r>
            <w:proofErr w:type="spellStart"/>
            <w:r w:rsidR="006F52B2" w:rsidRPr="006F52B2">
              <w:rPr>
                <w:b/>
                <w:bCs/>
              </w:rPr>
              <w:t>eelkõige</w:t>
            </w:r>
            <w:proofErr w:type="spellEnd"/>
            <w:r w:rsidR="006F52B2" w:rsidRPr="006F52B2">
              <w:rPr>
                <w:b/>
                <w:bCs/>
              </w:rPr>
              <w:t xml:space="preserve"> VISi </w:t>
            </w:r>
            <w:proofErr w:type="spellStart"/>
            <w:r w:rsidR="006F52B2" w:rsidRPr="006F52B2">
              <w:rPr>
                <w:b/>
                <w:bCs/>
              </w:rPr>
              <w:t>loomine</w:t>
            </w:r>
            <w:proofErr w:type="spellEnd"/>
            <w:r w:rsidR="006F52B2" w:rsidRPr="006F52B2">
              <w:rPr>
                <w:b/>
                <w:bCs/>
              </w:rPr>
              <w:t xml:space="preserve">, </w:t>
            </w:r>
            <w:proofErr w:type="spellStart"/>
            <w:r w:rsidR="006F52B2" w:rsidRPr="006F52B2">
              <w:rPr>
                <w:b/>
                <w:bCs/>
              </w:rPr>
              <w:t>käitamine</w:t>
            </w:r>
            <w:proofErr w:type="spellEnd"/>
            <w:r w:rsidR="006F52B2" w:rsidRPr="006F52B2">
              <w:rPr>
                <w:b/>
                <w:bCs/>
              </w:rPr>
              <w:t xml:space="preserve"> ja </w:t>
            </w:r>
            <w:proofErr w:type="spellStart"/>
            <w:r w:rsidR="006F52B2" w:rsidRPr="006F52B2">
              <w:rPr>
                <w:b/>
                <w:bCs/>
              </w:rPr>
              <w:t>hooldamine</w:t>
            </w:r>
            <w:proofErr w:type="spellEnd"/>
            <w:r w:rsidR="006F52B2" w:rsidRPr="006F52B2">
              <w:rPr>
                <w:b/>
                <w:bCs/>
              </w:rPr>
              <w:t xml:space="preserve"> </w:t>
            </w:r>
            <w:proofErr w:type="spellStart"/>
            <w:r w:rsidR="006F52B2" w:rsidRPr="006F52B2">
              <w:rPr>
                <w:b/>
                <w:bCs/>
              </w:rPr>
              <w:t>vastavalt</w:t>
            </w:r>
            <w:proofErr w:type="spellEnd"/>
            <w:r w:rsidR="006F52B2" w:rsidRPr="006F52B2">
              <w:rPr>
                <w:b/>
                <w:bCs/>
              </w:rPr>
              <w:t xml:space="preserve"> </w:t>
            </w:r>
            <w:proofErr w:type="spellStart"/>
            <w:r w:rsidR="006F52B2" w:rsidRPr="006F52B2">
              <w:rPr>
                <w:b/>
                <w:bCs/>
              </w:rPr>
              <w:t>liidu</w:t>
            </w:r>
            <w:proofErr w:type="spellEnd"/>
            <w:r w:rsidR="006F52B2" w:rsidRPr="006F52B2">
              <w:rPr>
                <w:b/>
                <w:bCs/>
              </w:rPr>
              <w:t xml:space="preserve"> </w:t>
            </w:r>
            <w:proofErr w:type="spellStart"/>
            <w:r w:rsidR="006F52B2" w:rsidRPr="006F52B2">
              <w:rPr>
                <w:b/>
                <w:bCs/>
              </w:rPr>
              <w:t>õigusele</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selliste</w:t>
            </w:r>
            <w:proofErr w:type="spellEnd"/>
            <w:r w:rsidR="006F52B2" w:rsidRPr="006F52B2">
              <w:rPr>
                <w:b/>
                <w:bCs/>
              </w:rPr>
              <w:t xml:space="preserve"> </w:t>
            </w:r>
            <w:proofErr w:type="spellStart"/>
            <w:r w:rsidR="006F52B2" w:rsidRPr="006F52B2">
              <w:rPr>
                <w:b/>
                <w:bCs/>
              </w:rPr>
              <w:t>suuremahuliste</w:t>
            </w:r>
            <w:proofErr w:type="spellEnd"/>
            <w:r w:rsidR="006F52B2" w:rsidRPr="006F52B2">
              <w:rPr>
                <w:b/>
                <w:bCs/>
              </w:rPr>
              <w:t xml:space="preserve"> IT</w:t>
            </w:r>
            <w:r w:rsidR="00F03D17">
              <w:rPr>
                <w:b/>
                <w:bCs/>
              </w:rPr>
              <w:noBreakHyphen/>
            </w:r>
            <w:proofErr w:type="spellStart"/>
            <w:r w:rsidR="006F52B2" w:rsidRPr="006F52B2">
              <w:rPr>
                <w:b/>
                <w:bCs/>
              </w:rPr>
              <w:t>süsteemide</w:t>
            </w:r>
            <w:proofErr w:type="spellEnd"/>
            <w:r w:rsidR="006F52B2" w:rsidRPr="006F52B2">
              <w:rPr>
                <w:b/>
                <w:bCs/>
              </w:rPr>
              <w:t xml:space="preserve"> ja </w:t>
            </w:r>
            <w:proofErr w:type="spellStart"/>
            <w:r w:rsidR="006F52B2" w:rsidRPr="006F52B2">
              <w:rPr>
                <w:b/>
                <w:bCs/>
              </w:rPr>
              <w:t>nende</w:t>
            </w:r>
            <w:proofErr w:type="spellEnd"/>
            <w:r w:rsidR="006F52B2" w:rsidRPr="006F52B2">
              <w:rPr>
                <w:b/>
                <w:bCs/>
              </w:rPr>
              <w:t xml:space="preserve"> </w:t>
            </w:r>
            <w:proofErr w:type="spellStart"/>
            <w:r w:rsidR="006F52B2" w:rsidRPr="006F52B2">
              <w:rPr>
                <w:b/>
                <w:bCs/>
              </w:rPr>
              <w:t>sidetaristu</w:t>
            </w:r>
            <w:proofErr w:type="spellEnd"/>
            <w:r w:rsidR="006F52B2" w:rsidRPr="006F52B2">
              <w:rPr>
                <w:b/>
                <w:bCs/>
              </w:rPr>
              <w:t xml:space="preserve"> </w:t>
            </w:r>
            <w:proofErr w:type="spellStart"/>
            <w:r w:rsidR="006F52B2" w:rsidRPr="006F52B2">
              <w:rPr>
                <w:b/>
                <w:bCs/>
              </w:rPr>
              <w:t>koostalitlusvõime</w:t>
            </w:r>
            <w:proofErr w:type="spellEnd"/>
            <w:r w:rsidR="006F52B2" w:rsidRPr="006F52B2">
              <w:rPr>
                <w:b/>
                <w:bCs/>
              </w:rPr>
              <w:t xml:space="preserve">, </w:t>
            </w:r>
            <w:proofErr w:type="spellStart"/>
            <w:r w:rsidR="006F52B2" w:rsidRPr="006F52B2">
              <w:rPr>
                <w:b/>
                <w:bCs/>
              </w:rPr>
              <w:t>ning</w:t>
            </w:r>
            <w:proofErr w:type="spellEnd"/>
            <w:r w:rsidR="006F52B2" w:rsidRPr="006F52B2">
              <w:rPr>
                <w:b/>
                <w:bCs/>
              </w:rPr>
              <w:t xml:space="preserve"> </w:t>
            </w:r>
            <w:proofErr w:type="spellStart"/>
            <w:r w:rsidR="006F52B2" w:rsidRPr="006F52B2">
              <w:rPr>
                <w:b/>
                <w:bCs/>
              </w:rPr>
              <w:t>meetmed</w:t>
            </w:r>
            <w:proofErr w:type="spellEnd"/>
            <w:r w:rsidR="006F52B2" w:rsidRPr="006F52B2">
              <w:rPr>
                <w:b/>
                <w:bCs/>
              </w:rPr>
              <w:t xml:space="preserve"> </w:t>
            </w:r>
            <w:proofErr w:type="spellStart"/>
            <w:r w:rsidR="006F52B2" w:rsidRPr="006F52B2">
              <w:rPr>
                <w:b/>
                <w:bCs/>
              </w:rPr>
              <w:t>andmete</w:t>
            </w:r>
            <w:proofErr w:type="spellEnd"/>
            <w:r w:rsidR="006F52B2" w:rsidRPr="006F52B2">
              <w:rPr>
                <w:b/>
                <w:bCs/>
              </w:rPr>
              <w:t xml:space="preserve"> </w:t>
            </w:r>
            <w:proofErr w:type="spellStart"/>
            <w:r w:rsidR="006F52B2" w:rsidRPr="006F52B2">
              <w:rPr>
                <w:b/>
                <w:bCs/>
              </w:rPr>
              <w:t>kvaliteedi</w:t>
            </w:r>
            <w:proofErr w:type="spellEnd"/>
            <w:r w:rsidR="006F52B2" w:rsidRPr="006F52B2">
              <w:rPr>
                <w:b/>
                <w:bCs/>
              </w:rPr>
              <w:t xml:space="preserve"> ja </w:t>
            </w:r>
            <w:proofErr w:type="spellStart"/>
            <w:r w:rsidR="006F52B2" w:rsidRPr="006F52B2">
              <w:rPr>
                <w:b/>
                <w:bCs/>
              </w:rPr>
              <w:t>teabe</w:t>
            </w:r>
            <w:proofErr w:type="spellEnd"/>
            <w:r w:rsidR="006F52B2" w:rsidRPr="006F52B2">
              <w:rPr>
                <w:b/>
                <w:bCs/>
              </w:rPr>
              <w:t xml:space="preserve"> </w:t>
            </w:r>
            <w:proofErr w:type="spellStart"/>
            <w:r w:rsidR="006F52B2" w:rsidRPr="006F52B2">
              <w:rPr>
                <w:b/>
                <w:bCs/>
              </w:rPr>
              <w:t>esitamise</w:t>
            </w:r>
            <w:proofErr w:type="spellEnd"/>
            <w:r w:rsidR="006F52B2" w:rsidRPr="006F52B2">
              <w:rPr>
                <w:b/>
                <w:bCs/>
              </w:rPr>
              <w:t xml:space="preserve"> </w:t>
            </w:r>
            <w:proofErr w:type="spellStart"/>
            <w:r w:rsidR="006F52B2" w:rsidRPr="006F52B2">
              <w:rPr>
                <w:b/>
                <w:bCs/>
              </w:rPr>
              <w:t>parandamiseks</w:t>
            </w:r>
            <w:proofErr w:type="spellEnd"/>
          </w:p>
          <w:p w14:paraId="648AF7B7" w14:textId="69F1D985" w:rsidR="0016434D" w:rsidRDefault="002132BB" w:rsidP="00C30D65">
            <w:r>
              <w:t xml:space="preserve">Et </w:t>
            </w:r>
            <w:proofErr w:type="spellStart"/>
            <w:r>
              <w:t>saada</w:t>
            </w:r>
            <w:proofErr w:type="spellEnd"/>
            <w:r>
              <w:t xml:space="preserve"> </w:t>
            </w:r>
            <w:proofErr w:type="spellStart"/>
            <w:r w:rsidR="00A02694">
              <w:t>ELi</w:t>
            </w:r>
            <w:proofErr w:type="spellEnd"/>
            <w:r w:rsidR="00A02694">
              <w:t xml:space="preserve"> </w:t>
            </w:r>
            <w:proofErr w:type="spellStart"/>
            <w:r w:rsidR="00A02694">
              <w:t>viisaga</w:t>
            </w:r>
            <w:proofErr w:type="spellEnd"/>
            <w:r w:rsidR="00A02694">
              <w:t xml:space="preserve"> </w:t>
            </w:r>
            <w:proofErr w:type="spellStart"/>
            <w:r w:rsidR="00A02694">
              <w:t>reisi</w:t>
            </w:r>
            <w:r>
              <w:t>jate</w:t>
            </w:r>
            <w:proofErr w:type="spellEnd"/>
            <w:r w:rsidR="00A02694">
              <w:t xml:space="preserve"> </w:t>
            </w:r>
            <w:proofErr w:type="spellStart"/>
            <w:r w:rsidR="00A02694">
              <w:t>kohta</w:t>
            </w:r>
            <w:proofErr w:type="spellEnd"/>
            <w:r w:rsidR="00A02694">
              <w:t xml:space="preserve"> </w:t>
            </w:r>
            <w:proofErr w:type="spellStart"/>
            <w:r w:rsidR="00A02694">
              <w:t>piisava</w:t>
            </w:r>
            <w:r>
              <w:t>lt</w:t>
            </w:r>
            <w:proofErr w:type="spellEnd"/>
            <w:r w:rsidR="00A02694">
              <w:t xml:space="preserve"> </w:t>
            </w:r>
            <w:proofErr w:type="spellStart"/>
            <w:r w:rsidR="00A02694">
              <w:t>julgeolekutea</w:t>
            </w:r>
            <w:r>
              <w:t>vet</w:t>
            </w:r>
            <w:proofErr w:type="spellEnd"/>
            <w:r>
              <w:t xml:space="preserve">, </w:t>
            </w:r>
            <w:proofErr w:type="spellStart"/>
            <w:r w:rsidR="00A02694">
              <w:t>tuleb</w:t>
            </w:r>
            <w:proofErr w:type="spellEnd"/>
            <w:r w:rsidR="00A02694">
              <w:t xml:space="preserve"> VIS</w:t>
            </w:r>
            <w:r w:rsidR="006629EF">
              <w:t>i</w:t>
            </w:r>
            <w:r w:rsidR="00A02694">
              <w:t xml:space="preserve"> </w:t>
            </w:r>
            <w:proofErr w:type="spellStart"/>
            <w:r w:rsidR="00A02694">
              <w:t>ajakohastada</w:t>
            </w:r>
            <w:proofErr w:type="spellEnd"/>
            <w:r w:rsidR="00A02694">
              <w:t xml:space="preserve">. </w:t>
            </w:r>
            <w:proofErr w:type="spellStart"/>
            <w:r w:rsidR="00A02694">
              <w:t>Eesti</w:t>
            </w:r>
            <w:proofErr w:type="spellEnd"/>
            <w:r w:rsidR="00A02694">
              <w:t xml:space="preserve"> </w:t>
            </w:r>
            <w:proofErr w:type="spellStart"/>
            <w:r w:rsidR="00A02694">
              <w:t>ühines</w:t>
            </w:r>
            <w:proofErr w:type="spellEnd"/>
            <w:r w:rsidR="00A02694">
              <w:t xml:space="preserve"> </w:t>
            </w:r>
            <w:proofErr w:type="spellStart"/>
            <w:r w:rsidR="00A02694">
              <w:t>VISiga</w:t>
            </w:r>
            <w:proofErr w:type="spellEnd"/>
            <w:r w:rsidR="00A02694">
              <w:t xml:space="preserve"> 2011. </w:t>
            </w:r>
            <w:proofErr w:type="spellStart"/>
            <w:r w:rsidR="00A02694">
              <w:t>aastal</w:t>
            </w:r>
            <w:proofErr w:type="spellEnd"/>
            <w:r w:rsidR="00A02694">
              <w:t xml:space="preserve"> ja </w:t>
            </w:r>
            <w:proofErr w:type="spellStart"/>
            <w:r w:rsidR="00A02694">
              <w:t>võttis</w:t>
            </w:r>
            <w:proofErr w:type="spellEnd"/>
            <w:r w:rsidR="00A02694">
              <w:t xml:space="preserve"> </w:t>
            </w:r>
            <w:proofErr w:type="spellStart"/>
            <w:r w:rsidR="00A02694">
              <w:t>süsteemi</w:t>
            </w:r>
            <w:proofErr w:type="spellEnd"/>
            <w:r w:rsidR="00A02694">
              <w:t xml:space="preserve"> </w:t>
            </w:r>
            <w:proofErr w:type="spellStart"/>
            <w:r w:rsidR="00A02694">
              <w:t>kasutusele</w:t>
            </w:r>
            <w:proofErr w:type="spellEnd"/>
            <w:r w:rsidR="00A02694">
              <w:t xml:space="preserve"> </w:t>
            </w:r>
            <w:proofErr w:type="spellStart"/>
            <w:r w:rsidR="00A02694">
              <w:t>kõigis</w:t>
            </w:r>
            <w:proofErr w:type="spellEnd"/>
            <w:r w:rsidR="00A02694">
              <w:t xml:space="preserve"> </w:t>
            </w:r>
            <w:proofErr w:type="spellStart"/>
            <w:r w:rsidR="00A02694">
              <w:t>välisesindustes</w:t>
            </w:r>
            <w:proofErr w:type="spellEnd"/>
            <w:r w:rsidR="00A02694">
              <w:t xml:space="preserve">, </w:t>
            </w:r>
            <w:proofErr w:type="spellStart"/>
            <w:r w:rsidR="00A02694">
              <w:t>kus</w:t>
            </w:r>
            <w:proofErr w:type="spellEnd"/>
            <w:r w:rsidR="00A02694">
              <w:t xml:space="preserve"> </w:t>
            </w:r>
            <w:proofErr w:type="spellStart"/>
            <w:r w:rsidR="00A02694">
              <w:t>viisad</w:t>
            </w:r>
            <w:proofErr w:type="spellEnd"/>
            <w:r w:rsidR="00A02694">
              <w:t xml:space="preserve"> </w:t>
            </w:r>
            <w:proofErr w:type="spellStart"/>
            <w:r w:rsidR="00A02694">
              <w:t>välja</w:t>
            </w:r>
            <w:proofErr w:type="spellEnd"/>
            <w:r w:rsidR="00A02694">
              <w:t xml:space="preserve"> </w:t>
            </w:r>
            <w:proofErr w:type="spellStart"/>
            <w:r w:rsidR="00A02694">
              <w:t>antakse</w:t>
            </w:r>
            <w:proofErr w:type="spellEnd"/>
            <w:r w:rsidR="00A02694">
              <w:t xml:space="preserve">. </w:t>
            </w:r>
            <w:r w:rsidR="00057CBA">
              <w:t xml:space="preserve">Aja </w:t>
            </w:r>
            <w:proofErr w:type="spellStart"/>
            <w:r w:rsidR="00057CBA">
              <w:t>jooksul</w:t>
            </w:r>
            <w:proofErr w:type="spellEnd"/>
            <w:r w:rsidR="00057CBA">
              <w:t xml:space="preserve"> on </w:t>
            </w:r>
            <w:proofErr w:type="spellStart"/>
            <w:r w:rsidR="00057CBA">
              <w:t>võetud</w:t>
            </w:r>
            <w:proofErr w:type="spellEnd"/>
            <w:r w:rsidR="00057CBA">
              <w:t xml:space="preserve"> </w:t>
            </w:r>
            <w:proofErr w:type="spellStart"/>
            <w:r w:rsidR="00057CBA">
              <w:t>kasutusele</w:t>
            </w:r>
            <w:proofErr w:type="spellEnd"/>
            <w:r w:rsidR="00057CBA">
              <w:t xml:space="preserve"> ka </w:t>
            </w:r>
            <w:r w:rsidR="00A02694">
              <w:t>VIS Mail, VIS Mail</w:t>
            </w:r>
            <w:r>
              <w:rPr>
                <w:lang w:val="et-EE"/>
              </w:rPr>
              <w:t> </w:t>
            </w:r>
            <w:r w:rsidR="00A02694">
              <w:t>2</w:t>
            </w:r>
            <w:r>
              <w:t xml:space="preserve"> ja</w:t>
            </w:r>
            <w:r w:rsidR="00A02694">
              <w:t xml:space="preserve"> VISA Code Plus </w:t>
            </w:r>
            <w:proofErr w:type="spellStart"/>
            <w:r>
              <w:t>ning</w:t>
            </w:r>
            <w:proofErr w:type="spellEnd"/>
            <w:r w:rsidR="00A02694">
              <w:t xml:space="preserve"> </w:t>
            </w:r>
            <w:proofErr w:type="spellStart"/>
            <w:r w:rsidR="00057CBA">
              <w:t>arendatud</w:t>
            </w:r>
            <w:proofErr w:type="spellEnd"/>
            <w:r w:rsidR="00057CBA">
              <w:t xml:space="preserve"> </w:t>
            </w:r>
            <w:proofErr w:type="spellStart"/>
            <w:r>
              <w:t>edasi</w:t>
            </w:r>
            <w:proofErr w:type="spellEnd"/>
            <w:r>
              <w:t xml:space="preserve"> </w:t>
            </w:r>
            <w:proofErr w:type="spellStart"/>
            <w:r w:rsidR="00A02694">
              <w:t>viis</w:t>
            </w:r>
            <w:r w:rsidR="00057CBA">
              <w:t>ade</w:t>
            </w:r>
            <w:proofErr w:type="spellEnd"/>
            <w:r w:rsidR="00057CBA">
              <w:t xml:space="preserve"> </w:t>
            </w:r>
            <w:proofErr w:type="spellStart"/>
            <w:r w:rsidR="00057CBA">
              <w:t>konsultat</w:t>
            </w:r>
            <w:r w:rsidR="00CE0F7B">
              <w:t>s</w:t>
            </w:r>
            <w:r w:rsidR="00057CBA">
              <w:t>iooni</w:t>
            </w:r>
            <w:proofErr w:type="spellEnd"/>
            <w:r w:rsidR="00057CBA">
              <w:t xml:space="preserve"> </w:t>
            </w:r>
            <w:proofErr w:type="spellStart"/>
            <w:r w:rsidR="00057CBA">
              <w:t>info</w:t>
            </w:r>
            <w:r w:rsidR="00A02694">
              <w:t>süsteemi</w:t>
            </w:r>
            <w:proofErr w:type="spellEnd"/>
            <w:r w:rsidR="00057CBA">
              <w:t>.</w:t>
            </w:r>
          </w:p>
          <w:p w14:paraId="4152FBC7" w14:textId="6B6D5C67" w:rsidR="00A02694" w:rsidRDefault="00A02694" w:rsidP="00C30D65">
            <w:r>
              <w:t>V</w:t>
            </w:r>
            <w:r w:rsidR="00A82285">
              <w:t>ISi</w:t>
            </w:r>
            <w:r>
              <w:t xml:space="preserve"> </w:t>
            </w:r>
            <w:proofErr w:type="spellStart"/>
            <w:r w:rsidR="00CA2BBB">
              <w:t>arendamiseks</w:t>
            </w:r>
            <w:proofErr w:type="spellEnd"/>
            <w:r>
              <w:t xml:space="preserve"> </w:t>
            </w:r>
            <w:proofErr w:type="spellStart"/>
            <w:r>
              <w:t>kasutati</w:t>
            </w:r>
            <w:proofErr w:type="spellEnd"/>
            <w:r>
              <w:t xml:space="preserve"> ja </w:t>
            </w:r>
            <w:proofErr w:type="spellStart"/>
            <w:r>
              <w:t>kasutatakse</w:t>
            </w:r>
            <w:proofErr w:type="spellEnd"/>
            <w:r>
              <w:t xml:space="preserve"> </w:t>
            </w:r>
            <w:proofErr w:type="spellStart"/>
            <w:r>
              <w:t>riigieelarve</w:t>
            </w:r>
            <w:proofErr w:type="spellEnd"/>
            <w:r>
              <w:t xml:space="preserve">, </w:t>
            </w:r>
            <w:proofErr w:type="spellStart"/>
            <w:r w:rsidR="002132BB">
              <w:t>Euroopa</w:t>
            </w:r>
            <w:proofErr w:type="spellEnd"/>
            <w:r w:rsidR="002132BB">
              <w:t xml:space="preserve"> </w:t>
            </w:r>
            <w:proofErr w:type="spellStart"/>
            <w:r w:rsidR="002132BB">
              <w:t>Regionaalfondi</w:t>
            </w:r>
            <w:proofErr w:type="spellEnd"/>
            <w:r>
              <w:t xml:space="preserve"> ja ISFB </w:t>
            </w:r>
            <w:proofErr w:type="spellStart"/>
            <w:r>
              <w:t>vahendeid</w:t>
            </w:r>
            <w:proofErr w:type="spellEnd"/>
            <w:r>
              <w:t xml:space="preserve">. </w:t>
            </w:r>
            <w:r w:rsidR="00057CBA">
              <w:t>S</w:t>
            </w:r>
            <w:r w:rsidR="00202C50">
              <w:t>MITi</w:t>
            </w:r>
            <w:r w:rsidR="00057CBA">
              <w:t xml:space="preserve"> </w:t>
            </w:r>
            <w:r>
              <w:t xml:space="preserve">VISi </w:t>
            </w:r>
            <w:proofErr w:type="spellStart"/>
            <w:r>
              <w:t>arendamise</w:t>
            </w:r>
            <w:proofErr w:type="spellEnd"/>
            <w:r>
              <w:t xml:space="preserve"> </w:t>
            </w:r>
            <w:proofErr w:type="spellStart"/>
            <w:r>
              <w:t>meeskond</w:t>
            </w:r>
            <w:proofErr w:type="spellEnd"/>
            <w:r>
              <w:t xml:space="preserve"> </w:t>
            </w:r>
            <w:proofErr w:type="spellStart"/>
            <w:r>
              <w:t>teeb</w:t>
            </w:r>
            <w:proofErr w:type="spellEnd"/>
            <w:r>
              <w:t xml:space="preserve"> </w:t>
            </w:r>
            <w:proofErr w:type="spellStart"/>
            <w:r>
              <w:t>pidevalt</w:t>
            </w:r>
            <w:proofErr w:type="spellEnd"/>
            <w:r>
              <w:t xml:space="preserve"> </w:t>
            </w:r>
            <w:proofErr w:type="spellStart"/>
            <w:r>
              <w:t>süsteemi</w:t>
            </w:r>
            <w:proofErr w:type="spellEnd"/>
            <w:r>
              <w:t xml:space="preserve"> </w:t>
            </w:r>
            <w:proofErr w:type="spellStart"/>
            <w:r>
              <w:t>väikseid</w:t>
            </w:r>
            <w:proofErr w:type="spellEnd"/>
            <w:r>
              <w:t xml:space="preserve"> </w:t>
            </w:r>
            <w:proofErr w:type="spellStart"/>
            <w:r>
              <w:t>kohandusi</w:t>
            </w:r>
            <w:proofErr w:type="spellEnd"/>
            <w:r>
              <w:t xml:space="preserve">. </w:t>
            </w:r>
            <w:proofErr w:type="spellStart"/>
            <w:r>
              <w:t>Uuendatud</w:t>
            </w:r>
            <w:proofErr w:type="spellEnd"/>
            <w:r>
              <w:t xml:space="preserve"> </w:t>
            </w:r>
            <w:proofErr w:type="spellStart"/>
            <w:r>
              <w:t>süsteem</w:t>
            </w:r>
            <w:proofErr w:type="spellEnd"/>
            <w:r>
              <w:t xml:space="preserve"> </w:t>
            </w:r>
            <w:proofErr w:type="spellStart"/>
            <w:r>
              <w:t>peab</w:t>
            </w:r>
            <w:proofErr w:type="spellEnd"/>
            <w:r>
              <w:t xml:space="preserve"> </w:t>
            </w:r>
            <w:proofErr w:type="spellStart"/>
            <w:r>
              <w:t>olema</w:t>
            </w:r>
            <w:proofErr w:type="spellEnd"/>
            <w:r>
              <w:t xml:space="preserve"> </w:t>
            </w:r>
            <w:proofErr w:type="spellStart"/>
            <w:r>
              <w:t>täielikult</w:t>
            </w:r>
            <w:proofErr w:type="spellEnd"/>
            <w:r>
              <w:t xml:space="preserve"> </w:t>
            </w:r>
            <w:proofErr w:type="spellStart"/>
            <w:r>
              <w:t>koostalitlusvõimeline</w:t>
            </w:r>
            <w:proofErr w:type="spellEnd"/>
            <w:r>
              <w:t xml:space="preserve"> </w:t>
            </w:r>
            <w:proofErr w:type="spellStart"/>
            <w:r>
              <w:t>teiste</w:t>
            </w:r>
            <w:proofErr w:type="spellEnd"/>
            <w:r>
              <w:t xml:space="preserve"> </w:t>
            </w:r>
            <w:proofErr w:type="spellStart"/>
            <w:r>
              <w:t>ELi</w:t>
            </w:r>
            <w:proofErr w:type="spellEnd"/>
            <w:r>
              <w:t xml:space="preserve"> </w:t>
            </w:r>
            <w:proofErr w:type="spellStart"/>
            <w:r>
              <w:t>infosüsteemidega</w:t>
            </w:r>
            <w:proofErr w:type="spellEnd"/>
            <w:r>
              <w:t xml:space="preserve">. </w:t>
            </w:r>
            <w:proofErr w:type="spellStart"/>
            <w:r w:rsidR="00057CBA">
              <w:t>Järgmise</w:t>
            </w:r>
            <w:proofErr w:type="spellEnd"/>
            <w:r w:rsidR="00057CBA">
              <w:t xml:space="preserve"> </w:t>
            </w:r>
            <w:proofErr w:type="spellStart"/>
            <w:r>
              <w:t>põlvkonna</w:t>
            </w:r>
            <w:proofErr w:type="spellEnd"/>
            <w:r>
              <w:t xml:space="preserve"> VISi ja </w:t>
            </w:r>
            <w:proofErr w:type="spellStart"/>
            <w:r>
              <w:t>selle</w:t>
            </w:r>
            <w:proofErr w:type="spellEnd"/>
            <w:r>
              <w:t xml:space="preserve"> </w:t>
            </w:r>
            <w:proofErr w:type="spellStart"/>
            <w:r>
              <w:t>liides</w:t>
            </w:r>
            <w:r w:rsidR="00057CBA">
              <w:t>te</w:t>
            </w:r>
            <w:proofErr w:type="spellEnd"/>
            <w:r w:rsidR="00057CBA">
              <w:t xml:space="preserve"> </w:t>
            </w:r>
            <w:proofErr w:type="spellStart"/>
            <w:r w:rsidR="00057CBA">
              <w:t>loomine</w:t>
            </w:r>
            <w:proofErr w:type="spellEnd"/>
            <w:r>
              <w:t xml:space="preserve"> </w:t>
            </w:r>
            <w:proofErr w:type="spellStart"/>
            <w:r>
              <w:t>teiste</w:t>
            </w:r>
            <w:proofErr w:type="spellEnd"/>
            <w:r>
              <w:t xml:space="preserve"> </w:t>
            </w:r>
            <w:proofErr w:type="spellStart"/>
            <w:r>
              <w:t>ELi</w:t>
            </w:r>
            <w:proofErr w:type="spellEnd"/>
            <w:r>
              <w:t xml:space="preserve"> </w:t>
            </w:r>
            <w:proofErr w:type="spellStart"/>
            <w:r>
              <w:t>suuremahuliste</w:t>
            </w:r>
            <w:proofErr w:type="spellEnd"/>
            <w:r>
              <w:t xml:space="preserve"> IT-</w:t>
            </w:r>
            <w:proofErr w:type="spellStart"/>
            <w:r>
              <w:t>süsteemidega</w:t>
            </w:r>
            <w:proofErr w:type="spellEnd"/>
            <w:r w:rsidR="00057CBA">
              <w:t xml:space="preserve"> on BMVI </w:t>
            </w:r>
            <w:proofErr w:type="spellStart"/>
            <w:r w:rsidR="00057CBA">
              <w:t>rakenduskava</w:t>
            </w:r>
            <w:proofErr w:type="spellEnd"/>
            <w:r w:rsidR="00057CBA">
              <w:t xml:space="preserve"> </w:t>
            </w:r>
            <w:proofErr w:type="spellStart"/>
            <w:r w:rsidR="00057CBA">
              <w:t>viisapoliitika</w:t>
            </w:r>
            <w:proofErr w:type="spellEnd"/>
            <w:r w:rsidR="00057CBA">
              <w:t xml:space="preserve"> </w:t>
            </w:r>
            <w:proofErr w:type="spellStart"/>
            <w:r w:rsidR="00057CBA">
              <w:t>erieesmärgi</w:t>
            </w:r>
            <w:proofErr w:type="spellEnd"/>
            <w:r w:rsidR="00057CBA">
              <w:t xml:space="preserve"> </w:t>
            </w:r>
            <w:proofErr w:type="spellStart"/>
            <w:r w:rsidR="0064615F">
              <w:t>prioriteet</w:t>
            </w:r>
            <w:proofErr w:type="spellEnd"/>
            <w:r w:rsidR="0064615F">
              <w:t>.</w:t>
            </w:r>
          </w:p>
          <w:p w14:paraId="2791DBE2" w14:textId="12B19107" w:rsidR="00A02694" w:rsidDel="007C7DD6" w:rsidRDefault="005C6329" w:rsidP="00C30D65">
            <w:pPr>
              <w:rPr>
                <w:del w:id="377" w:author="Aivi Kuivonen" w:date="2025-07-07T15:07:00Z"/>
              </w:rPr>
            </w:pPr>
            <w:del w:id="378" w:author="Aivi Kuivonen" w:date="2025-07-07T15:07:00Z">
              <w:r w:rsidDel="007C7DD6">
                <w:delText>Et tagada v</w:delText>
              </w:r>
              <w:r w:rsidR="00A02694" w:rsidDel="007C7DD6">
                <w:delText>iisataotlejate usaldusväär</w:delText>
              </w:r>
              <w:r w:rsidDel="007C7DD6">
                <w:delText>n</w:delText>
              </w:r>
              <w:r w:rsidR="00A02694" w:rsidDel="007C7DD6">
                <w:delText>e kontrollimi</w:delText>
              </w:r>
              <w:r w:rsidDel="007C7DD6">
                <w:delText>n</w:delText>
              </w:r>
              <w:r w:rsidR="00A02694" w:rsidDel="007C7DD6">
                <w:delText>e ja tuvastami</w:delText>
              </w:r>
              <w:r w:rsidDel="007C7DD6">
                <w:delText>n</w:delText>
              </w:r>
              <w:r w:rsidR="00A02694" w:rsidDel="007C7DD6">
                <w:delText>e</w:delText>
              </w:r>
              <w:r w:rsidR="00307C19" w:rsidDel="007C7DD6">
                <w:delText>,</w:delText>
              </w:r>
              <w:r w:rsidR="00A02694" w:rsidDel="007C7DD6">
                <w:delText xml:space="preserve"> on vaja töödelda VISis biomeetrilisi andmeid. ISFB vahendeid kasutati </w:delText>
              </w:r>
              <w:r w:rsidR="0064615F" w:rsidDel="007C7DD6">
                <w:delText xml:space="preserve">konsulaaresinduste </w:delText>
              </w:r>
              <w:r w:rsidR="00A02694" w:rsidDel="007C7DD6">
                <w:delText>töökohtade ajakohastamiseks</w:delText>
              </w:r>
              <w:r w:rsidR="00CD7DA4" w:rsidDel="007C7DD6">
                <w:delText>:</w:delText>
              </w:r>
              <w:r w:rsidR="00A02694" w:rsidDel="007C7DD6">
                <w:delText xml:space="preserve"> osteti arvut</w:delText>
              </w:r>
              <w:r w:rsidR="00CD7DA4" w:rsidDel="007C7DD6">
                <w:delText>e</w:delText>
              </w:r>
              <w:r w:rsidR="00A02694" w:rsidDel="007C7DD6">
                <w:delText>id ja sõrmejäljeskanner</w:delText>
              </w:r>
              <w:r w:rsidR="00CD7DA4" w:rsidDel="007C7DD6">
                <w:delText>e</w:delText>
              </w:r>
              <w:r w:rsidR="00A02694" w:rsidDel="007C7DD6">
                <w:delText xml:space="preserve">id. Lisaks </w:delText>
              </w:r>
              <w:r w:rsidR="0064615F" w:rsidDel="007C7DD6">
                <w:delText xml:space="preserve">ostis </w:delText>
              </w:r>
              <w:r w:rsidR="00A02694" w:rsidDel="007C7DD6">
                <w:delText xml:space="preserve">ja paigaldas </w:delText>
              </w:r>
              <w:r w:rsidR="0064615F" w:rsidDel="007C7DD6">
                <w:delText>V</w:delText>
              </w:r>
              <w:r w:rsidR="00A02694" w:rsidDel="007C7DD6">
                <w:delText xml:space="preserve">älisministeerium </w:delText>
              </w:r>
              <w:r w:rsidR="0064615F" w:rsidDel="007C7DD6">
                <w:delText>riigi</w:delText>
              </w:r>
              <w:r w:rsidDel="007C7DD6">
                <w:delText>e</w:delText>
              </w:r>
              <w:r w:rsidR="0064615F" w:rsidDel="007C7DD6">
                <w:delText xml:space="preserve">elarve toel </w:delText>
              </w:r>
              <w:r w:rsidR="00A02694" w:rsidDel="007C7DD6">
                <w:delText>45 Dermalog LF10 skannerit, et koguda biomeetrilisi andmeid (10 sõrmejälge</w:delText>
              </w:r>
              <w:r w:rsidR="0064615F" w:rsidDel="007C7DD6">
                <w:delText xml:space="preserve">). </w:delText>
              </w:r>
              <w:r w:rsidR="00A9445C" w:rsidDel="007C7DD6">
                <w:delText>BMVI toel uuendatakse sõrmejäjesk</w:delText>
              </w:r>
              <w:r w:rsidR="0004395E" w:rsidDel="007C7DD6">
                <w:delText>a</w:delText>
              </w:r>
              <w:r w:rsidR="00A9445C" w:rsidDel="007C7DD6">
                <w:delText>nnereid ja hangitakse</w:delText>
              </w:r>
              <w:r w:rsidR="00A02694" w:rsidDel="007C7DD6">
                <w:delText xml:space="preserve"> näotuvastusseadmeid.</w:delText>
              </w:r>
            </w:del>
          </w:p>
          <w:p w14:paraId="21AD37BB" w14:textId="6BD7A95B" w:rsidR="00A02694" w:rsidRDefault="00A02694" w:rsidP="00C30D65">
            <w:r>
              <w:lastRenderedPageBreak/>
              <w:t xml:space="preserve">• </w:t>
            </w:r>
            <w:proofErr w:type="spellStart"/>
            <w:r w:rsidR="006F52B2" w:rsidRPr="006F52B2">
              <w:rPr>
                <w:b/>
                <w:bCs/>
              </w:rPr>
              <w:t>Tõhusate</w:t>
            </w:r>
            <w:proofErr w:type="spellEnd"/>
            <w:r w:rsidR="006F52B2" w:rsidRPr="006F52B2">
              <w:rPr>
                <w:b/>
                <w:bCs/>
              </w:rPr>
              <w:t xml:space="preserve"> ja </w:t>
            </w:r>
            <w:proofErr w:type="spellStart"/>
            <w:r w:rsidR="006F52B2" w:rsidRPr="006F52B2">
              <w:rPr>
                <w:b/>
                <w:bCs/>
              </w:rPr>
              <w:t>kliendisõbralike</w:t>
            </w:r>
            <w:proofErr w:type="spellEnd"/>
            <w:r w:rsidR="006F52B2" w:rsidRPr="006F52B2">
              <w:rPr>
                <w:b/>
                <w:bCs/>
              </w:rPr>
              <w:t xml:space="preserve"> </w:t>
            </w:r>
            <w:proofErr w:type="spellStart"/>
            <w:r w:rsidR="006F52B2" w:rsidRPr="006F52B2">
              <w:rPr>
                <w:b/>
                <w:bCs/>
              </w:rPr>
              <w:t>teenuste</w:t>
            </w:r>
            <w:proofErr w:type="spellEnd"/>
            <w:r w:rsidR="006F52B2" w:rsidRPr="006F52B2">
              <w:rPr>
                <w:b/>
                <w:bCs/>
              </w:rPr>
              <w:t xml:space="preserve"> </w:t>
            </w:r>
            <w:proofErr w:type="spellStart"/>
            <w:r w:rsidR="006F52B2" w:rsidRPr="006F52B2">
              <w:rPr>
                <w:b/>
                <w:bCs/>
              </w:rPr>
              <w:t>osutamine</w:t>
            </w:r>
            <w:proofErr w:type="spellEnd"/>
            <w:r w:rsidR="006F52B2" w:rsidRPr="006F52B2">
              <w:rPr>
                <w:b/>
                <w:bCs/>
              </w:rPr>
              <w:t xml:space="preserve"> </w:t>
            </w:r>
            <w:proofErr w:type="spellStart"/>
            <w:r w:rsidR="006F52B2" w:rsidRPr="006F52B2">
              <w:rPr>
                <w:b/>
                <w:bCs/>
              </w:rPr>
              <w:t>viisataotlejatele</w:t>
            </w:r>
            <w:proofErr w:type="spellEnd"/>
            <w:r w:rsidR="006F52B2" w:rsidRPr="006F52B2">
              <w:rPr>
                <w:b/>
                <w:bCs/>
              </w:rPr>
              <w:t xml:space="preserve">, </w:t>
            </w:r>
            <w:proofErr w:type="spellStart"/>
            <w:r w:rsidR="006F52B2" w:rsidRPr="006F52B2">
              <w:rPr>
                <w:b/>
                <w:bCs/>
              </w:rPr>
              <w:t>säilitades</w:t>
            </w:r>
            <w:proofErr w:type="spellEnd"/>
            <w:r w:rsidR="006F52B2" w:rsidRPr="006F52B2">
              <w:rPr>
                <w:b/>
                <w:bCs/>
              </w:rPr>
              <w:t xml:space="preserve"> </w:t>
            </w:r>
            <w:proofErr w:type="spellStart"/>
            <w:r w:rsidR="006F52B2" w:rsidRPr="006F52B2">
              <w:rPr>
                <w:b/>
                <w:bCs/>
              </w:rPr>
              <w:t>samal</w:t>
            </w:r>
            <w:proofErr w:type="spellEnd"/>
            <w:r w:rsidR="006F52B2" w:rsidRPr="006F52B2">
              <w:rPr>
                <w:b/>
                <w:bCs/>
              </w:rPr>
              <w:t xml:space="preserve"> </w:t>
            </w:r>
            <w:proofErr w:type="spellStart"/>
            <w:r w:rsidR="006F52B2" w:rsidRPr="006F52B2">
              <w:rPr>
                <w:b/>
                <w:bCs/>
              </w:rPr>
              <w:t>ajal</w:t>
            </w:r>
            <w:proofErr w:type="spellEnd"/>
            <w:r w:rsidR="006F52B2" w:rsidRPr="006F52B2">
              <w:rPr>
                <w:b/>
                <w:bCs/>
              </w:rPr>
              <w:t xml:space="preserve"> </w:t>
            </w:r>
            <w:proofErr w:type="spellStart"/>
            <w:r w:rsidR="006F52B2" w:rsidRPr="006F52B2">
              <w:rPr>
                <w:b/>
                <w:bCs/>
              </w:rPr>
              <w:t>viisamenetluse</w:t>
            </w:r>
            <w:proofErr w:type="spellEnd"/>
            <w:r w:rsidR="006F52B2" w:rsidRPr="006F52B2">
              <w:rPr>
                <w:b/>
                <w:bCs/>
              </w:rPr>
              <w:t xml:space="preserve"> </w:t>
            </w:r>
            <w:proofErr w:type="spellStart"/>
            <w:r w:rsidR="006F52B2" w:rsidRPr="006F52B2">
              <w:rPr>
                <w:b/>
                <w:bCs/>
              </w:rPr>
              <w:t>turvalisuse</w:t>
            </w:r>
            <w:proofErr w:type="spellEnd"/>
            <w:r w:rsidR="006F52B2" w:rsidRPr="006F52B2">
              <w:rPr>
                <w:b/>
                <w:bCs/>
              </w:rPr>
              <w:t xml:space="preserve"> ja </w:t>
            </w:r>
            <w:proofErr w:type="spellStart"/>
            <w:r w:rsidR="006F52B2" w:rsidRPr="006F52B2">
              <w:rPr>
                <w:b/>
                <w:bCs/>
              </w:rPr>
              <w:t>terviklikkuse</w:t>
            </w:r>
            <w:proofErr w:type="spellEnd"/>
            <w:r w:rsidR="006F52B2" w:rsidRPr="006F52B2">
              <w:rPr>
                <w:b/>
                <w:bCs/>
              </w:rPr>
              <w:t xml:space="preserve"> </w:t>
            </w:r>
            <w:proofErr w:type="spellStart"/>
            <w:r w:rsidR="006F52B2" w:rsidRPr="006F52B2">
              <w:rPr>
                <w:b/>
                <w:bCs/>
              </w:rPr>
              <w:t>ning</w:t>
            </w:r>
            <w:proofErr w:type="spellEnd"/>
            <w:r w:rsidR="006F52B2" w:rsidRPr="006F52B2">
              <w:rPr>
                <w:b/>
                <w:bCs/>
              </w:rPr>
              <w:t xml:space="preserve"> </w:t>
            </w:r>
            <w:proofErr w:type="spellStart"/>
            <w:r w:rsidR="006F52B2" w:rsidRPr="006F52B2">
              <w:rPr>
                <w:b/>
                <w:bCs/>
              </w:rPr>
              <w:t>austades</w:t>
            </w:r>
            <w:proofErr w:type="spellEnd"/>
            <w:r w:rsidR="006F52B2" w:rsidRPr="006F52B2">
              <w:rPr>
                <w:b/>
                <w:bCs/>
              </w:rPr>
              <w:t xml:space="preserve"> </w:t>
            </w:r>
            <w:proofErr w:type="spellStart"/>
            <w:r w:rsidR="006F52B2" w:rsidRPr="006F52B2">
              <w:rPr>
                <w:b/>
                <w:bCs/>
              </w:rPr>
              <w:t>täielikult</w:t>
            </w:r>
            <w:proofErr w:type="spellEnd"/>
            <w:r w:rsidR="006F52B2" w:rsidRPr="006F52B2">
              <w:rPr>
                <w:b/>
                <w:bCs/>
              </w:rPr>
              <w:t xml:space="preserve"> </w:t>
            </w:r>
            <w:proofErr w:type="spellStart"/>
            <w:r w:rsidR="006F52B2" w:rsidRPr="006F52B2">
              <w:rPr>
                <w:b/>
                <w:bCs/>
              </w:rPr>
              <w:t>taotleja</w:t>
            </w:r>
            <w:proofErr w:type="spellEnd"/>
            <w:r w:rsidR="006F52B2" w:rsidRPr="006F52B2">
              <w:rPr>
                <w:b/>
                <w:bCs/>
              </w:rPr>
              <w:t xml:space="preserve"> </w:t>
            </w:r>
            <w:proofErr w:type="spellStart"/>
            <w:r w:rsidR="006F52B2" w:rsidRPr="006F52B2">
              <w:rPr>
                <w:b/>
                <w:bCs/>
              </w:rPr>
              <w:t>või</w:t>
            </w:r>
            <w:proofErr w:type="spellEnd"/>
            <w:r w:rsidR="006F52B2" w:rsidRPr="006F52B2">
              <w:rPr>
                <w:b/>
                <w:bCs/>
              </w:rPr>
              <w:t xml:space="preserve"> </w:t>
            </w:r>
            <w:proofErr w:type="spellStart"/>
            <w:r w:rsidR="006F52B2" w:rsidRPr="006F52B2">
              <w:rPr>
                <w:b/>
                <w:bCs/>
              </w:rPr>
              <w:t>viisaomaniku</w:t>
            </w:r>
            <w:proofErr w:type="spellEnd"/>
            <w:r w:rsidR="006F52B2" w:rsidRPr="006F52B2">
              <w:rPr>
                <w:b/>
                <w:bCs/>
              </w:rPr>
              <w:t xml:space="preserve"> </w:t>
            </w:r>
            <w:proofErr w:type="spellStart"/>
            <w:r w:rsidR="006F52B2" w:rsidRPr="006F52B2">
              <w:rPr>
                <w:b/>
                <w:bCs/>
              </w:rPr>
              <w:t>inimväärikust</w:t>
            </w:r>
            <w:proofErr w:type="spellEnd"/>
            <w:r w:rsidR="006F52B2" w:rsidRPr="006F52B2">
              <w:rPr>
                <w:b/>
                <w:bCs/>
              </w:rPr>
              <w:t xml:space="preserve"> ja </w:t>
            </w:r>
            <w:proofErr w:type="spellStart"/>
            <w:r w:rsidR="006F52B2" w:rsidRPr="006F52B2">
              <w:rPr>
                <w:b/>
                <w:bCs/>
              </w:rPr>
              <w:t>puutumatust</w:t>
            </w:r>
            <w:proofErr w:type="spellEnd"/>
            <w:r w:rsidR="006F52B2" w:rsidRPr="006F52B2">
              <w:rPr>
                <w:b/>
                <w:bCs/>
              </w:rPr>
              <w:t xml:space="preserve"> </w:t>
            </w:r>
            <w:proofErr w:type="spellStart"/>
            <w:r w:rsidR="006F52B2" w:rsidRPr="006F52B2">
              <w:rPr>
                <w:b/>
                <w:bCs/>
              </w:rPr>
              <w:t>kooskõlas</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(EÜ) nr 767/2008 </w:t>
            </w:r>
            <w:proofErr w:type="spellStart"/>
            <w:r w:rsidR="006F52B2" w:rsidRPr="006F52B2">
              <w:rPr>
                <w:b/>
                <w:bCs/>
              </w:rPr>
              <w:t>artikli</w:t>
            </w:r>
            <w:proofErr w:type="spellEnd"/>
            <w:r w:rsidR="006F52B2" w:rsidRPr="006F52B2">
              <w:rPr>
                <w:b/>
                <w:bCs/>
              </w:rPr>
              <w:t xml:space="preserve"> 7 </w:t>
            </w:r>
            <w:proofErr w:type="spellStart"/>
            <w:r w:rsidR="006F52B2" w:rsidRPr="006F52B2">
              <w:rPr>
                <w:b/>
                <w:bCs/>
              </w:rPr>
              <w:t>lõikega</w:t>
            </w:r>
            <w:proofErr w:type="spellEnd"/>
            <w:r w:rsidR="006F52B2" w:rsidRPr="006F52B2">
              <w:rPr>
                <w:b/>
                <w:bCs/>
              </w:rPr>
              <w:t xml:space="preserve"> 2</w:t>
            </w:r>
          </w:p>
          <w:p w14:paraId="0D3FD77B" w14:textId="4B88E857" w:rsidR="00A02694" w:rsidRDefault="00A02694" w:rsidP="00C30D65">
            <w:r>
              <w:t xml:space="preserve">• </w:t>
            </w:r>
            <w:proofErr w:type="spellStart"/>
            <w:r w:rsidR="006F52B2" w:rsidRPr="006F52B2">
              <w:rPr>
                <w:b/>
                <w:bCs/>
              </w:rPr>
              <w:t>Viisasid</w:t>
            </w:r>
            <w:proofErr w:type="spellEnd"/>
            <w:r w:rsidR="006F52B2" w:rsidRPr="006F52B2">
              <w:rPr>
                <w:b/>
                <w:bCs/>
              </w:rPr>
              <w:t xml:space="preserve"> </w:t>
            </w:r>
            <w:proofErr w:type="spellStart"/>
            <w:r w:rsidR="006F52B2" w:rsidRPr="006F52B2">
              <w:rPr>
                <w:b/>
                <w:bCs/>
              </w:rPr>
              <w:t>käsitleva</w:t>
            </w:r>
            <w:proofErr w:type="spellEnd"/>
            <w:r w:rsidR="006F52B2" w:rsidRPr="006F52B2">
              <w:rPr>
                <w:b/>
                <w:bCs/>
              </w:rPr>
              <w:t xml:space="preserve"> </w:t>
            </w:r>
            <w:proofErr w:type="spellStart"/>
            <w:r w:rsidR="006F52B2" w:rsidRPr="006F52B2">
              <w:rPr>
                <w:b/>
                <w:bCs/>
              </w:rPr>
              <w:t>liidu</w:t>
            </w:r>
            <w:proofErr w:type="spellEnd"/>
            <w:r w:rsidR="006F52B2" w:rsidRPr="006F52B2">
              <w:rPr>
                <w:b/>
                <w:bCs/>
              </w:rPr>
              <w:t xml:space="preserve"> </w:t>
            </w:r>
            <w:r w:rsidR="006F52B2" w:rsidRPr="00CD7DA4">
              <w:rPr>
                <w:b/>
                <w:bCs/>
                <w:i/>
                <w:iCs/>
              </w:rPr>
              <w:t>acquis</w:t>
            </w:r>
            <w:r w:rsidR="006F52B2" w:rsidRPr="006F52B2">
              <w:rPr>
                <w:b/>
                <w:bCs/>
              </w:rPr>
              <w:t xml:space="preserve">’ </w:t>
            </w:r>
            <w:proofErr w:type="spellStart"/>
            <w:r w:rsidR="006F52B2" w:rsidRPr="006F52B2">
              <w:rPr>
                <w:b/>
                <w:bCs/>
              </w:rPr>
              <w:t>ühetaolise</w:t>
            </w:r>
            <w:proofErr w:type="spellEnd"/>
            <w:r w:rsidR="006F52B2" w:rsidRPr="006F52B2">
              <w:rPr>
                <w:b/>
                <w:bCs/>
              </w:rPr>
              <w:t xml:space="preserve"> </w:t>
            </w:r>
            <w:proofErr w:type="spellStart"/>
            <w:r w:rsidR="006F52B2" w:rsidRPr="006F52B2">
              <w:rPr>
                <w:b/>
                <w:bCs/>
              </w:rPr>
              <w:t>kohaldamise</w:t>
            </w:r>
            <w:proofErr w:type="spellEnd"/>
            <w:r w:rsidR="006F52B2" w:rsidRPr="006F52B2">
              <w:rPr>
                <w:b/>
                <w:bCs/>
              </w:rPr>
              <w:t xml:space="preserve"> </w:t>
            </w:r>
            <w:proofErr w:type="spellStart"/>
            <w:r w:rsidR="006F52B2" w:rsidRPr="006F52B2">
              <w:rPr>
                <w:b/>
                <w:bCs/>
              </w:rPr>
              <w:t>tagamine</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ühise</w:t>
            </w:r>
            <w:proofErr w:type="spellEnd"/>
            <w:r w:rsidR="006F52B2" w:rsidRPr="006F52B2">
              <w:rPr>
                <w:b/>
                <w:bCs/>
              </w:rPr>
              <w:t xml:space="preserve"> </w:t>
            </w:r>
            <w:proofErr w:type="spellStart"/>
            <w:r w:rsidR="006F52B2" w:rsidRPr="006F52B2">
              <w:rPr>
                <w:b/>
                <w:bCs/>
              </w:rPr>
              <w:t>viisapoliitika</w:t>
            </w:r>
            <w:proofErr w:type="spellEnd"/>
            <w:r w:rsidR="006F52B2" w:rsidRPr="006F52B2">
              <w:rPr>
                <w:b/>
                <w:bCs/>
              </w:rPr>
              <w:t xml:space="preserve"> </w:t>
            </w:r>
            <w:proofErr w:type="spellStart"/>
            <w:r w:rsidR="006F52B2" w:rsidRPr="006F52B2">
              <w:rPr>
                <w:b/>
                <w:bCs/>
              </w:rPr>
              <w:t>edasiarendamine</w:t>
            </w:r>
            <w:proofErr w:type="spellEnd"/>
            <w:r w:rsidR="006F52B2" w:rsidRPr="006F52B2">
              <w:rPr>
                <w:b/>
                <w:bCs/>
              </w:rPr>
              <w:t xml:space="preserve"> ja </w:t>
            </w:r>
            <w:proofErr w:type="spellStart"/>
            <w:r w:rsidR="006F52B2" w:rsidRPr="006F52B2">
              <w:rPr>
                <w:b/>
                <w:bCs/>
              </w:rPr>
              <w:t>ajakohastamine</w:t>
            </w:r>
            <w:proofErr w:type="spellEnd"/>
          </w:p>
          <w:p w14:paraId="34E289D3" w14:textId="5E463B2E" w:rsidR="00A02694" w:rsidRDefault="00A02694" w:rsidP="00C30D65">
            <w:r>
              <w:t xml:space="preserve">• </w:t>
            </w:r>
            <w:proofErr w:type="spellStart"/>
            <w:r w:rsidR="006F52B2" w:rsidRPr="006F52B2">
              <w:rPr>
                <w:b/>
                <w:bCs/>
              </w:rPr>
              <w:t>Liikmesriikide</w:t>
            </w:r>
            <w:proofErr w:type="spellEnd"/>
            <w:r w:rsidR="006F52B2" w:rsidRPr="006F52B2">
              <w:rPr>
                <w:b/>
                <w:bCs/>
              </w:rPr>
              <w:t xml:space="preserve"> </w:t>
            </w:r>
            <w:proofErr w:type="spellStart"/>
            <w:r w:rsidR="006F52B2" w:rsidRPr="006F52B2">
              <w:rPr>
                <w:b/>
                <w:bCs/>
              </w:rPr>
              <w:t>toetamine</w:t>
            </w:r>
            <w:proofErr w:type="spellEnd"/>
            <w:r w:rsidR="006F52B2" w:rsidRPr="006F52B2">
              <w:rPr>
                <w:b/>
                <w:bCs/>
              </w:rPr>
              <w:t xml:space="preserve"> </w:t>
            </w:r>
            <w:proofErr w:type="spellStart"/>
            <w:r w:rsidR="006F52B2" w:rsidRPr="006F52B2">
              <w:rPr>
                <w:b/>
                <w:bCs/>
              </w:rPr>
              <w:t>viisade</w:t>
            </w:r>
            <w:proofErr w:type="spellEnd"/>
            <w:r w:rsidR="006F52B2" w:rsidRPr="006F52B2">
              <w:rPr>
                <w:b/>
                <w:bCs/>
              </w:rPr>
              <w:t xml:space="preserve"> </w:t>
            </w:r>
            <w:proofErr w:type="spellStart"/>
            <w:r w:rsidR="006F52B2" w:rsidRPr="006F52B2">
              <w:rPr>
                <w:b/>
                <w:bCs/>
              </w:rPr>
              <w:t>väljastamisel</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(EÜ) nr 810/2009 </w:t>
            </w:r>
            <w:proofErr w:type="spellStart"/>
            <w:r w:rsidR="006F52B2" w:rsidRPr="006F52B2">
              <w:rPr>
                <w:b/>
                <w:bCs/>
              </w:rPr>
              <w:t>artiklis</w:t>
            </w:r>
            <w:proofErr w:type="spellEnd"/>
            <w:r w:rsidR="006F52B2" w:rsidRPr="006F52B2">
              <w:rPr>
                <w:b/>
                <w:bCs/>
              </w:rPr>
              <w:t xml:space="preserve"> 25 </w:t>
            </w:r>
            <w:proofErr w:type="spellStart"/>
            <w:r w:rsidR="006F52B2" w:rsidRPr="006F52B2">
              <w:rPr>
                <w:b/>
                <w:bCs/>
              </w:rPr>
              <w:t>osutatud</w:t>
            </w:r>
            <w:proofErr w:type="spellEnd"/>
            <w:r w:rsidR="006F52B2" w:rsidRPr="006F52B2">
              <w:rPr>
                <w:b/>
                <w:bCs/>
              </w:rPr>
              <w:t xml:space="preserve"> </w:t>
            </w:r>
            <w:proofErr w:type="spellStart"/>
            <w:r w:rsidR="006F52B2" w:rsidRPr="006F52B2">
              <w:rPr>
                <w:b/>
                <w:bCs/>
              </w:rPr>
              <w:t>piiratud</w:t>
            </w:r>
            <w:proofErr w:type="spellEnd"/>
            <w:r w:rsidR="006F52B2" w:rsidRPr="006F52B2">
              <w:rPr>
                <w:b/>
                <w:bCs/>
              </w:rPr>
              <w:t xml:space="preserve"> </w:t>
            </w:r>
            <w:proofErr w:type="spellStart"/>
            <w:r w:rsidR="006F52B2" w:rsidRPr="006F52B2">
              <w:rPr>
                <w:b/>
                <w:bCs/>
              </w:rPr>
              <w:t>territoriaalse</w:t>
            </w:r>
            <w:proofErr w:type="spellEnd"/>
            <w:r w:rsidR="006F52B2" w:rsidRPr="006F52B2">
              <w:rPr>
                <w:b/>
                <w:bCs/>
              </w:rPr>
              <w:t xml:space="preserve"> </w:t>
            </w:r>
            <w:proofErr w:type="spellStart"/>
            <w:r w:rsidR="006F52B2" w:rsidRPr="006F52B2">
              <w:rPr>
                <w:b/>
                <w:bCs/>
              </w:rPr>
              <w:t>kehtivusega</w:t>
            </w:r>
            <w:proofErr w:type="spellEnd"/>
            <w:r w:rsidR="006F52B2" w:rsidRPr="006F52B2">
              <w:rPr>
                <w:b/>
                <w:bCs/>
              </w:rPr>
              <w:t xml:space="preserve"> </w:t>
            </w:r>
            <w:proofErr w:type="spellStart"/>
            <w:r w:rsidR="006F52B2" w:rsidRPr="006F52B2">
              <w:rPr>
                <w:b/>
                <w:bCs/>
              </w:rPr>
              <w:t>viisade</w:t>
            </w:r>
            <w:proofErr w:type="spellEnd"/>
            <w:r w:rsidR="006F52B2" w:rsidRPr="006F52B2">
              <w:rPr>
                <w:b/>
                <w:bCs/>
              </w:rPr>
              <w:t xml:space="preserve"> </w:t>
            </w:r>
            <w:proofErr w:type="spellStart"/>
            <w:r w:rsidR="006F52B2" w:rsidRPr="006F52B2">
              <w:rPr>
                <w:b/>
                <w:bCs/>
              </w:rPr>
              <w:t>puhul</w:t>
            </w:r>
            <w:proofErr w:type="spellEnd"/>
            <w:r w:rsidR="006F52B2" w:rsidRPr="006F52B2">
              <w:rPr>
                <w:b/>
                <w:bCs/>
              </w:rPr>
              <w:t xml:space="preserve">, </w:t>
            </w:r>
            <w:proofErr w:type="spellStart"/>
            <w:r w:rsidR="006F52B2" w:rsidRPr="006F52B2">
              <w:rPr>
                <w:b/>
                <w:bCs/>
              </w:rPr>
              <w:t>mida</w:t>
            </w:r>
            <w:proofErr w:type="spellEnd"/>
            <w:r w:rsidR="006F52B2" w:rsidRPr="006F52B2">
              <w:rPr>
                <w:b/>
                <w:bCs/>
              </w:rPr>
              <w:t xml:space="preserve"> </w:t>
            </w:r>
            <w:proofErr w:type="spellStart"/>
            <w:r w:rsidR="006F52B2" w:rsidRPr="006F52B2">
              <w:rPr>
                <w:b/>
                <w:bCs/>
              </w:rPr>
              <w:t>väljastatakse</w:t>
            </w:r>
            <w:proofErr w:type="spellEnd"/>
            <w:r w:rsidR="006F52B2" w:rsidRPr="006F52B2">
              <w:rPr>
                <w:b/>
                <w:bCs/>
              </w:rPr>
              <w:t xml:space="preserve"> </w:t>
            </w:r>
            <w:proofErr w:type="spellStart"/>
            <w:r w:rsidR="006F52B2" w:rsidRPr="006F52B2">
              <w:rPr>
                <w:b/>
                <w:bCs/>
              </w:rPr>
              <w:t>humanitaarkaalutlustel</w:t>
            </w:r>
            <w:proofErr w:type="spellEnd"/>
            <w:r w:rsidR="006F52B2" w:rsidRPr="006F52B2">
              <w:rPr>
                <w:b/>
                <w:bCs/>
              </w:rPr>
              <w:t xml:space="preserve">, </w:t>
            </w:r>
            <w:proofErr w:type="spellStart"/>
            <w:r w:rsidR="006F52B2" w:rsidRPr="006F52B2">
              <w:rPr>
                <w:b/>
                <w:bCs/>
              </w:rPr>
              <w:t>riiklikes</w:t>
            </w:r>
            <w:proofErr w:type="spellEnd"/>
            <w:r w:rsidR="006F52B2" w:rsidRPr="006F52B2">
              <w:rPr>
                <w:b/>
                <w:bCs/>
              </w:rPr>
              <w:t xml:space="preserve"> </w:t>
            </w:r>
            <w:proofErr w:type="spellStart"/>
            <w:r w:rsidR="006F52B2" w:rsidRPr="006F52B2">
              <w:rPr>
                <w:b/>
                <w:bCs/>
              </w:rPr>
              <w:t>huvides</w:t>
            </w:r>
            <w:proofErr w:type="spellEnd"/>
            <w:r w:rsidR="006F52B2" w:rsidRPr="006F52B2">
              <w:rPr>
                <w:b/>
                <w:bCs/>
              </w:rPr>
              <w:t xml:space="preserve"> </w:t>
            </w:r>
            <w:proofErr w:type="spellStart"/>
            <w:r w:rsidR="006F52B2" w:rsidRPr="006F52B2">
              <w:rPr>
                <w:b/>
                <w:bCs/>
              </w:rPr>
              <w:t>või</w:t>
            </w:r>
            <w:proofErr w:type="spellEnd"/>
            <w:r w:rsidR="006F52B2" w:rsidRPr="006F52B2">
              <w:rPr>
                <w:b/>
                <w:bCs/>
              </w:rPr>
              <w:t xml:space="preserve"> </w:t>
            </w:r>
            <w:proofErr w:type="spellStart"/>
            <w:r w:rsidR="006F52B2" w:rsidRPr="006F52B2">
              <w:rPr>
                <w:b/>
                <w:bCs/>
              </w:rPr>
              <w:t>rahvusvaheliste</w:t>
            </w:r>
            <w:proofErr w:type="spellEnd"/>
            <w:r w:rsidR="006F52B2" w:rsidRPr="006F52B2">
              <w:rPr>
                <w:b/>
                <w:bCs/>
              </w:rPr>
              <w:t xml:space="preserve"> </w:t>
            </w:r>
            <w:proofErr w:type="spellStart"/>
            <w:r w:rsidR="006F52B2" w:rsidRPr="006F52B2">
              <w:rPr>
                <w:b/>
                <w:bCs/>
              </w:rPr>
              <w:t>kohustuste</w:t>
            </w:r>
            <w:proofErr w:type="spellEnd"/>
            <w:r w:rsidR="006F52B2" w:rsidRPr="006F52B2">
              <w:rPr>
                <w:b/>
                <w:bCs/>
              </w:rPr>
              <w:t xml:space="preserve"> </w:t>
            </w:r>
            <w:proofErr w:type="spellStart"/>
            <w:r w:rsidR="006F52B2" w:rsidRPr="006F52B2">
              <w:rPr>
                <w:b/>
                <w:bCs/>
              </w:rPr>
              <w:t>tõttu</w:t>
            </w:r>
            <w:proofErr w:type="spellEnd"/>
          </w:p>
          <w:p w14:paraId="6DD13E67" w14:textId="37C0F211" w:rsidR="00A02694" w:rsidRDefault="00A02694" w:rsidP="00C30D65">
            <w:proofErr w:type="spellStart"/>
            <w:r>
              <w:t>Välisministeerium</w:t>
            </w:r>
            <w:proofErr w:type="spellEnd"/>
            <w:r>
              <w:t xml:space="preserve"> ja </w:t>
            </w:r>
            <w:proofErr w:type="spellStart"/>
            <w:r>
              <w:t>Kaitsepolitseiamet</w:t>
            </w:r>
            <w:proofErr w:type="spellEnd"/>
            <w:r>
              <w:t xml:space="preserve"> on </w:t>
            </w:r>
            <w:proofErr w:type="spellStart"/>
            <w:r>
              <w:t>hinnanud</w:t>
            </w:r>
            <w:proofErr w:type="spellEnd"/>
            <w:r>
              <w:t xml:space="preserve">, et </w:t>
            </w:r>
            <w:proofErr w:type="spellStart"/>
            <w:r>
              <w:t>Eesti</w:t>
            </w:r>
            <w:proofErr w:type="spellEnd"/>
            <w:r>
              <w:t xml:space="preserve"> </w:t>
            </w:r>
            <w:proofErr w:type="spellStart"/>
            <w:r>
              <w:t>esindused</w:t>
            </w:r>
            <w:proofErr w:type="spellEnd"/>
            <w:r>
              <w:t xml:space="preserve"> </w:t>
            </w:r>
            <w:proofErr w:type="spellStart"/>
            <w:r>
              <w:t>vastavad</w:t>
            </w:r>
            <w:proofErr w:type="spellEnd"/>
            <w:r>
              <w:t xml:space="preserve"> </w:t>
            </w:r>
            <w:proofErr w:type="spellStart"/>
            <w:r>
              <w:t>turvanõuetele</w:t>
            </w:r>
            <w:proofErr w:type="spellEnd"/>
            <w:r>
              <w:t xml:space="preserve"> ja </w:t>
            </w:r>
            <w:proofErr w:type="spellStart"/>
            <w:r>
              <w:t>keskkond</w:t>
            </w:r>
            <w:proofErr w:type="spellEnd"/>
            <w:r>
              <w:t xml:space="preserve"> on </w:t>
            </w:r>
            <w:proofErr w:type="spellStart"/>
            <w:r>
              <w:t>kliendisõbralik</w:t>
            </w:r>
            <w:proofErr w:type="spellEnd"/>
            <w:r>
              <w:t xml:space="preserve">. </w:t>
            </w:r>
            <w:proofErr w:type="spellStart"/>
            <w:r>
              <w:t>Kõik</w:t>
            </w:r>
            <w:proofErr w:type="spellEnd"/>
            <w:r>
              <w:t xml:space="preserve"> </w:t>
            </w:r>
            <w:proofErr w:type="spellStart"/>
            <w:r>
              <w:t>tulevikus</w:t>
            </w:r>
            <w:proofErr w:type="spellEnd"/>
            <w:r>
              <w:t xml:space="preserve"> </w:t>
            </w:r>
            <w:proofErr w:type="spellStart"/>
            <w:r>
              <w:t>vajalikuks</w:t>
            </w:r>
            <w:proofErr w:type="spellEnd"/>
            <w:r>
              <w:t xml:space="preserve"> </w:t>
            </w:r>
            <w:proofErr w:type="spellStart"/>
            <w:r>
              <w:t>osutuda</w:t>
            </w:r>
            <w:proofErr w:type="spellEnd"/>
            <w:r>
              <w:t xml:space="preserve"> </w:t>
            </w:r>
            <w:proofErr w:type="spellStart"/>
            <w:r>
              <w:t>võiva</w:t>
            </w:r>
            <w:proofErr w:type="spellEnd"/>
            <w:r>
              <w:t xml:space="preserve"> </w:t>
            </w:r>
            <w:proofErr w:type="spellStart"/>
            <w:r w:rsidR="00984538">
              <w:t>taristuga</w:t>
            </w:r>
            <w:proofErr w:type="spellEnd"/>
            <w:r>
              <w:t xml:space="preserve"> </w:t>
            </w:r>
            <w:proofErr w:type="spellStart"/>
            <w:r>
              <w:t>seotud</w:t>
            </w:r>
            <w:proofErr w:type="spellEnd"/>
            <w:r>
              <w:t xml:space="preserve"> </w:t>
            </w:r>
            <w:proofErr w:type="spellStart"/>
            <w:r>
              <w:t>investeeringud</w:t>
            </w:r>
            <w:proofErr w:type="spellEnd"/>
            <w:r>
              <w:t xml:space="preserve"> </w:t>
            </w:r>
            <w:proofErr w:type="spellStart"/>
            <w:r>
              <w:t>rahastatakse</w:t>
            </w:r>
            <w:proofErr w:type="spellEnd"/>
            <w:r>
              <w:t xml:space="preserve"> </w:t>
            </w:r>
            <w:proofErr w:type="spellStart"/>
            <w:r>
              <w:t>riigieelarvest</w:t>
            </w:r>
            <w:proofErr w:type="spellEnd"/>
            <w:r>
              <w:t>.</w:t>
            </w:r>
          </w:p>
          <w:p w14:paraId="0F53E7FD" w14:textId="4F36B660" w:rsidR="00A02694" w:rsidRDefault="00A02694" w:rsidP="00C30D65">
            <w:proofErr w:type="spellStart"/>
            <w:r>
              <w:t>Schengeni</w:t>
            </w:r>
            <w:proofErr w:type="spellEnd"/>
            <w:r>
              <w:t xml:space="preserve"> </w:t>
            </w:r>
            <w:proofErr w:type="spellStart"/>
            <w:r>
              <w:t>viisasid</w:t>
            </w:r>
            <w:proofErr w:type="spellEnd"/>
            <w:r>
              <w:t xml:space="preserve"> </w:t>
            </w:r>
            <w:proofErr w:type="spellStart"/>
            <w:r w:rsidR="00CA2BBB">
              <w:t>menetletakse</w:t>
            </w:r>
            <w:proofErr w:type="spellEnd"/>
            <w:r w:rsidR="00CA2BBB">
              <w:t xml:space="preserve"> ja </w:t>
            </w:r>
            <w:proofErr w:type="spellStart"/>
            <w:r w:rsidR="00CA2BBB">
              <w:t>väljastatakse</w:t>
            </w:r>
            <w:proofErr w:type="spellEnd"/>
            <w:r w:rsidR="00CA2BBB">
              <w:t xml:space="preserve"> </w:t>
            </w:r>
            <w:r>
              <w:t>1</w:t>
            </w:r>
            <w:ins w:id="379" w:author="Aivi Kuivonen" w:date="2025-07-07T15:08:00Z">
              <w:r w:rsidR="007C7DD6">
                <w:t>7</w:t>
              </w:r>
            </w:ins>
            <w:del w:id="380" w:author="Aivi Kuivonen" w:date="2025-07-07T15:08:00Z">
              <w:r w:rsidDel="007C7DD6">
                <w:delText>9</w:delText>
              </w:r>
            </w:del>
            <w:r>
              <w:t xml:space="preserve"> </w:t>
            </w:r>
            <w:proofErr w:type="spellStart"/>
            <w:r>
              <w:t>Eesti</w:t>
            </w:r>
            <w:proofErr w:type="spellEnd"/>
            <w:r>
              <w:t xml:space="preserve"> </w:t>
            </w:r>
            <w:proofErr w:type="spellStart"/>
            <w:r>
              <w:t>esindus</w:t>
            </w:r>
            <w:r w:rsidR="00CA2BBB">
              <w:t>es</w:t>
            </w:r>
            <w:proofErr w:type="spellEnd"/>
            <w:r>
              <w:t xml:space="preserve">. </w:t>
            </w:r>
            <w:proofErr w:type="spellStart"/>
            <w:r>
              <w:t>Eesti</w:t>
            </w:r>
            <w:proofErr w:type="spellEnd"/>
            <w:r>
              <w:t xml:space="preserve"> </w:t>
            </w:r>
            <w:proofErr w:type="spellStart"/>
            <w:r>
              <w:t>esindab</w:t>
            </w:r>
            <w:proofErr w:type="spellEnd"/>
            <w:r>
              <w:t xml:space="preserve"> </w:t>
            </w:r>
            <w:proofErr w:type="spellStart"/>
            <w:r>
              <w:t>Schengeni</w:t>
            </w:r>
            <w:proofErr w:type="spellEnd"/>
            <w:r>
              <w:t xml:space="preserve"> </w:t>
            </w:r>
            <w:proofErr w:type="spellStart"/>
            <w:r>
              <w:t>viisade</w:t>
            </w:r>
            <w:proofErr w:type="spellEnd"/>
            <w:r>
              <w:t xml:space="preserve"> </w:t>
            </w:r>
            <w:proofErr w:type="spellStart"/>
            <w:r w:rsidR="00CA2BBB">
              <w:t>menetlemisel</w:t>
            </w:r>
            <w:proofErr w:type="spellEnd"/>
            <w:r>
              <w:t xml:space="preserve"> </w:t>
            </w:r>
            <w:proofErr w:type="spellStart"/>
            <w:ins w:id="381" w:author="Aivi Kuivonen" w:date="2025-07-07T15:08:00Z">
              <w:r w:rsidR="007C7DD6">
                <w:t>nelja</w:t>
              </w:r>
            </w:ins>
            <w:proofErr w:type="spellEnd"/>
            <w:del w:id="382" w:author="Aivi Kuivonen" w:date="2025-07-07T15:08:00Z">
              <w:r w:rsidR="00793F7D" w:rsidDel="007C7DD6">
                <w:delText>viit</w:delText>
              </w:r>
            </w:del>
            <w:r w:rsidR="00793F7D">
              <w:t xml:space="preserve"> </w:t>
            </w:r>
            <w:proofErr w:type="spellStart"/>
            <w:r>
              <w:t>liikmesriiki</w:t>
            </w:r>
            <w:proofErr w:type="spellEnd"/>
            <w:r>
              <w:t xml:space="preserve"> (</w:t>
            </w:r>
            <w:r w:rsidR="00CD7DA4">
              <w:t xml:space="preserve">Taani, </w:t>
            </w:r>
            <w:proofErr w:type="spellStart"/>
            <w:r w:rsidR="00793F7D">
              <w:t>Leedu</w:t>
            </w:r>
            <w:proofErr w:type="spellEnd"/>
            <w:del w:id="383" w:author="Aivi Kuivonen" w:date="2025-07-07T15:08:00Z">
              <w:r w:rsidR="00793F7D" w:rsidDel="007C7DD6">
                <w:delText xml:space="preserve">, </w:delText>
              </w:r>
              <w:r w:rsidR="00984538" w:rsidDel="007C7DD6">
                <w:delText>Madalmaad</w:delText>
              </w:r>
            </w:del>
            <w:r>
              <w:t xml:space="preserve">, </w:t>
            </w:r>
            <w:proofErr w:type="spellStart"/>
            <w:r w:rsidR="00CD7DA4">
              <w:t>Soome</w:t>
            </w:r>
            <w:proofErr w:type="spellEnd"/>
            <w:r w:rsidR="00CD7DA4">
              <w:t xml:space="preserve"> ja </w:t>
            </w:r>
            <w:proofErr w:type="spellStart"/>
            <w:r w:rsidR="00793F7D">
              <w:t>Rootsi</w:t>
            </w:r>
            <w:proofErr w:type="spellEnd"/>
            <w:r>
              <w:t xml:space="preserve">) </w:t>
            </w:r>
            <w:proofErr w:type="spellStart"/>
            <w:ins w:id="384" w:author="Aivi Kuivonen" w:date="2025-07-07T15:08:00Z">
              <w:r w:rsidR="007C7DD6">
                <w:t>kolmes</w:t>
              </w:r>
            </w:ins>
            <w:proofErr w:type="spellEnd"/>
            <w:del w:id="385" w:author="Aivi Kuivonen" w:date="2025-07-07T15:08:00Z">
              <w:r w:rsidR="00793F7D" w:rsidDel="007C7DD6">
                <w:delText>viies</w:delText>
              </w:r>
            </w:del>
            <w:r>
              <w:t xml:space="preserve"> </w:t>
            </w:r>
            <w:proofErr w:type="spellStart"/>
            <w:r>
              <w:t>riigis</w:t>
            </w:r>
            <w:proofErr w:type="spellEnd"/>
            <w:r>
              <w:t>.</w:t>
            </w:r>
          </w:p>
          <w:p w14:paraId="5EF96A02" w14:textId="31C798E2" w:rsidR="00442B4F" w:rsidRDefault="007C7DD6" w:rsidP="00C30D65">
            <w:ins w:id="386" w:author="Aivi Kuivonen" w:date="2025-07-07T15:09:00Z">
              <w:r>
                <w:t xml:space="preserve">2022. </w:t>
              </w:r>
              <w:proofErr w:type="spellStart"/>
              <w:r>
                <w:t>aastal</w:t>
              </w:r>
            </w:ins>
            <w:proofErr w:type="spellEnd"/>
            <w:del w:id="387" w:author="Aivi Kuivonen" w:date="2025-07-07T15:09:00Z">
              <w:r w:rsidR="00A02694" w:rsidDel="007C7DD6">
                <w:delText>Praegu</w:delText>
              </w:r>
            </w:del>
            <w:r w:rsidR="00A02694">
              <w:t xml:space="preserve"> </w:t>
            </w:r>
            <w:proofErr w:type="spellStart"/>
            <w:r w:rsidR="00A02694">
              <w:t>tegele</w:t>
            </w:r>
            <w:ins w:id="388" w:author="Aivi Kuivonen" w:date="2025-07-07T15:09:00Z">
              <w:r>
                <w:t>s</w:t>
              </w:r>
            </w:ins>
            <w:proofErr w:type="spellEnd"/>
            <w:del w:id="389" w:author="Aivi Kuivonen" w:date="2025-07-07T15:09:00Z">
              <w:r w:rsidR="00A02694" w:rsidDel="007C7DD6">
                <w:delText>b</w:delText>
              </w:r>
            </w:del>
            <w:r w:rsidR="00A02694">
              <w:t xml:space="preserve"> </w:t>
            </w:r>
            <w:proofErr w:type="spellStart"/>
            <w:r w:rsidR="00A02694">
              <w:t>viisaküsimustega</w:t>
            </w:r>
            <w:proofErr w:type="spellEnd"/>
            <w:r w:rsidR="00A02694">
              <w:t xml:space="preserve"> 61 </w:t>
            </w:r>
            <w:proofErr w:type="spellStart"/>
            <w:r w:rsidR="00984538">
              <w:t>V</w:t>
            </w:r>
            <w:r w:rsidR="00A02694">
              <w:t>älisministeeriumi</w:t>
            </w:r>
            <w:proofErr w:type="spellEnd"/>
            <w:r w:rsidR="00A02694">
              <w:t xml:space="preserve"> </w:t>
            </w:r>
            <w:proofErr w:type="spellStart"/>
            <w:r w:rsidR="00A02694">
              <w:t>töötajat</w:t>
            </w:r>
            <w:proofErr w:type="spellEnd"/>
            <w:r w:rsidR="00A02694">
              <w:t xml:space="preserve"> (32 </w:t>
            </w:r>
            <w:proofErr w:type="spellStart"/>
            <w:r w:rsidR="00A02694">
              <w:t>konsulit</w:t>
            </w:r>
            <w:proofErr w:type="spellEnd"/>
            <w:r w:rsidR="00A02694">
              <w:t xml:space="preserve">, </w:t>
            </w:r>
            <w:proofErr w:type="spellStart"/>
            <w:r w:rsidR="00984538">
              <w:t>neli</w:t>
            </w:r>
            <w:proofErr w:type="spellEnd"/>
            <w:r w:rsidR="00A02694">
              <w:t xml:space="preserve"> </w:t>
            </w:r>
            <w:proofErr w:type="spellStart"/>
            <w:r w:rsidR="00A02694">
              <w:t>välismaale</w:t>
            </w:r>
            <w:proofErr w:type="spellEnd"/>
            <w:r w:rsidR="00A02694">
              <w:t xml:space="preserve"> </w:t>
            </w:r>
            <w:proofErr w:type="spellStart"/>
            <w:r w:rsidR="00A02694">
              <w:t>lähetatud</w:t>
            </w:r>
            <w:proofErr w:type="spellEnd"/>
            <w:r w:rsidR="00A02694">
              <w:t xml:space="preserve"> </w:t>
            </w:r>
            <w:proofErr w:type="spellStart"/>
            <w:r w:rsidR="00A02694">
              <w:t>tehnilist</w:t>
            </w:r>
            <w:proofErr w:type="spellEnd"/>
            <w:r w:rsidR="00A02694">
              <w:t xml:space="preserve"> </w:t>
            </w:r>
            <w:proofErr w:type="spellStart"/>
            <w:r w:rsidR="00A02694">
              <w:t>töötajat</w:t>
            </w:r>
            <w:proofErr w:type="spellEnd"/>
            <w:r w:rsidR="00A02694">
              <w:t xml:space="preserve"> ja 25 </w:t>
            </w:r>
            <w:proofErr w:type="spellStart"/>
            <w:r w:rsidR="00A02694">
              <w:t>kohalikku</w:t>
            </w:r>
            <w:proofErr w:type="spellEnd"/>
            <w:r w:rsidR="00A02694">
              <w:t xml:space="preserve"> </w:t>
            </w:r>
            <w:proofErr w:type="spellStart"/>
            <w:r w:rsidR="00A02694">
              <w:t>tehnilist</w:t>
            </w:r>
            <w:proofErr w:type="spellEnd"/>
            <w:r w:rsidR="00A02694">
              <w:t xml:space="preserve"> </w:t>
            </w:r>
            <w:proofErr w:type="spellStart"/>
            <w:r w:rsidR="00A02694">
              <w:t>töötajat</w:t>
            </w:r>
            <w:proofErr w:type="spellEnd"/>
            <w:r w:rsidR="00A02694">
              <w:t xml:space="preserve">). </w:t>
            </w:r>
            <w:proofErr w:type="spellStart"/>
            <w:ins w:id="390" w:author="Aivi Kuivonen" w:date="2025-07-07T15:09:00Z">
              <w:r>
                <w:t>Eelarveliste</w:t>
              </w:r>
              <w:proofErr w:type="spellEnd"/>
              <w:r>
                <w:t xml:space="preserve"> </w:t>
              </w:r>
              <w:proofErr w:type="spellStart"/>
              <w:r>
                <w:t>piirangute</w:t>
              </w:r>
            </w:ins>
            <w:proofErr w:type="spellEnd"/>
            <w:ins w:id="391" w:author="Aivi Kuivonen" w:date="2025-08-07T13:45:00Z" w16du:dateUtc="2025-08-07T10:45:00Z">
              <w:r w:rsidR="00442B4F">
                <w:t xml:space="preserve"> </w:t>
              </w:r>
              <w:proofErr w:type="spellStart"/>
              <w:r w:rsidR="00442B4F">
                <w:t>ning</w:t>
              </w:r>
              <w:proofErr w:type="spellEnd"/>
              <w:r w:rsidR="00442B4F">
                <w:t xml:space="preserve"> </w:t>
              </w:r>
              <w:proofErr w:type="spellStart"/>
              <w:r w:rsidR="00442B4F">
                <w:t>esinduste</w:t>
              </w:r>
              <w:proofErr w:type="spellEnd"/>
              <w:r w:rsidR="00442B4F">
                <w:t xml:space="preserve"> </w:t>
              </w:r>
              <w:proofErr w:type="spellStart"/>
              <w:r w:rsidR="00442B4F">
                <w:t>sulgemise</w:t>
              </w:r>
            </w:ins>
            <w:proofErr w:type="spellEnd"/>
            <w:ins w:id="392" w:author="Aivi Kuivonen" w:date="2025-07-07T15:09:00Z">
              <w:r>
                <w:t xml:space="preserve"> </w:t>
              </w:r>
              <w:proofErr w:type="spellStart"/>
              <w:r>
                <w:t>tõttu</w:t>
              </w:r>
            </w:ins>
            <w:proofErr w:type="spellEnd"/>
            <w:ins w:id="393" w:author="Aivi Kuivonen" w:date="2025-07-07T15:10:00Z">
              <w:r>
                <w:t xml:space="preserve"> </w:t>
              </w:r>
            </w:ins>
            <w:proofErr w:type="spellStart"/>
            <w:ins w:id="394" w:author="Aivi Kuivonen" w:date="2025-08-07T13:45:00Z" w16du:dateUtc="2025-08-07T10:45:00Z">
              <w:r w:rsidR="00442B4F">
                <w:t>Peterburis</w:t>
              </w:r>
              <w:proofErr w:type="spellEnd"/>
              <w:r w:rsidR="00442B4F">
                <w:t xml:space="preserve"> ja</w:t>
              </w:r>
            </w:ins>
            <w:ins w:id="395" w:author="Aivi Kuivonen" w:date="2025-08-07T13:46:00Z" w16du:dateUtc="2025-08-07T10:46:00Z">
              <w:r w:rsidR="00442B4F">
                <w:t xml:space="preserve"> </w:t>
              </w:r>
              <w:proofErr w:type="spellStart"/>
              <w:r w:rsidR="00442B4F">
                <w:t>Pihkvas</w:t>
              </w:r>
              <w:proofErr w:type="spellEnd"/>
              <w:r w:rsidR="00442B4F">
                <w:t xml:space="preserve"> </w:t>
              </w:r>
            </w:ins>
            <w:proofErr w:type="spellStart"/>
            <w:ins w:id="396" w:author="Aivi Kuivonen" w:date="2025-07-07T15:10:00Z">
              <w:r>
                <w:t>vähenes</w:t>
              </w:r>
              <w:proofErr w:type="spellEnd"/>
              <w:r>
                <w:t xml:space="preserve"> personal </w:t>
              </w:r>
            </w:ins>
            <w:ins w:id="397" w:author="Aivi Kuivonen" w:date="2025-08-07T13:46:00Z" w16du:dateUtc="2025-08-07T10:46:00Z">
              <w:r w:rsidR="00442B4F">
                <w:t>39</w:t>
              </w:r>
            </w:ins>
            <w:ins w:id="398" w:author="Aivi Kuivonen" w:date="2025-07-07T15:10:00Z">
              <w:r>
                <w:t xml:space="preserve"> </w:t>
              </w:r>
              <w:proofErr w:type="spellStart"/>
              <w:r>
                <w:t>teenistujani</w:t>
              </w:r>
              <w:proofErr w:type="spellEnd"/>
              <w:r>
                <w:t xml:space="preserve"> (</w:t>
              </w:r>
            </w:ins>
            <w:ins w:id="399" w:author="Aivi Kuivonen" w:date="2025-08-07T13:46:00Z" w16du:dateUtc="2025-08-07T10:46:00Z">
              <w:r w:rsidR="00442B4F">
                <w:t>19</w:t>
              </w:r>
            </w:ins>
            <w:ins w:id="400" w:author="Aivi Kuivonen" w:date="2025-07-07T15:10:00Z">
              <w:r>
                <w:t xml:space="preserve"> </w:t>
              </w:r>
              <w:proofErr w:type="spellStart"/>
              <w:r>
                <w:t>konsulit</w:t>
              </w:r>
              <w:proofErr w:type="spellEnd"/>
              <w:r>
                <w:t xml:space="preserve">, 1 </w:t>
              </w:r>
            </w:ins>
            <w:proofErr w:type="spellStart"/>
            <w:ins w:id="401" w:author="Aivi Kuivonen" w:date="2025-07-07T15:11:00Z">
              <w:r>
                <w:t>lähetatud</w:t>
              </w:r>
            </w:ins>
            <w:proofErr w:type="spellEnd"/>
            <w:ins w:id="402" w:author="Aivi Kuivonen" w:date="2025-07-07T15:10:00Z">
              <w:r>
                <w:t xml:space="preserve"> </w:t>
              </w:r>
              <w:proofErr w:type="spellStart"/>
              <w:r>
                <w:t>teh</w:t>
              </w:r>
            </w:ins>
            <w:ins w:id="403" w:author="Aivi Kuivonen" w:date="2025-07-07T15:11:00Z">
              <w:r>
                <w:t>niline</w:t>
              </w:r>
              <w:proofErr w:type="spellEnd"/>
              <w:r>
                <w:t xml:space="preserve"> </w:t>
              </w:r>
              <w:proofErr w:type="spellStart"/>
              <w:r>
                <w:t>töötaja</w:t>
              </w:r>
              <w:proofErr w:type="spellEnd"/>
              <w:r>
                <w:t xml:space="preserve">, </w:t>
              </w:r>
            </w:ins>
            <w:ins w:id="404" w:author="Aivi Kuivonen" w:date="2025-08-07T13:46:00Z" w16du:dateUtc="2025-08-07T10:46:00Z">
              <w:r w:rsidR="00442B4F">
                <w:t>19</w:t>
              </w:r>
            </w:ins>
            <w:ins w:id="405" w:author="Aivi Kuivonen" w:date="2025-07-07T15:11:00Z">
              <w:r>
                <w:t xml:space="preserve"> </w:t>
              </w:r>
              <w:proofErr w:type="spellStart"/>
              <w:r>
                <w:t>kohalikku</w:t>
              </w:r>
              <w:proofErr w:type="spellEnd"/>
              <w:r>
                <w:t xml:space="preserve"> </w:t>
              </w:r>
              <w:proofErr w:type="spellStart"/>
              <w:r>
                <w:t>tehnilist</w:t>
              </w:r>
              <w:proofErr w:type="spellEnd"/>
              <w:r>
                <w:t xml:space="preserve"> </w:t>
              </w:r>
              <w:proofErr w:type="spellStart"/>
              <w:r>
                <w:t>töötajat</w:t>
              </w:r>
            </w:ins>
            <w:proofErr w:type="spellEnd"/>
            <w:ins w:id="406" w:author="Aivi Kuivonen" w:date="2025-08-07T13:46:00Z" w16du:dateUtc="2025-08-07T10:46:00Z">
              <w:r w:rsidR="00442B4F">
                <w:t xml:space="preserve">), </w:t>
              </w:r>
              <w:proofErr w:type="spellStart"/>
              <w:r w:rsidR="00442B4F">
                <w:t>lisaks</w:t>
              </w:r>
            </w:ins>
            <w:proofErr w:type="spellEnd"/>
            <w:ins w:id="407" w:author="Aivi Kuivonen" w:date="2025-07-07T15:11:00Z">
              <w:r>
                <w:t xml:space="preserve"> </w:t>
              </w:r>
              <w:proofErr w:type="spellStart"/>
              <w:r>
                <w:t>viis</w:t>
              </w:r>
              <w:proofErr w:type="spellEnd"/>
              <w:r>
                <w:t xml:space="preserve"> </w:t>
              </w:r>
            </w:ins>
            <w:proofErr w:type="spellStart"/>
            <w:ins w:id="408" w:author="Aivi Kuivonen" w:date="2025-07-07T15:12:00Z">
              <w:r>
                <w:t>välisministeeriumi</w:t>
              </w:r>
              <w:proofErr w:type="spellEnd"/>
              <w:r>
                <w:t xml:space="preserve"> </w:t>
              </w:r>
              <w:proofErr w:type="spellStart"/>
              <w:r>
                <w:t>konsulaarosakonna</w:t>
              </w:r>
              <w:proofErr w:type="spellEnd"/>
              <w:r>
                <w:t xml:space="preserve"> </w:t>
              </w:r>
            </w:ins>
            <w:proofErr w:type="spellStart"/>
            <w:ins w:id="409" w:author="Aivi Kuivonen" w:date="2025-07-07T15:11:00Z">
              <w:r>
                <w:t>t</w:t>
              </w:r>
            </w:ins>
            <w:ins w:id="410" w:author="Aivi Kuivonen" w:date="2025-07-07T15:12:00Z">
              <w:r>
                <w:t>öötajat</w:t>
              </w:r>
              <w:proofErr w:type="spellEnd"/>
              <w:r>
                <w:t xml:space="preserve">). </w:t>
              </w:r>
            </w:ins>
            <w:ins w:id="411" w:author="Aivi Kuivonen" w:date="2025-07-07T15:13:00Z">
              <w:r>
                <w:t xml:space="preserve">2024. </w:t>
              </w:r>
              <w:proofErr w:type="spellStart"/>
              <w:r>
                <w:t>aastal</w:t>
              </w:r>
              <w:proofErr w:type="spellEnd"/>
              <w:r>
                <w:t xml:space="preserve"> </w:t>
              </w:r>
              <w:proofErr w:type="spellStart"/>
              <w:r>
                <w:t>menetleti</w:t>
              </w:r>
              <w:proofErr w:type="spellEnd"/>
              <w:r>
                <w:t xml:space="preserve"> 12 125 </w:t>
              </w:r>
              <w:proofErr w:type="spellStart"/>
              <w:r>
                <w:t>S</w:t>
              </w:r>
            </w:ins>
            <w:ins w:id="412" w:author="Aivi Kuivonen" w:date="2025-07-07T15:14:00Z">
              <w:r>
                <w:t>c</w:t>
              </w:r>
            </w:ins>
            <w:ins w:id="413" w:author="Aivi Kuivonen" w:date="2025-07-07T15:13:00Z">
              <w:r>
                <w:t>hengeni</w:t>
              </w:r>
              <w:proofErr w:type="spellEnd"/>
              <w:r>
                <w:t xml:space="preserve"> </w:t>
              </w:r>
              <w:proofErr w:type="spellStart"/>
              <w:r>
                <w:t>vi</w:t>
              </w:r>
            </w:ins>
            <w:ins w:id="414" w:author="Aivi Kuivonen" w:date="2025-07-07T15:14:00Z">
              <w:r>
                <w:t>i</w:t>
              </w:r>
            </w:ins>
            <w:ins w:id="415" w:author="Aivi Kuivonen" w:date="2025-07-07T15:13:00Z">
              <w:r>
                <w:t>sataotlust</w:t>
              </w:r>
            </w:ins>
            <w:proofErr w:type="spellEnd"/>
            <w:ins w:id="416" w:author="Aivi Kuivonen" w:date="2025-07-07T15:14:00Z">
              <w:r>
                <w:t xml:space="preserve">, </w:t>
              </w:r>
              <w:proofErr w:type="spellStart"/>
              <w:r>
                <w:t>millest</w:t>
              </w:r>
            </w:ins>
            <w:proofErr w:type="spellEnd"/>
            <w:ins w:id="417" w:author="Aivi Kuivonen" w:date="2025-07-07T15:13:00Z">
              <w:r>
                <w:t xml:space="preserve"> 8 811 </w:t>
              </w:r>
              <w:proofErr w:type="spellStart"/>
              <w:r>
                <w:t>väljastati</w:t>
              </w:r>
              <w:proofErr w:type="spellEnd"/>
              <w:r>
                <w:t xml:space="preserve"> </w:t>
              </w:r>
              <w:proofErr w:type="spellStart"/>
              <w:r>
                <w:t>Eesti</w:t>
              </w:r>
              <w:proofErr w:type="spellEnd"/>
              <w:r>
                <w:t xml:space="preserve"> </w:t>
              </w:r>
              <w:proofErr w:type="spellStart"/>
              <w:r>
                <w:t>väl</w:t>
              </w:r>
            </w:ins>
            <w:ins w:id="418" w:author="Aivi Kuivonen" w:date="2025-07-07T15:14:00Z">
              <w:r>
                <w:t>isesindustes</w:t>
              </w:r>
              <w:proofErr w:type="spellEnd"/>
              <w:r>
                <w:t>.</w:t>
              </w:r>
            </w:ins>
            <w:ins w:id="419" w:author="Aivi Kuivonen" w:date="2025-07-07T15:13:00Z">
              <w:r>
                <w:t xml:space="preserve"> </w:t>
              </w:r>
            </w:ins>
            <w:r w:rsidR="00A02694">
              <w:t xml:space="preserve">2020. </w:t>
            </w:r>
            <w:r>
              <w:t>A</w:t>
            </w:r>
            <w:r w:rsidR="00A02694">
              <w:t>asta</w:t>
            </w:r>
            <w:ins w:id="420" w:author="Aivi Kuivonen" w:date="2025-07-07T15:16:00Z">
              <w:r>
                <w:t xml:space="preserve"> </w:t>
              </w:r>
              <w:proofErr w:type="spellStart"/>
              <w:r>
                <w:t>vastavad</w:t>
              </w:r>
              <w:proofErr w:type="spellEnd"/>
              <w:r>
                <w:t xml:space="preserve"> </w:t>
              </w:r>
            </w:ins>
            <w:proofErr w:type="spellStart"/>
            <w:ins w:id="421" w:author="Aivi Kuivonen" w:date="2025-07-07T15:17:00Z">
              <w:r>
                <w:t>arvud</w:t>
              </w:r>
            </w:ins>
            <w:proofErr w:type="spellEnd"/>
            <w:ins w:id="422" w:author="Aivi Kuivonen" w:date="2025-07-07T15:16:00Z">
              <w:r>
                <w:t xml:space="preserve"> </w:t>
              </w:r>
              <w:proofErr w:type="spellStart"/>
              <w:r>
                <w:t>olid</w:t>
              </w:r>
            </w:ins>
            <w:proofErr w:type="spellEnd"/>
            <w:del w:id="423" w:author="Aivi Kuivonen" w:date="2025-07-07T15:16:00Z">
              <w:r w:rsidR="00A02694" w:rsidDel="007C7DD6">
                <w:delText>l menetleti</w:delText>
              </w:r>
            </w:del>
            <w:r w:rsidR="00A02694">
              <w:t xml:space="preserve"> 25 555 </w:t>
            </w:r>
            <w:ins w:id="424" w:author="Aivi Kuivonen" w:date="2025-07-07T15:16:00Z">
              <w:r>
                <w:t>ja</w:t>
              </w:r>
            </w:ins>
            <w:del w:id="425" w:author="Aivi Kuivonen" w:date="2025-07-07T15:16:00Z">
              <w:r w:rsidR="00A02694" w:rsidDel="007C7DD6">
                <w:delText>Schengeni viisataotlust, millest</w:delText>
              </w:r>
            </w:del>
            <w:r w:rsidR="00A02694">
              <w:t xml:space="preserve"> 24 970 </w:t>
            </w:r>
            <w:proofErr w:type="spellStart"/>
            <w:ins w:id="426" w:author="Aivi Kuivonen" w:date="2025-07-07T15:16:00Z">
              <w:r>
                <w:t>ning</w:t>
              </w:r>
            </w:ins>
            <w:proofErr w:type="spellEnd"/>
            <w:del w:id="427" w:author="Aivi Kuivonen" w:date="2025-07-07T15:16:00Z">
              <w:r w:rsidR="00A02694" w:rsidDel="007C7DD6">
                <w:delText>väljastati Eesti välisesindustes.</w:delText>
              </w:r>
            </w:del>
            <w:r w:rsidR="00A02694">
              <w:t xml:space="preserve"> 2019. </w:t>
            </w:r>
            <w:proofErr w:type="spellStart"/>
            <w:r w:rsidR="00A02694">
              <w:t>aastal</w:t>
            </w:r>
            <w:proofErr w:type="spellEnd"/>
            <w:del w:id="428" w:author="Aivi Kuivonen" w:date="2025-07-07T15:17:00Z">
              <w:r w:rsidR="00A02694" w:rsidDel="007C7DD6">
                <w:delText xml:space="preserve"> oli</w:delText>
              </w:r>
              <w:r w:rsidR="00984538" w:rsidDel="007C7DD6">
                <w:delText>d arvud</w:delText>
              </w:r>
              <w:r w:rsidR="00A02694" w:rsidDel="007C7DD6">
                <w:delText xml:space="preserve"> vastav</w:delText>
              </w:r>
              <w:r w:rsidR="00984538" w:rsidDel="007C7DD6">
                <w:delText>alt</w:delText>
              </w:r>
            </w:del>
            <w:r w:rsidR="00A02694">
              <w:t xml:space="preserve"> 145 711 ja 143 582. </w:t>
            </w:r>
            <w:proofErr w:type="spellStart"/>
            <w:r w:rsidR="00A02694">
              <w:t>Vähenemine</w:t>
            </w:r>
            <w:proofErr w:type="spellEnd"/>
            <w:r w:rsidR="00A02694">
              <w:t xml:space="preserve"> </w:t>
            </w:r>
            <w:proofErr w:type="spellStart"/>
            <w:r w:rsidR="00A02694">
              <w:t>tulenes</w:t>
            </w:r>
            <w:proofErr w:type="spellEnd"/>
            <w:r w:rsidR="00A02694">
              <w:t xml:space="preserve"> COVID-19 </w:t>
            </w:r>
            <w:proofErr w:type="spellStart"/>
            <w:r w:rsidR="00A02694">
              <w:t>pandeemiast</w:t>
            </w:r>
            <w:proofErr w:type="spellEnd"/>
            <w:ins w:id="429" w:author="Aivi Kuivonen" w:date="2025-07-07T15:17:00Z">
              <w:r>
                <w:t xml:space="preserve"> ja Vene </w:t>
              </w:r>
              <w:proofErr w:type="spellStart"/>
              <w:r>
                <w:t>Föderatsiooni</w:t>
              </w:r>
              <w:proofErr w:type="spellEnd"/>
              <w:r>
                <w:t xml:space="preserve"> </w:t>
              </w:r>
              <w:proofErr w:type="spellStart"/>
              <w:r>
                <w:t>täiemahulisest</w:t>
              </w:r>
              <w:proofErr w:type="spellEnd"/>
              <w:r w:rsidR="00430C25">
                <w:t xml:space="preserve"> </w:t>
              </w:r>
              <w:proofErr w:type="spellStart"/>
              <w:r w:rsidR="00430C25">
                <w:t>sissetu</w:t>
              </w:r>
            </w:ins>
            <w:ins w:id="430" w:author="Aivi Kuivonen" w:date="2025-07-07T15:18:00Z">
              <w:r w:rsidR="00430C25">
                <w:t>ngist</w:t>
              </w:r>
              <w:proofErr w:type="spellEnd"/>
              <w:r w:rsidR="00430C25">
                <w:t xml:space="preserve"> </w:t>
              </w:r>
              <w:proofErr w:type="spellStart"/>
              <w:r w:rsidR="00430C25">
                <w:t>Ukrainasse</w:t>
              </w:r>
              <w:proofErr w:type="spellEnd"/>
              <w:r w:rsidR="00430C25">
                <w:t xml:space="preserve"> </w:t>
              </w:r>
              <w:proofErr w:type="spellStart"/>
              <w:r w:rsidR="00430C25">
                <w:t>ning</w:t>
              </w:r>
              <w:proofErr w:type="spellEnd"/>
              <w:r w:rsidR="00430C25">
                <w:t xml:space="preserve"> </w:t>
              </w:r>
              <w:proofErr w:type="spellStart"/>
              <w:r w:rsidR="00430C25">
                <w:t>nendega</w:t>
              </w:r>
              <w:proofErr w:type="spellEnd"/>
              <w:r w:rsidR="00430C25">
                <w:t xml:space="preserve"> </w:t>
              </w:r>
              <w:proofErr w:type="spellStart"/>
              <w:r w:rsidR="00430C25">
                <w:t>seotud</w:t>
              </w:r>
              <w:proofErr w:type="spellEnd"/>
              <w:r w:rsidR="00430C25">
                <w:t xml:space="preserve"> </w:t>
              </w:r>
              <w:proofErr w:type="spellStart"/>
              <w:r w:rsidR="00430C25">
                <w:t>piirangutest</w:t>
              </w:r>
            </w:ins>
            <w:proofErr w:type="spellEnd"/>
            <w:r w:rsidR="00A02694">
              <w:t xml:space="preserve">. Kui </w:t>
            </w:r>
            <w:proofErr w:type="spellStart"/>
            <w:r w:rsidR="00A02694">
              <w:t>keskkond</w:t>
            </w:r>
            <w:proofErr w:type="spellEnd"/>
            <w:r w:rsidR="00A02694">
              <w:t xml:space="preserve"> </w:t>
            </w:r>
            <w:proofErr w:type="spellStart"/>
            <w:r w:rsidR="00A02694">
              <w:t>muutub</w:t>
            </w:r>
            <w:proofErr w:type="spellEnd"/>
            <w:r w:rsidR="00A02694">
              <w:t xml:space="preserve"> </w:t>
            </w:r>
            <w:proofErr w:type="spellStart"/>
            <w:r w:rsidR="00A02694">
              <w:t>paremaks</w:t>
            </w:r>
            <w:proofErr w:type="spellEnd"/>
            <w:r w:rsidR="00A02694">
              <w:t xml:space="preserve"> ja on </w:t>
            </w:r>
            <w:proofErr w:type="spellStart"/>
            <w:r w:rsidR="00A02694">
              <w:t>jälle</w:t>
            </w:r>
            <w:proofErr w:type="spellEnd"/>
            <w:r w:rsidR="00A02694">
              <w:t xml:space="preserve"> </w:t>
            </w:r>
            <w:proofErr w:type="spellStart"/>
            <w:r w:rsidR="00A02694">
              <w:t>võimalik</w:t>
            </w:r>
            <w:proofErr w:type="spellEnd"/>
            <w:r w:rsidR="00984538">
              <w:t xml:space="preserve"> </w:t>
            </w:r>
            <w:proofErr w:type="spellStart"/>
            <w:r w:rsidR="00984538">
              <w:t>piiranguteta</w:t>
            </w:r>
            <w:proofErr w:type="spellEnd"/>
            <w:r w:rsidR="00984538">
              <w:t xml:space="preserve"> </w:t>
            </w:r>
            <w:proofErr w:type="spellStart"/>
            <w:r w:rsidR="00984538">
              <w:t>reisida</w:t>
            </w:r>
            <w:proofErr w:type="spellEnd"/>
            <w:r w:rsidR="00A02694">
              <w:t xml:space="preserve">, on </w:t>
            </w:r>
            <w:proofErr w:type="spellStart"/>
            <w:r w:rsidR="00A02694">
              <w:t>suur</w:t>
            </w:r>
            <w:proofErr w:type="spellEnd"/>
            <w:r w:rsidR="00A02694">
              <w:t xml:space="preserve"> </w:t>
            </w:r>
            <w:proofErr w:type="spellStart"/>
            <w:r w:rsidR="00A02694">
              <w:t>võimalus</w:t>
            </w:r>
            <w:proofErr w:type="spellEnd"/>
            <w:r w:rsidR="00A02694">
              <w:t xml:space="preserve">, et </w:t>
            </w:r>
            <w:proofErr w:type="spellStart"/>
            <w:r w:rsidR="00A02694">
              <w:t>arv</w:t>
            </w:r>
            <w:r w:rsidR="00984538">
              <w:t>ud</w:t>
            </w:r>
            <w:proofErr w:type="spellEnd"/>
            <w:r w:rsidR="00A02694">
              <w:t xml:space="preserve"> </w:t>
            </w:r>
            <w:proofErr w:type="spellStart"/>
            <w:r w:rsidR="00A02694">
              <w:t>kasva</w:t>
            </w:r>
            <w:r w:rsidR="00984538">
              <w:t>vad</w:t>
            </w:r>
            <w:proofErr w:type="spellEnd"/>
            <w:r w:rsidR="00A02694">
              <w:t>.</w:t>
            </w:r>
          </w:p>
          <w:p w14:paraId="51AB617C" w14:textId="25928316" w:rsidR="00A02694" w:rsidRDefault="00A02694" w:rsidP="00C30D65">
            <w:proofErr w:type="spellStart"/>
            <w:r>
              <w:t>Viisa</w:t>
            </w:r>
            <w:r w:rsidR="00984538">
              <w:t>sid</w:t>
            </w:r>
            <w:proofErr w:type="spellEnd"/>
            <w:r>
              <w:t xml:space="preserve"> </w:t>
            </w:r>
            <w:proofErr w:type="spellStart"/>
            <w:r>
              <w:t>menetle</w:t>
            </w:r>
            <w:r w:rsidR="00984538">
              <w:t>vaid</w:t>
            </w:r>
            <w:proofErr w:type="spellEnd"/>
            <w:r>
              <w:t xml:space="preserve"> </w:t>
            </w:r>
            <w:proofErr w:type="spellStart"/>
            <w:r>
              <w:t>ametnikke</w:t>
            </w:r>
            <w:proofErr w:type="spellEnd"/>
            <w:r>
              <w:t xml:space="preserve"> </w:t>
            </w:r>
            <w:proofErr w:type="spellStart"/>
            <w:r>
              <w:t>koolitatakse</w:t>
            </w:r>
            <w:proofErr w:type="spellEnd"/>
            <w:r>
              <w:t xml:space="preserve"> </w:t>
            </w:r>
            <w:proofErr w:type="spellStart"/>
            <w:r>
              <w:t>korrapäraselt</w:t>
            </w:r>
            <w:proofErr w:type="spellEnd"/>
            <w:r>
              <w:t xml:space="preserve">, et </w:t>
            </w:r>
            <w:proofErr w:type="spellStart"/>
            <w:r w:rsidR="00A34225">
              <w:t>tagada</w:t>
            </w:r>
            <w:proofErr w:type="spellEnd"/>
            <w:r w:rsidR="00A34225">
              <w:t xml:space="preserve">, et </w:t>
            </w:r>
            <w:proofErr w:type="spellStart"/>
            <w:r>
              <w:t>viisaeeskirja</w:t>
            </w:r>
            <w:proofErr w:type="spellEnd"/>
            <w:r w:rsidR="00CA2BBB">
              <w:t xml:space="preserve"> ja</w:t>
            </w:r>
            <w:r>
              <w:t xml:space="preserve"> VISi </w:t>
            </w:r>
            <w:proofErr w:type="spellStart"/>
            <w:r>
              <w:t>määruse</w:t>
            </w:r>
            <w:proofErr w:type="spellEnd"/>
            <w:r w:rsidR="00CA2BBB">
              <w:t xml:space="preserve"> </w:t>
            </w:r>
            <w:proofErr w:type="spellStart"/>
            <w:r w:rsidR="00CA2BBB">
              <w:t>rakendamisele</w:t>
            </w:r>
            <w:proofErr w:type="spellEnd"/>
            <w:r w:rsidR="00CD7DA4">
              <w:t xml:space="preserve"> </w:t>
            </w:r>
            <w:proofErr w:type="spellStart"/>
            <w:r w:rsidR="00CD7DA4">
              <w:t>lähenetakse</w:t>
            </w:r>
            <w:proofErr w:type="spellEnd"/>
            <w:r w:rsidR="00CD7DA4">
              <w:t xml:space="preserve"> </w:t>
            </w:r>
            <w:proofErr w:type="spellStart"/>
            <w:r w:rsidR="00CD7DA4">
              <w:t>ühetaoliselt</w:t>
            </w:r>
            <w:proofErr w:type="spellEnd"/>
            <w:r w:rsidR="00CA2BBB">
              <w:t>,</w:t>
            </w:r>
            <w:r>
              <w:t xml:space="preserve"> </w:t>
            </w:r>
            <w:proofErr w:type="spellStart"/>
            <w:r w:rsidR="00CA2BBB">
              <w:t>tuvastada</w:t>
            </w:r>
            <w:proofErr w:type="spellEnd"/>
            <w:r w:rsidR="00CA2BBB">
              <w:t xml:space="preserve"> </w:t>
            </w:r>
            <w:proofErr w:type="spellStart"/>
            <w:r>
              <w:t>võltsitud</w:t>
            </w:r>
            <w:proofErr w:type="spellEnd"/>
            <w:r>
              <w:t xml:space="preserve"> </w:t>
            </w:r>
            <w:proofErr w:type="spellStart"/>
            <w:r>
              <w:t>dokument</w:t>
            </w:r>
            <w:r w:rsidR="00CA2BBB">
              <w:t>e</w:t>
            </w:r>
            <w:proofErr w:type="spellEnd"/>
            <w:r w:rsidR="00CA2BBB">
              <w:t xml:space="preserve"> </w:t>
            </w:r>
            <w:proofErr w:type="spellStart"/>
            <w:r w:rsidR="00CA2BBB">
              <w:t>jne</w:t>
            </w:r>
            <w:proofErr w:type="spellEnd"/>
            <w:r>
              <w:t>.</w:t>
            </w:r>
            <w:r w:rsidR="00042198">
              <w:t xml:space="preserve"> </w:t>
            </w:r>
            <w:proofErr w:type="spellStart"/>
            <w:r w:rsidR="00042198">
              <w:t>K</w:t>
            </w:r>
            <w:r w:rsidR="00042198" w:rsidRPr="00042198">
              <w:t>oolitustel</w:t>
            </w:r>
            <w:proofErr w:type="spellEnd"/>
            <w:r w:rsidR="00042198" w:rsidRPr="00042198">
              <w:t xml:space="preserve"> </w:t>
            </w:r>
            <w:proofErr w:type="spellStart"/>
            <w:r w:rsidR="00042198" w:rsidRPr="00042198">
              <w:t>käsitletakse</w:t>
            </w:r>
            <w:proofErr w:type="spellEnd"/>
            <w:r w:rsidR="00042198" w:rsidRPr="00042198">
              <w:t xml:space="preserve"> ka </w:t>
            </w:r>
            <w:proofErr w:type="spellStart"/>
            <w:r w:rsidR="00042198" w:rsidRPr="00042198">
              <w:t>soolise</w:t>
            </w:r>
            <w:proofErr w:type="spellEnd"/>
            <w:r w:rsidR="00042198" w:rsidRPr="00042198">
              <w:t xml:space="preserve"> </w:t>
            </w:r>
            <w:proofErr w:type="spellStart"/>
            <w:r w:rsidR="00042198" w:rsidRPr="00042198">
              <w:t>võrdõiguslikkuse</w:t>
            </w:r>
            <w:proofErr w:type="spellEnd"/>
            <w:r w:rsidR="00042198" w:rsidRPr="00042198">
              <w:t xml:space="preserve"> ja </w:t>
            </w:r>
            <w:proofErr w:type="spellStart"/>
            <w:r w:rsidR="00042198" w:rsidRPr="00042198">
              <w:t>võrdse</w:t>
            </w:r>
            <w:proofErr w:type="spellEnd"/>
            <w:r w:rsidR="00042198" w:rsidRPr="00042198">
              <w:t xml:space="preserve"> </w:t>
            </w:r>
            <w:proofErr w:type="spellStart"/>
            <w:r w:rsidR="00042198" w:rsidRPr="00042198">
              <w:t>kohtlemise</w:t>
            </w:r>
            <w:proofErr w:type="spellEnd"/>
            <w:r w:rsidR="00042198" w:rsidRPr="00042198">
              <w:t xml:space="preserve"> </w:t>
            </w:r>
            <w:proofErr w:type="spellStart"/>
            <w:r w:rsidR="00042198" w:rsidRPr="00042198">
              <w:t>põhimõtteid</w:t>
            </w:r>
            <w:proofErr w:type="spellEnd"/>
            <w:r w:rsidR="00042198">
              <w:t xml:space="preserve">. </w:t>
            </w:r>
            <w:r>
              <w:t xml:space="preserve">Koolitusi ja </w:t>
            </w:r>
            <w:proofErr w:type="spellStart"/>
            <w:r w:rsidR="00CA2BBB">
              <w:t>töö</w:t>
            </w:r>
            <w:r>
              <w:t>praktika</w:t>
            </w:r>
            <w:r w:rsidR="00984538">
              <w:t>t</w:t>
            </w:r>
            <w:proofErr w:type="spellEnd"/>
            <w:r w:rsidR="00CA2BBB">
              <w:t xml:space="preserve"> on </w:t>
            </w:r>
            <w:proofErr w:type="spellStart"/>
            <w:r w:rsidR="00CA2BBB">
              <w:t>seni</w:t>
            </w:r>
            <w:proofErr w:type="spellEnd"/>
            <w:r>
              <w:t xml:space="preserve"> </w:t>
            </w:r>
            <w:proofErr w:type="spellStart"/>
            <w:r>
              <w:t>rahasta</w:t>
            </w:r>
            <w:r w:rsidR="00CA2BBB">
              <w:t>tud</w:t>
            </w:r>
            <w:proofErr w:type="spellEnd"/>
            <w:r>
              <w:t xml:space="preserve"> </w:t>
            </w:r>
            <w:proofErr w:type="spellStart"/>
            <w:r>
              <w:t>osaliselt</w:t>
            </w:r>
            <w:proofErr w:type="spellEnd"/>
            <w:r>
              <w:t xml:space="preserve"> </w:t>
            </w:r>
            <w:proofErr w:type="spellStart"/>
            <w:r>
              <w:t>ISFB</w:t>
            </w:r>
            <w:r w:rsidR="00CA2BBB">
              <w:t>st</w:t>
            </w:r>
            <w:proofErr w:type="spellEnd"/>
            <w:r>
              <w:t xml:space="preserve"> </w:t>
            </w:r>
            <w:proofErr w:type="spellStart"/>
            <w:r>
              <w:t>ning</w:t>
            </w:r>
            <w:proofErr w:type="spellEnd"/>
            <w:r>
              <w:t xml:space="preserve"> </w:t>
            </w:r>
            <w:proofErr w:type="spellStart"/>
            <w:r>
              <w:t>seda</w:t>
            </w:r>
            <w:proofErr w:type="spellEnd"/>
            <w:r>
              <w:t xml:space="preserve"> </w:t>
            </w:r>
            <w:proofErr w:type="spellStart"/>
            <w:r>
              <w:t>jätkatakse</w:t>
            </w:r>
            <w:proofErr w:type="spellEnd"/>
            <w:r>
              <w:t xml:space="preserve"> BMVI </w:t>
            </w:r>
            <w:proofErr w:type="spellStart"/>
            <w:r>
              <w:t>raames</w:t>
            </w:r>
            <w:proofErr w:type="spellEnd"/>
            <w:r>
              <w:t>.</w:t>
            </w:r>
          </w:p>
          <w:p w14:paraId="36C7A4B2" w14:textId="00BBBBB6" w:rsidR="00A02694" w:rsidRDefault="00A02694" w:rsidP="00C30D65">
            <w:r>
              <w:t xml:space="preserve">Lisaks </w:t>
            </w:r>
            <w:proofErr w:type="spellStart"/>
            <w:r>
              <w:t>koolitusele</w:t>
            </w:r>
            <w:proofErr w:type="spellEnd"/>
            <w:r>
              <w:t xml:space="preserve"> </w:t>
            </w:r>
            <w:proofErr w:type="spellStart"/>
            <w:r>
              <w:t>tuleks</w:t>
            </w:r>
            <w:proofErr w:type="spellEnd"/>
            <w:r>
              <w:t xml:space="preserve"> </w:t>
            </w:r>
            <w:proofErr w:type="spellStart"/>
            <w:r>
              <w:t>luua</w:t>
            </w:r>
            <w:proofErr w:type="spellEnd"/>
            <w:r>
              <w:t xml:space="preserve"> ja </w:t>
            </w:r>
            <w:proofErr w:type="spellStart"/>
            <w:r>
              <w:t>kasutada</w:t>
            </w:r>
            <w:proofErr w:type="spellEnd"/>
            <w:r>
              <w:t xml:space="preserve"> </w:t>
            </w:r>
            <w:proofErr w:type="spellStart"/>
            <w:r>
              <w:t>uusi</w:t>
            </w:r>
            <w:proofErr w:type="spellEnd"/>
            <w:r>
              <w:t xml:space="preserve"> </w:t>
            </w:r>
            <w:proofErr w:type="spellStart"/>
            <w:r>
              <w:t>tehnoloogilisi</w:t>
            </w:r>
            <w:proofErr w:type="spellEnd"/>
            <w:r>
              <w:t xml:space="preserve"> </w:t>
            </w:r>
            <w:proofErr w:type="spellStart"/>
            <w:r>
              <w:t>lahendusi</w:t>
            </w:r>
            <w:proofErr w:type="spellEnd"/>
            <w:r>
              <w:t>.</w:t>
            </w:r>
          </w:p>
          <w:p w14:paraId="2406018E" w14:textId="704D7BC0" w:rsidR="00A02694" w:rsidRDefault="00CA2BBB" w:rsidP="00C30D65">
            <w:proofErr w:type="spellStart"/>
            <w:r>
              <w:t>Eesti</w:t>
            </w:r>
            <w:proofErr w:type="spellEnd"/>
            <w:r>
              <w:t xml:space="preserve"> </w:t>
            </w:r>
            <w:proofErr w:type="spellStart"/>
            <w:r>
              <w:t>ettepaneku</w:t>
            </w:r>
            <w:proofErr w:type="spellEnd"/>
            <w:r>
              <w:t xml:space="preserve"> </w:t>
            </w:r>
            <w:proofErr w:type="spellStart"/>
            <w:r>
              <w:t>alusel</w:t>
            </w:r>
            <w:proofErr w:type="spellEnd"/>
            <w:r>
              <w:t xml:space="preserve"> </w:t>
            </w:r>
            <w:proofErr w:type="spellStart"/>
            <w:r>
              <w:t>algatas</w:t>
            </w:r>
            <w:proofErr w:type="spellEnd"/>
            <w:r>
              <w:t xml:space="preserve"> </w:t>
            </w:r>
            <w:proofErr w:type="spellStart"/>
            <w:r w:rsidR="00A02694">
              <w:t>Euroopa</w:t>
            </w:r>
            <w:proofErr w:type="spellEnd"/>
            <w:r w:rsidR="00A02694">
              <w:t xml:space="preserve"> </w:t>
            </w:r>
            <w:proofErr w:type="spellStart"/>
            <w:r w:rsidR="00A02694">
              <w:t>Komisjon</w:t>
            </w:r>
            <w:proofErr w:type="spellEnd"/>
            <w:r w:rsidR="00A02694">
              <w:t xml:space="preserve"> </w:t>
            </w:r>
            <w:proofErr w:type="spellStart"/>
            <w:r w:rsidR="00A02694">
              <w:t>ülemineku</w:t>
            </w:r>
            <w:proofErr w:type="spellEnd"/>
            <w:r w:rsidR="00A02694">
              <w:t xml:space="preserve"> </w:t>
            </w:r>
            <w:proofErr w:type="spellStart"/>
            <w:r w:rsidR="00A02694">
              <w:t>digitaalsele</w:t>
            </w:r>
            <w:proofErr w:type="spellEnd"/>
            <w:r w:rsidR="00A02694">
              <w:t xml:space="preserve"> </w:t>
            </w:r>
            <w:proofErr w:type="spellStart"/>
            <w:r w:rsidR="00A02694">
              <w:t>viisamenetlusele</w:t>
            </w:r>
            <w:proofErr w:type="spellEnd"/>
            <w:r w:rsidR="00A02694">
              <w:t>. 2019.</w:t>
            </w:r>
            <w:r w:rsidR="00F03D17">
              <w:t> </w:t>
            </w:r>
            <w:proofErr w:type="spellStart"/>
            <w:r w:rsidR="00A02694">
              <w:t>aastal</w:t>
            </w:r>
            <w:proofErr w:type="spellEnd"/>
            <w:r w:rsidR="00A02694">
              <w:t xml:space="preserve"> </w:t>
            </w:r>
            <w:proofErr w:type="spellStart"/>
            <w:r w:rsidR="00A02694">
              <w:t>koostati</w:t>
            </w:r>
            <w:proofErr w:type="spellEnd"/>
            <w:r w:rsidR="00A02694">
              <w:t xml:space="preserve"> </w:t>
            </w:r>
            <w:proofErr w:type="spellStart"/>
            <w:r w:rsidR="00A02694">
              <w:t>analüüsiaruanne</w:t>
            </w:r>
            <w:proofErr w:type="spellEnd"/>
            <w:r w:rsidR="00A02694">
              <w:t xml:space="preserve"> ja </w:t>
            </w:r>
            <w:proofErr w:type="spellStart"/>
            <w:r w:rsidR="00A02694">
              <w:t>kutsuti</w:t>
            </w:r>
            <w:proofErr w:type="spellEnd"/>
            <w:r w:rsidR="00A02694">
              <w:t xml:space="preserve"> </w:t>
            </w:r>
            <w:proofErr w:type="spellStart"/>
            <w:r w:rsidR="00A02694">
              <w:t>kokku</w:t>
            </w:r>
            <w:proofErr w:type="spellEnd"/>
            <w:r w:rsidR="00A02694">
              <w:t xml:space="preserve"> </w:t>
            </w:r>
            <w:proofErr w:type="spellStart"/>
            <w:r w:rsidR="00A02694">
              <w:t>digit</w:t>
            </w:r>
            <w:r>
              <w:t>alis</w:t>
            </w:r>
            <w:r w:rsidR="00A02694">
              <w:t>eerimise</w:t>
            </w:r>
            <w:proofErr w:type="spellEnd"/>
            <w:r w:rsidR="00A02694">
              <w:t xml:space="preserve"> </w:t>
            </w:r>
            <w:proofErr w:type="spellStart"/>
            <w:r w:rsidR="00A02694">
              <w:t>töörühm</w:t>
            </w:r>
            <w:proofErr w:type="spellEnd"/>
            <w:r w:rsidR="00A02694">
              <w:t xml:space="preserve">. </w:t>
            </w:r>
            <w:r w:rsidR="00C1452C" w:rsidRPr="00C1452C">
              <w:t xml:space="preserve">Eu-LISA </w:t>
            </w:r>
            <w:proofErr w:type="spellStart"/>
            <w:r w:rsidR="00A750A9">
              <w:t>ning</w:t>
            </w:r>
            <w:proofErr w:type="spellEnd"/>
            <w:r w:rsidR="00C1452C" w:rsidRPr="00C1452C">
              <w:t xml:space="preserve"> </w:t>
            </w:r>
            <w:proofErr w:type="spellStart"/>
            <w:r w:rsidR="00A750A9">
              <w:t>rände</w:t>
            </w:r>
            <w:proofErr w:type="spellEnd"/>
            <w:r w:rsidR="00A750A9">
              <w:t xml:space="preserve"> ja </w:t>
            </w:r>
            <w:proofErr w:type="spellStart"/>
            <w:r w:rsidR="00C1452C" w:rsidRPr="00C1452C">
              <w:t>siseasjade</w:t>
            </w:r>
            <w:proofErr w:type="spellEnd"/>
            <w:r w:rsidR="00C1452C" w:rsidRPr="00C1452C">
              <w:t xml:space="preserve"> </w:t>
            </w:r>
            <w:proofErr w:type="spellStart"/>
            <w:r w:rsidR="00C1452C" w:rsidRPr="00C1452C">
              <w:t>peadirektoraat</w:t>
            </w:r>
            <w:proofErr w:type="spellEnd"/>
            <w:r w:rsidR="00C1452C" w:rsidRPr="00C1452C">
              <w:t xml:space="preserve"> </w:t>
            </w:r>
            <w:proofErr w:type="spellStart"/>
            <w:r w:rsidR="00C1452C" w:rsidRPr="00C1452C">
              <w:t>töötasid</w:t>
            </w:r>
            <w:proofErr w:type="spellEnd"/>
            <w:r w:rsidR="00C1452C" w:rsidRPr="00C1452C">
              <w:t xml:space="preserve"> </w:t>
            </w:r>
            <w:proofErr w:type="spellStart"/>
            <w:r w:rsidR="00C1452C" w:rsidRPr="00C1452C">
              <w:t>projekti</w:t>
            </w:r>
            <w:proofErr w:type="spellEnd"/>
            <w:r w:rsidR="00C1452C" w:rsidRPr="00C1452C">
              <w:t xml:space="preserve"> </w:t>
            </w:r>
            <w:proofErr w:type="spellStart"/>
            <w:r w:rsidR="00C1452C" w:rsidRPr="00C1452C">
              <w:t>raames</w:t>
            </w:r>
            <w:proofErr w:type="spellEnd"/>
            <w:r w:rsidR="00C1452C" w:rsidRPr="00C1452C">
              <w:t xml:space="preserve"> </w:t>
            </w:r>
            <w:proofErr w:type="spellStart"/>
            <w:r w:rsidR="00C1452C" w:rsidRPr="00C1452C">
              <w:t>välja</w:t>
            </w:r>
            <w:proofErr w:type="spellEnd"/>
            <w:r w:rsidR="00C1452C" w:rsidRPr="00C1452C">
              <w:t xml:space="preserve"> ja </w:t>
            </w:r>
            <w:proofErr w:type="spellStart"/>
            <w:r w:rsidR="00C1452C" w:rsidRPr="00C1452C">
              <w:t>katsetasid</w:t>
            </w:r>
            <w:proofErr w:type="spellEnd"/>
            <w:r w:rsidR="00C1452C" w:rsidRPr="00C1452C">
              <w:t xml:space="preserve"> </w:t>
            </w:r>
            <w:proofErr w:type="spellStart"/>
            <w:r w:rsidR="00C1452C" w:rsidRPr="00C1452C">
              <w:t>ELi</w:t>
            </w:r>
            <w:proofErr w:type="spellEnd"/>
            <w:r w:rsidR="00C1452C" w:rsidRPr="00C1452C">
              <w:t xml:space="preserve"> </w:t>
            </w:r>
            <w:proofErr w:type="spellStart"/>
            <w:r w:rsidR="00C1452C" w:rsidRPr="00C1452C">
              <w:t>veebipõhise</w:t>
            </w:r>
            <w:proofErr w:type="spellEnd"/>
            <w:r w:rsidR="00C1452C" w:rsidRPr="00C1452C">
              <w:t xml:space="preserve"> </w:t>
            </w:r>
            <w:proofErr w:type="spellStart"/>
            <w:r w:rsidR="00C1452C" w:rsidRPr="00C1452C">
              <w:t>viisataotlusportaali</w:t>
            </w:r>
            <w:proofErr w:type="spellEnd"/>
            <w:r w:rsidR="00C1452C" w:rsidRPr="00C1452C">
              <w:t xml:space="preserve"> </w:t>
            </w:r>
            <w:proofErr w:type="spellStart"/>
            <w:r w:rsidR="00C1452C" w:rsidRPr="00C1452C">
              <w:t>prototüüpi</w:t>
            </w:r>
            <w:proofErr w:type="spellEnd"/>
            <w:r w:rsidR="00C1452C" w:rsidRPr="00C1452C">
              <w:t xml:space="preserve">. </w:t>
            </w:r>
            <w:proofErr w:type="spellStart"/>
            <w:r w:rsidR="00A750A9">
              <w:t>P</w:t>
            </w:r>
            <w:r w:rsidR="00C1452C" w:rsidRPr="00C1452C">
              <w:t>rototüüp</w:t>
            </w:r>
            <w:proofErr w:type="spellEnd"/>
            <w:r w:rsidR="00C1452C" w:rsidRPr="00C1452C">
              <w:t xml:space="preserve"> </w:t>
            </w:r>
            <w:proofErr w:type="spellStart"/>
            <w:r w:rsidR="00C1452C" w:rsidRPr="00C1452C">
              <w:t>võeti</w:t>
            </w:r>
            <w:proofErr w:type="spellEnd"/>
            <w:r w:rsidR="00C1452C" w:rsidRPr="00C1452C">
              <w:t xml:space="preserve"> </w:t>
            </w:r>
            <w:proofErr w:type="spellStart"/>
            <w:r w:rsidR="00C1452C" w:rsidRPr="00C1452C">
              <w:t>kasutusele</w:t>
            </w:r>
            <w:proofErr w:type="spellEnd"/>
            <w:r w:rsidR="00C1452C" w:rsidRPr="00C1452C">
              <w:t xml:space="preserve"> 2021. </w:t>
            </w:r>
            <w:proofErr w:type="spellStart"/>
            <w:r w:rsidR="00C1452C" w:rsidRPr="00C1452C">
              <w:t>aastal</w:t>
            </w:r>
            <w:proofErr w:type="spellEnd"/>
            <w:r w:rsidR="00C1452C" w:rsidRPr="00C1452C">
              <w:t xml:space="preserve">. EE </w:t>
            </w:r>
            <w:proofErr w:type="spellStart"/>
            <w:r w:rsidR="00C1452C">
              <w:t>liidest</w:t>
            </w:r>
            <w:r w:rsidR="00A750A9">
              <w:t>atakse</w:t>
            </w:r>
            <w:proofErr w:type="spellEnd"/>
            <w:r w:rsidR="00C1452C" w:rsidRPr="00C1452C">
              <w:t xml:space="preserve"> </w:t>
            </w:r>
            <w:proofErr w:type="spellStart"/>
            <w:r w:rsidR="00C1452C" w:rsidRPr="00C1452C">
              <w:t>ELi</w:t>
            </w:r>
            <w:proofErr w:type="spellEnd"/>
            <w:r w:rsidR="00C1452C" w:rsidRPr="00C1452C">
              <w:t xml:space="preserve"> </w:t>
            </w:r>
            <w:proofErr w:type="spellStart"/>
            <w:r w:rsidR="00C1452C" w:rsidRPr="00C1452C">
              <w:t>viis</w:t>
            </w:r>
            <w:r w:rsidR="00A750A9">
              <w:t>a</w:t>
            </w:r>
            <w:r w:rsidR="00C1452C" w:rsidRPr="00C1452C">
              <w:t>taotlusplatvormi</w:t>
            </w:r>
            <w:r w:rsidR="00C1452C">
              <w:t>ga</w:t>
            </w:r>
            <w:proofErr w:type="spellEnd"/>
            <w:r w:rsidR="00C1452C" w:rsidRPr="00C1452C">
              <w:t xml:space="preserve"> </w:t>
            </w:r>
            <w:proofErr w:type="spellStart"/>
            <w:r w:rsidR="00C1452C" w:rsidRPr="00C1452C">
              <w:t>pärast</w:t>
            </w:r>
            <w:proofErr w:type="spellEnd"/>
            <w:r w:rsidR="00C1452C" w:rsidRPr="00C1452C">
              <w:t xml:space="preserve"> </w:t>
            </w:r>
            <w:proofErr w:type="spellStart"/>
            <w:r w:rsidR="00C1452C" w:rsidRPr="00C1452C">
              <w:t>selle</w:t>
            </w:r>
            <w:proofErr w:type="spellEnd"/>
            <w:r w:rsidR="00C1452C" w:rsidRPr="00C1452C">
              <w:t xml:space="preserve"> </w:t>
            </w:r>
            <w:proofErr w:type="spellStart"/>
            <w:r w:rsidR="00C1452C" w:rsidRPr="00C1452C">
              <w:t>valmimist</w:t>
            </w:r>
            <w:proofErr w:type="spellEnd"/>
            <w:r w:rsidR="00C1452C" w:rsidRPr="00C1452C">
              <w:t>.</w:t>
            </w:r>
          </w:p>
          <w:p w14:paraId="1576639B" w14:textId="5614C585" w:rsidR="00A02694" w:rsidRDefault="00A02694" w:rsidP="00C30D65">
            <w:r>
              <w:t xml:space="preserve">• </w:t>
            </w:r>
            <w:proofErr w:type="spellStart"/>
            <w:r w:rsidR="006F52B2" w:rsidRPr="006F52B2">
              <w:rPr>
                <w:b/>
                <w:bCs/>
              </w:rPr>
              <w:t>Liikmesriikide</w:t>
            </w:r>
            <w:proofErr w:type="spellEnd"/>
            <w:r w:rsidR="006F52B2" w:rsidRPr="006F52B2">
              <w:rPr>
                <w:b/>
                <w:bCs/>
              </w:rPr>
              <w:t xml:space="preserve"> </w:t>
            </w:r>
            <w:proofErr w:type="spellStart"/>
            <w:r w:rsidR="006F52B2" w:rsidRPr="006F52B2">
              <w:rPr>
                <w:b/>
                <w:bCs/>
              </w:rPr>
              <w:t>viisataotluste</w:t>
            </w:r>
            <w:proofErr w:type="spellEnd"/>
            <w:r w:rsidR="006F52B2" w:rsidRPr="006F52B2">
              <w:rPr>
                <w:b/>
                <w:bCs/>
              </w:rPr>
              <w:t xml:space="preserve"> </w:t>
            </w:r>
            <w:proofErr w:type="spellStart"/>
            <w:r w:rsidR="006F52B2" w:rsidRPr="006F52B2">
              <w:rPr>
                <w:b/>
                <w:bCs/>
              </w:rPr>
              <w:t>menetlemise</w:t>
            </w:r>
            <w:proofErr w:type="spellEnd"/>
            <w:r w:rsidR="006F52B2" w:rsidRPr="006F52B2">
              <w:rPr>
                <w:b/>
                <w:bCs/>
              </w:rPr>
              <w:t xml:space="preserve"> </w:t>
            </w:r>
            <w:proofErr w:type="spellStart"/>
            <w:r w:rsidR="006F52B2" w:rsidRPr="006F52B2">
              <w:rPr>
                <w:b/>
                <w:bCs/>
              </w:rPr>
              <w:t>alase</w:t>
            </w:r>
            <w:proofErr w:type="spellEnd"/>
            <w:r w:rsidR="006F52B2" w:rsidRPr="006F52B2">
              <w:rPr>
                <w:b/>
                <w:bCs/>
              </w:rPr>
              <w:t xml:space="preserve"> </w:t>
            </w:r>
            <w:proofErr w:type="spellStart"/>
            <w:r w:rsidR="006F52B2" w:rsidRPr="006F52B2">
              <w:rPr>
                <w:b/>
                <w:bCs/>
              </w:rPr>
              <w:t>koostöö</w:t>
            </w:r>
            <w:proofErr w:type="spellEnd"/>
            <w:r w:rsidR="006F52B2" w:rsidRPr="006F52B2">
              <w:rPr>
                <w:b/>
                <w:bCs/>
              </w:rPr>
              <w:t xml:space="preserve"> </w:t>
            </w:r>
            <w:proofErr w:type="spellStart"/>
            <w:r w:rsidR="006F52B2" w:rsidRPr="006F52B2">
              <w:rPr>
                <w:b/>
                <w:bCs/>
              </w:rPr>
              <w:t>eri</w:t>
            </w:r>
            <w:proofErr w:type="spellEnd"/>
            <w:r w:rsidR="006F52B2" w:rsidRPr="006F52B2">
              <w:rPr>
                <w:b/>
                <w:bCs/>
              </w:rPr>
              <w:t xml:space="preserve"> </w:t>
            </w:r>
            <w:proofErr w:type="spellStart"/>
            <w:r w:rsidR="006F52B2" w:rsidRPr="006F52B2">
              <w:rPr>
                <w:b/>
                <w:bCs/>
              </w:rPr>
              <w:t>vormide</w:t>
            </w:r>
            <w:proofErr w:type="spellEnd"/>
            <w:r w:rsidR="006F52B2" w:rsidRPr="006F52B2">
              <w:rPr>
                <w:b/>
                <w:bCs/>
              </w:rPr>
              <w:t xml:space="preserve"> </w:t>
            </w:r>
            <w:proofErr w:type="spellStart"/>
            <w:r w:rsidR="006F52B2" w:rsidRPr="006F52B2">
              <w:rPr>
                <w:b/>
                <w:bCs/>
              </w:rPr>
              <w:t>arendamine</w:t>
            </w:r>
            <w:proofErr w:type="spellEnd"/>
          </w:p>
          <w:p w14:paraId="7A0689CB" w14:textId="7374AC2E" w:rsidR="00A02694" w:rsidRDefault="00A02694" w:rsidP="00C30D65">
            <w:proofErr w:type="spellStart"/>
            <w:r>
              <w:t>Oluline</w:t>
            </w:r>
            <w:proofErr w:type="spellEnd"/>
            <w:r>
              <w:t xml:space="preserve"> on </w:t>
            </w:r>
            <w:proofErr w:type="spellStart"/>
            <w:r w:rsidR="00984538">
              <w:t>vahetada</w:t>
            </w:r>
            <w:proofErr w:type="spellEnd"/>
            <w:r w:rsidR="00984538">
              <w:t xml:space="preserve"> </w:t>
            </w:r>
            <w:proofErr w:type="spellStart"/>
            <w:r>
              <w:t>parima</w:t>
            </w:r>
            <w:r w:rsidR="00984538">
              <w:t>id</w:t>
            </w:r>
            <w:proofErr w:type="spellEnd"/>
            <w:r w:rsidR="00984538">
              <w:t xml:space="preserve"> </w:t>
            </w:r>
            <w:proofErr w:type="spellStart"/>
            <w:r w:rsidR="00984538">
              <w:t>tavasid</w:t>
            </w:r>
            <w:proofErr w:type="spellEnd"/>
            <w:r>
              <w:t xml:space="preserve"> ja </w:t>
            </w:r>
            <w:proofErr w:type="spellStart"/>
            <w:r w:rsidR="00CA2BBB">
              <w:t>teadmis</w:t>
            </w:r>
            <w:r w:rsidR="00A34225">
              <w:t>i</w:t>
            </w:r>
            <w:proofErr w:type="spellEnd"/>
            <w:r>
              <w:t xml:space="preserve">, </w:t>
            </w:r>
            <w:proofErr w:type="spellStart"/>
            <w:r>
              <w:t>sealhulgas</w:t>
            </w:r>
            <w:proofErr w:type="spellEnd"/>
            <w:r>
              <w:t xml:space="preserve"> </w:t>
            </w:r>
            <w:proofErr w:type="spellStart"/>
            <w:r w:rsidR="00984538">
              <w:t>lähetada</w:t>
            </w:r>
            <w:proofErr w:type="spellEnd"/>
            <w:r w:rsidR="00984538">
              <w:t xml:space="preserve"> </w:t>
            </w:r>
            <w:proofErr w:type="spellStart"/>
            <w:r>
              <w:t>ekspert</w:t>
            </w:r>
            <w:r w:rsidR="00984538">
              <w:t>e</w:t>
            </w:r>
            <w:proofErr w:type="spellEnd"/>
            <w:r>
              <w:t xml:space="preserve"> </w:t>
            </w:r>
            <w:proofErr w:type="spellStart"/>
            <w:r>
              <w:t>ning</w:t>
            </w:r>
            <w:proofErr w:type="spellEnd"/>
            <w:r>
              <w:t xml:space="preserve"> </w:t>
            </w:r>
            <w:proofErr w:type="spellStart"/>
            <w:r w:rsidR="00984538">
              <w:t>laiendada</w:t>
            </w:r>
            <w:proofErr w:type="spellEnd"/>
            <w:r w:rsidR="00984538">
              <w:t xml:space="preserve"> </w:t>
            </w:r>
            <w:proofErr w:type="spellStart"/>
            <w:r>
              <w:t>Euroopa</w:t>
            </w:r>
            <w:proofErr w:type="spellEnd"/>
            <w:r>
              <w:t xml:space="preserve"> </w:t>
            </w:r>
            <w:proofErr w:type="spellStart"/>
            <w:r>
              <w:t>võrgustik</w:t>
            </w:r>
            <w:r w:rsidR="00984538">
              <w:t>ke</w:t>
            </w:r>
            <w:proofErr w:type="spellEnd"/>
            <w:r w:rsidR="00984538">
              <w:t>, et</w:t>
            </w:r>
            <w:r>
              <w:t xml:space="preserve"> </w:t>
            </w:r>
            <w:proofErr w:type="spellStart"/>
            <w:r>
              <w:t>liidu</w:t>
            </w:r>
            <w:proofErr w:type="spellEnd"/>
            <w:r>
              <w:t xml:space="preserve"> </w:t>
            </w:r>
            <w:proofErr w:type="spellStart"/>
            <w:r>
              <w:t>poliitika</w:t>
            </w:r>
            <w:r w:rsidR="00984538">
              <w:t>t</w:t>
            </w:r>
            <w:proofErr w:type="spellEnd"/>
            <w:r>
              <w:t xml:space="preserve"> ja </w:t>
            </w:r>
            <w:proofErr w:type="spellStart"/>
            <w:r>
              <w:t>eesmärk</w:t>
            </w:r>
            <w:r w:rsidR="00984538">
              <w:t>e</w:t>
            </w:r>
            <w:proofErr w:type="spellEnd"/>
            <w:r>
              <w:t xml:space="preserve"> </w:t>
            </w:r>
            <w:proofErr w:type="spellStart"/>
            <w:r>
              <w:t>hin</w:t>
            </w:r>
            <w:r w:rsidR="00984538">
              <w:t>nata</w:t>
            </w:r>
            <w:proofErr w:type="spellEnd"/>
            <w:r>
              <w:t xml:space="preserve">, </w:t>
            </w:r>
            <w:proofErr w:type="spellStart"/>
            <w:r>
              <w:t>edenda</w:t>
            </w:r>
            <w:r w:rsidR="00984538">
              <w:t>da</w:t>
            </w:r>
            <w:proofErr w:type="spellEnd"/>
            <w:r>
              <w:t xml:space="preserve">, </w:t>
            </w:r>
            <w:proofErr w:type="spellStart"/>
            <w:r>
              <w:t>toeta</w:t>
            </w:r>
            <w:r w:rsidR="00984538">
              <w:t>da</w:t>
            </w:r>
            <w:proofErr w:type="spellEnd"/>
            <w:r>
              <w:t xml:space="preserve"> ja </w:t>
            </w:r>
            <w:proofErr w:type="spellStart"/>
            <w:r>
              <w:t>edasi</w:t>
            </w:r>
            <w:proofErr w:type="spellEnd"/>
            <w:r w:rsidR="00984538">
              <w:t xml:space="preserve"> </w:t>
            </w:r>
            <w:proofErr w:type="spellStart"/>
            <w:r>
              <w:t>arenda</w:t>
            </w:r>
            <w:r w:rsidR="00984538">
              <w:t>da</w:t>
            </w:r>
            <w:proofErr w:type="spellEnd"/>
            <w:r>
              <w:t>.</w:t>
            </w:r>
          </w:p>
          <w:p w14:paraId="063464F8" w14:textId="2763CE78" w:rsidR="00A02694" w:rsidRDefault="00A02694" w:rsidP="00C30D65">
            <w:r>
              <w:t xml:space="preserve">2021. </w:t>
            </w:r>
            <w:proofErr w:type="spellStart"/>
            <w:r>
              <w:t>aasta</w:t>
            </w:r>
            <w:proofErr w:type="spellEnd"/>
            <w:r>
              <w:t xml:space="preserve"> </w:t>
            </w:r>
            <w:proofErr w:type="spellStart"/>
            <w:r>
              <w:t>alguse</w:t>
            </w:r>
            <w:proofErr w:type="spellEnd"/>
            <w:r w:rsidR="009904EC">
              <w:t xml:space="preserve"> </w:t>
            </w:r>
            <w:proofErr w:type="spellStart"/>
            <w:r w:rsidR="009904EC">
              <w:t>seisuga</w:t>
            </w:r>
            <w:proofErr w:type="spellEnd"/>
            <w:r>
              <w:t xml:space="preserve"> </w:t>
            </w:r>
            <w:proofErr w:type="spellStart"/>
            <w:r w:rsidR="009904EC">
              <w:t>esindab</w:t>
            </w:r>
            <w:proofErr w:type="spellEnd"/>
            <w:r w:rsidR="009904EC">
              <w:t xml:space="preserve"> </w:t>
            </w:r>
            <w:proofErr w:type="spellStart"/>
            <w:r w:rsidR="009904EC">
              <w:t>Eestit</w:t>
            </w:r>
            <w:proofErr w:type="spellEnd"/>
            <w:r w:rsidRPr="00984538">
              <w:t xml:space="preserve"> 18 </w:t>
            </w:r>
            <w:proofErr w:type="spellStart"/>
            <w:r w:rsidRPr="00984538">
              <w:t>Schengeni</w:t>
            </w:r>
            <w:proofErr w:type="spellEnd"/>
            <w:r w:rsidRPr="00984538">
              <w:t xml:space="preserve"> </w:t>
            </w:r>
            <w:proofErr w:type="spellStart"/>
            <w:r w:rsidRPr="00984538">
              <w:t>liikmesriiki</w:t>
            </w:r>
            <w:proofErr w:type="spellEnd"/>
            <w:r w:rsidRPr="00984538">
              <w:t xml:space="preserve"> (</w:t>
            </w:r>
            <w:r w:rsidR="00984538" w:rsidRPr="00984538">
              <w:t xml:space="preserve">Austria, </w:t>
            </w:r>
            <w:proofErr w:type="spellStart"/>
            <w:r w:rsidR="00984538" w:rsidRPr="00984538">
              <w:t>Belgia</w:t>
            </w:r>
            <w:proofErr w:type="spellEnd"/>
            <w:r w:rsidR="00984538" w:rsidRPr="00984538">
              <w:t xml:space="preserve">, </w:t>
            </w:r>
            <w:proofErr w:type="spellStart"/>
            <w:r w:rsidR="00984538" w:rsidRPr="00984538">
              <w:t>Hispaania</w:t>
            </w:r>
            <w:proofErr w:type="spellEnd"/>
            <w:r w:rsidR="00984538" w:rsidRPr="00984538">
              <w:t xml:space="preserve">, </w:t>
            </w:r>
            <w:proofErr w:type="spellStart"/>
            <w:r w:rsidR="00984538" w:rsidRPr="00984538">
              <w:t>Itaalia</w:t>
            </w:r>
            <w:proofErr w:type="spellEnd"/>
            <w:r w:rsidR="00984538" w:rsidRPr="00984538">
              <w:t xml:space="preserve">, </w:t>
            </w:r>
            <w:proofErr w:type="spellStart"/>
            <w:r w:rsidR="00984538" w:rsidRPr="00984538">
              <w:t>Leedu</w:t>
            </w:r>
            <w:proofErr w:type="spellEnd"/>
            <w:r w:rsidR="00984538" w:rsidRPr="00984538">
              <w:t xml:space="preserve">, </w:t>
            </w:r>
            <w:proofErr w:type="spellStart"/>
            <w:r w:rsidR="00984538" w:rsidRPr="00984538">
              <w:t>Läti</w:t>
            </w:r>
            <w:proofErr w:type="spellEnd"/>
            <w:r w:rsidR="00984538" w:rsidRPr="00984538">
              <w:t xml:space="preserve">, </w:t>
            </w:r>
            <w:proofErr w:type="spellStart"/>
            <w:r w:rsidR="00984538" w:rsidRPr="00984538">
              <w:t>Madalmaad</w:t>
            </w:r>
            <w:proofErr w:type="spellEnd"/>
            <w:r w:rsidR="00984538" w:rsidRPr="00984538">
              <w:t xml:space="preserve">, Poola, Portugal, </w:t>
            </w:r>
            <w:proofErr w:type="spellStart"/>
            <w:r w:rsidR="00984538" w:rsidRPr="00984538">
              <w:t>Prantsusmaa</w:t>
            </w:r>
            <w:proofErr w:type="spellEnd"/>
            <w:r w:rsidR="00984538" w:rsidRPr="00984538">
              <w:t xml:space="preserve">, </w:t>
            </w:r>
            <w:proofErr w:type="spellStart"/>
            <w:r w:rsidR="00984538" w:rsidRPr="00984538">
              <w:t>Rootsi</w:t>
            </w:r>
            <w:proofErr w:type="spellEnd"/>
            <w:r w:rsidR="00984538" w:rsidRPr="00984538">
              <w:t xml:space="preserve">, </w:t>
            </w:r>
            <w:proofErr w:type="spellStart"/>
            <w:r w:rsidR="00984538" w:rsidRPr="00984538">
              <w:t>Saksamaa</w:t>
            </w:r>
            <w:proofErr w:type="spellEnd"/>
            <w:r w:rsidR="00984538" w:rsidRPr="00984538">
              <w:t xml:space="preserve">, </w:t>
            </w:r>
            <w:proofErr w:type="spellStart"/>
            <w:r w:rsidR="00984538" w:rsidRPr="00984538">
              <w:t>Sloveenia</w:t>
            </w:r>
            <w:proofErr w:type="spellEnd"/>
            <w:r w:rsidR="00984538" w:rsidRPr="00984538">
              <w:t xml:space="preserve">, </w:t>
            </w:r>
            <w:proofErr w:type="spellStart"/>
            <w:r w:rsidR="00984538" w:rsidRPr="00984538">
              <w:t>Soome</w:t>
            </w:r>
            <w:proofErr w:type="spellEnd"/>
            <w:r w:rsidR="00984538" w:rsidRPr="00984538">
              <w:t xml:space="preserve">, </w:t>
            </w:r>
            <w:proofErr w:type="spellStart"/>
            <w:r w:rsidR="00984538" w:rsidRPr="00984538">
              <w:t>Šveits</w:t>
            </w:r>
            <w:proofErr w:type="spellEnd"/>
            <w:r w:rsidR="00984538" w:rsidRPr="00984538">
              <w:t xml:space="preserve">, Taani, </w:t>
            </w:r>
            <w:proofErr w:type="spellStart"/>
            <w:r w:rsidR="00984538" w:rsidRPr="00984538">
              <w:t>Tšehhi</w:t>
            </w:r>
            <w:proofErr w:type="spellEnd"/>
            <w:r w:rsidR="00984538" w:rsidRPr="00984538">
              <w:t xml:space="preserve">, </w:t>
            </w:r>
            <w:proofErr w:type="spellStart"/>
            <w:r w:rsidR="00984538" w:rsidRPr="00984538">
              <w:t>Ungari</w:t>
            </w:r>
            <w:proofErr w:type="spellEnd"/>
            <w:r w:rsidRPr="00984538">
              <w:t xml:space="preserve">) </w:t>
            </w:r>
            <w:r>
              <w:t>10</w:t>
            </w:r>
            <w:ins w:id="431" w:author="Aivi Kuivonen" w:date="2025-07-07T15:19:00Z">
              <w:r w:rsidR="00036C66">
                <w:t>0</w:t>
              </w:r>
            </w:ins>
            <w:del w:id="432" w:author="Aivi Kuivonen" w:date="2025-07-07T15:19:00Z">
              <w:r w:rsidDel="00036C66">
                <w:delText>5</w:delText>
              </w:r>
            </w:del>
            <w:r>
              <w:t xml:space="preserve"> </w:t>
            </w:r>
            <w:proofErr w:type="spellStart"/>
            <w:r>
              <w:t>riigis</w:t>
            </w:r>
            <w:proofErr w:type="spellEnd"/>
            <w:ins w:id="433" w:author="Aivi Kuivonen" w:date="2025-07-07T15:19:00Z">
              <w:r w:rsidR="00036C66">
                <w:t>.</w:t>
              </w:r>
            </w:ins>
            <w:del w:id="434" w:author="Aivi Kuivonen" w:date="2025-07-07T15:19:00Z">
              <w:r w:rsidDel="00036C66">
                <w:delText xml:space="preserve"> (112 asukohta).</w:delText>
              </w:r>
            </w:del>
          </w:p>
          <w:p w14:paraId="23122CB4" w14:textId="2CD8A83C" w:rsidR="00A02694" w:rsidRDefault="00A02694" w:rsidP="00C30D65">
            <w:r>
              <w:t xml:space="preserve">Alates 2011. </w:t>
            </w:r>
            <w:proofErr w:type="spellStart"/>
            <w:r>
              <w:t>aastast</w:t>
            </w:r>
            <w:proofErr w:type="spellEnd"/>
            <w:r>
              <w:t xml:space="preserve"> on </w:t>
            </w:r>
            <w:proofErr w:type="spellStart"/>
            <w:r>
              <w:t>Eesti</w:t>
            </w:r>
            <w:proofErr w:type="spellEnd"/>
            <w:r>
              <w:t xml:space="preserve"> </w:t>
            </w:r>
            <w:proofErr w:type="spellStart"/>
            <w:r>
              <w:t>sõlminud</w:t>
            </w:r>
            <w:proofErr w:type="spellEnd"/>
            <w:r>
              <w:t xml:space="preserve"> </w:t>
            </w:r>
            <w:proofErr w:type="spellStart"/>
            <w:r>
              <w:t>koostöölepingud</w:t>
            </w:r>
            <w:proofErr w:type="spellEnd"/>
            <w:r>
              <w:t xml:space="preserve"> </w:t>
            </w:r>
            <w:proofErr w:type="spellStart"/>
            <w:r>
              <w:t>välise</w:t>
            </w:r>
            <w:proofErr w:type="spellEnd"/>
            <w:r>
              <w:t xml:space="preserve"> </w:t>
            </w:r>
            <w:proofErr w:type="spellStart"/>
            <w:r>
              <w:t>teenuseosutajaga</w:t>
            </w:r>
            <w:proofErr w:type="spellEnd"/>
            <w:r>
              <w:t xml:space="preserve"> 1</w:t>
            </w:r>
            <w:ins w:id="435" w:author="Aivi Kuivonen" w:date="2025-07-07T15:19:00Z">
              <w:r w:rsidR="00036C66">
                <w:t>9</w:t>
              </w:r>
            </w:ins>
            <w:del w:id="436" w:author="Aivi Kuivonen" w:date="2025-07-07T15:19:00Z">
              <w:r w:rsidDel="00036C66">
                <w:delText>6</w:delText>
              </w:r>
            </w:del>
            <w:r>
              <w:t xml:space="preserve"> </w:t>
            </w:r>
            <w:proofErr w:type="spellStart"/>
            <w:r>
              <w:t>riigis</w:t>
            </w:r>
            <w:proofErr w:type="spellEnd"/>
            <w:r>
              <w:t xml:space="preserve">. </w:t>
            </w:r>
            <w:proofErr w:type="spellStart"/>
            <w:r>
              <w:t>Kehtivate</w:t>
            </w:r>
            <w:proofErr w:type="spellEnd"/>
            <w:r>
              <w:t xml:space="preserve"> </w:t>
            </w:r>
            <w:proofErr w:type="spellStart"/>
            <w:r>
              <w:t>lepingute</w:t>
            </w:r>
            <w:proofErr w:type="spellEnd"/>
            <w:r>
              <w:t xml:space="preserve"> </w:t>
            </w:r>
            <w:proofErr w:type="spellStart"/>
            <w:r>
              <w:t>alusel</w:t>
            </w:r>
            <w:proofErr w:type="spellEnd"/>
            <w:r>
              <w:t xml:space="preserve"> </w:t>
            </w:r>
            <w:proofErr w:type="spellStart"/>
            <w:r>
              <w:t>pakub</w:t>
            </w:r>
            <w:proofErr w:type="spellEnd"/>
            <w:r>
              <w:t xml:space="preserve"> </w:t>
            </w:r>
            <w:ins w:id="437" w:author="Aivi Kuivonen" w:date="2025-07-07T15:19:00Z">
              <w:r w:rsidR="00036C66">
                <w:t>231</w:t>
              </w:r>
            </w:ins>
            <w:del w:id="438" w:author="Aivi Kuivonen" w:date="2025-07-07T15:19:00Z">
              <w:r w:rsidDel="00036C66">
                <w:delText>170</w:delText>
              </w:r>
            </w:del>
            <w:r>
              <w:t xml:space="preserve"> </w:t>
            </w:r>
            <w:proofErr w:type="spellStart"/>
            <w:r>
              <w:t>viisa</w:t>
            </w:r>
            <w:r w:rsidR="009904EC">
              <w:t>keskust</w:t>
            </w:r>
            <w:proofErr w:type="spellEnd"/>
            <w:r w:rsidR="009904EC">
              <w:t xml:space="preserve"> </w:t>
            </w:r>
            <w:proofErr w:type="spellStart"/>
            <w:r>
              <w:t>teenuseid</w:t>
            </w:r>
            <w:proofErr w:type="spellEnd"/>
            <w:r>
              <w:t xml:space="preserve"> </w:t>
            </w:r>
            <w:proofErr w:type="spellStart"/>
            <w:r w:rsidR="00CD7DA4" w:rsidRPr="00CD7DA4">
              <w:t>Austraalias</w:t>
            </w:r>
            <w:proofErr w:type="spellEnd"/>
            <w:r w:rsidR="00CD7DA4" w:rsidRPr="00CD7DA4">
              <w:t xml:space="preserve">, </w:t>
            </w:r>
            <w:proofErr w:type="spellStart"/>
            <w:r w:rsidR="00CD7DA4" w:rsidRPr="00CD7DA4">
              <w:t>Egiptuses</w:t>
            </w:r>
            <w:proofErr w:type="spellEnd"/>
            <w:r w:rsidR="00CD7DA4" w:rsidRPr="00CD7DA4">
              <w:t xml:space="preserve">, </w:t>
            </w:r>
            <w:proofErr w:type="spellStart"/>
            <w:ins w:id="439" w:author="Aivi Kuivonen" w:date="2025-07-07T15:19:00Z">
              <w:r w:rsidR="00036C66">
                <w:t>Fi</w:t>
              </w:r>
            </w:ins>
            <w:ins w:id="440" w:author="Aivi Kuivonen" w:date="2025-07-07T15:20:00Z">
              <w:r w:rsidR="00036C66">
                <w:t>džis</w:t>
              </w:r>
            </w:ins>
            <w:proofErr w:type="spellEnd"/>
            <w:del w:id="441" w:author="Aivi Kuivonen" w:date="2025-07-07T15:19:00Z">
              <w:r w:rsidR="00CD7DA4" w:rsidRPr="00CD7DA4" w:rsidDel="00036C66">
                <w:delText>Gruusias</w:delText>
              </w:r>
            </w:del>
            <w:r w:rsidR="00CD7DA4" w:rsidRPr="00CD7DA4">
              <w:t xml:space="preserve">, </w:t>
            </w:r>
            <w:proofErr w:type="spellStart"/>
            <w:r w:rsidR="00CD7DA4" w:rsidRPr="00CD7DA4">
              <w:t>Hiinas</w:t>
            </w:r>
            <w:proofErr w:type="spellEnd"/>
            <w:del w:id="442" w:author="Aivi Kuivonen" w:date="2025-07-07T15:20:00Z">
              <w:r w:rsidR="00CD7DA4" w:rsidRPr="00CD7DA4" w:rsidDel="00036C66">
                <w:delText>, Iirimaal</w:delText>
              </w:r>
            </w:del>
            <w:r w:rsidR="00CD7DA4" w:rsidRPr="00CD7DA4">
              <w:t xml:space="preserve">, </w:t>
            </w:r>
            <w:proofErr w:type="spellStart"/>
            <w:r w:rsidR="00CD7DA4" w:rsidRPr="00CD7DA4">
              <w:t>Iisraelis</w:t>
            </w:r>
            <w:proofErr w:type="spellEnd"/>
            <w:r w:rsidR="00CD7DA4" w:rsidRPr="00CD7DA4">
              <w:t xml:space="preserve">, Indias, </w:t>
            </w:r>
            <w:proofErr w:type="spellStart"/>
            <w:r w:rsidR="00CD7DA4" w:rsidRPr="00CD7DA4">
              <w:t>Jaapanis</w:t>
            </w:r>
            <w:proofErr w:type="spellEnd"/>
            <w:r w:rsidR="00CD7DA4" w:rsidRPr="00CD7DA4">
              <w:t xml:space="preserve">, Kanadas, </w:t>
            </w:r>
            <w:proofErr w:type="spellStart"/>
            <w:r w:rsidR="00CD7DA4" w:rsidRPr="00CD7DA4">
              <w:t>Kasahstanis</w:t>
            </w:r>
            <w:proofErr w:type="spellEnd"/>
            <w:r w:rsidR="00CD7DA4" w:rsidRPr="00CD7DA4">
              <w:t xml:space="preserve">, </w:t>
            </w:r>
            <w:proofErr w:type="spellStart"/>
            <w:ins w:id="443" w:author="Aivi Kuivonen" w:date="2025-07-07T15:21:00Z">
              <w:r w:rsidR="00036C66">
                <w:t>Paapua</w:t>
              </w:r>
              <w:proofErr w:type="spellEnd"/>
              <w:r w:rsidR="00036C66">
                <w:t xml:space="preserve"> </w:t>
              </w:r>
              <w:proofErr w:type="spellStart"/>
              <w:r w:rsidR="00036C66">
                <w:t>Uus</w:t>
              </w:r>
              <w:proofErr w:type="spellEnd"/>
              <w:r w:rsidR="00036C66">
                <w:t>-</w:t>
              </w:r>
              <w:r w:rsidR="00036C66">
                <w:lastRenderedPageBreak/>
                <w:t xml:space="preserve">Guineas, </w:t>
              </w:r>
              <w:proofErr w:type="spellStart"/>
              <w:r w:rsidR="00036C66">
                <w:t>Tadžikistanis</w:t>
              </w:r>
            </w:ins>
            <w:proofErr w:type="spellEnd"/>
            <w:ins w:id="444" w:author="Aivi Kuivonen" w:date="2025-07-07T15:22:00Z">
              <w:r w:rsidR="00036C66">
                <w:t xml:space="preserve">, </w:t>
              </w:r>
            </w:ins>
            <w:r w:rsidR="00CD7DA4" w:rsidRPr="00CD7DA4">
              <w:t xml:space="preserve">Türgis, </w:t>
            </w:r>
            <w:proofErr w:type="spellStart"/>
            <w:r w:rsidR="00CD7DA4" w:rsidRPr="00CD7DA4">
              <w:t>Ukrainas</w:t>
            </w:r>
            <w:proofErr w:type="spellEnd"/>
            <w:r w:rsidR="00CD7DA4" w:rsidRPr="00CD7DA4">
              <w:t xml:space="preserve">, USAs, </w:t>
            </w:r>
            <w:proofErr w:type="spellStart"/>
            <w:ins w:id="445" w:author="Aivi Kuivonen" w:date="2025-07-07T15:21:00Z">
              <w:r w:rsidR="00036C66">
                <w:t>Uus-Meremaal</w:t>
              </w:r>
              <w:proofErr w:type="spellEnd"/>
              <w:r w:rsidR="00036C66">
                <w:t xml:space="preserve">, </w:t>
              </w:r>
            </w:ins>
            <w:proofErr w:type="spellStart"/>
            <w:r w:rsidR="00CD7DA4" w:rsidRPr="00CD7DA4">
              <w:t>Valgevenes</w:t>
            </w:r>
            <w:proofErr w:type="spellEnd"/>
            <w:r w:rsidR="00CD7DA4" w:rsidRPr="00CD7DA4">
              <w:t xml:space="preserve">, </w:t>
            </w:r>
            <w:proofErr w:type="spellStart"/>
            <w:r w:rsidR="00CD7DA4" w:rsidRPr="00CD7DA4">
              <w:t>Venemaal</w:t>
            </w:r>
            <w:proofErr w:type="spellEnd"/>
            <w:ins w:id="446" w:author="Aivi Kuivonen" w:date="2025-07-07T15:22:00Z">
              <w:r w:rsidR="00036C66">
                <w:t xml:space="preserve">, </w:t>
              </w:r>
              <w:proofErr w:type="spellStart"/>
              <w:r w:rsidR="00036C66">
                <w:t>Ühendemiraatides</w:t>
              </w:r>
            </w:ins>
            <w:proofErr w:type="spellEnd"/>
            <w:r w:rsidR="00CD7DA4" w:rsidRPr="00CD7DA4">
              <w:t xml:space="preserve"> ja </w:t>
            </w:r>
            <w:proofErr w:type="spellStart"/>
            <w:r w:rsidR="00CD7DA4" w:rsidRPr="00CD7DA4">
              <w:t>Ühendkuningriigis</w:t>
            </w:r>
            <w:proofErr w:type="spellEnd"/>
            <w:r>
              <w:t>.</w:t>
            </w:r>
          </w:p>
          <w:p w14:paraId="1937E646" w14:textId="60A6159F" w:rsidR="00A02694" w:rsidRDefault="00A02694" w:rsidP="00C30D65">
            <w:proofErr w:type="spellStart"/>
            <w:r>
              <w:t>Eesti</w:t>
            </w:r>
            <w:proofErr w:type="spellEnd"/>
            <w:r>
              <w:t xml:space="preserve"> </w:t>
            </w:r>
            <w:proofErr w:type="spellStart"/>
            <w:r>
              <w:t>arvates</w:t>
            </w:r>
            <w:proofErr w:type="spellEnd"/>
            <w:r>
              <w:t xml:space="preserve"> on BMVI </w:t>
            </w:r>
            <w:proofErr w:type="spellStart"/>
            <w:r>
              <w:t>rahast</w:t>
            </w:r>
            <w:r w:rsidR="00984538">
              <w:t>us</w:t>
            </w:r>
            <w:proofErr w:type="spellEnd"/>
            <w:r>
              <w:t xml:space="preserve"> </w:t>
            </w:r>
            <w:proofErr w:type="spellStart"/>
            <w:r>
              <w:t>kasulik</w:t>
            </w:r>
            <w:proofErr w:type="spellEnd"/>
            <w:r>
              <w:t xml:space="preserve"> </w:t>
            </w:r>
            <w:proofErr w:type="spellStart"/>
            <w:r>
              <w:t>liikmesriikidevahelise</w:t>
            </w:r>
            <w:proofErr w:type="spellEnd"/>
            <w:r>
              <w:t xml:space="preserve"> </w:t>
            </w:r>
            <w:proofErr w:type="spellStart"/>
            <w:r>
              <w:t>konsulaarkoostöö</w:t>
            </w:r>
            <w:proofErr w:type="spellEnd"/>
            <w:r>
              <w:t xml:space="preserve"> </w:t>
            </w:r>
            <w:proofErr w:type="spellStart"/>
            <w:r>
              <w:t>tõhustamiseks</w:t>
            </w:r>
            <w:proofErr w:type="spellEnd"/>
            <w:r>
              <w:t xml:space="preserve">. </w:t>
            </w:r>
            <w:proofErr w:type="spellStart"/>
            <w:r>
              <w:t>Korraldada</w:t>
            </w:r>
            <w:proofErr w:type="spellEnd"/>
            <w:r>
              <w:t xml:space="preserve"> </w:t>
            </w:r>
            <w:proofErr w:type="spellStart"/>
            <w:r>
              <w:t>võiks</w:t>
            </w:r>
            <w:proofErr w:type="spellEnd"/>
            <w:r>
              <w:t xml:space="preserve"> </w:t>
            </w:r>
            <w:proofErr w:type="spellStart"/>
            <w:r>
              <w:t>õppek</w:t>
            </w:r>
            <w:r w:rsidR="00765372">
              <w:t>äike</w:t>
            </w:r>
            <w:proofErr w:type="spellEnd"/>
            <w:r>
              <w:t xml:space="preserve"> </w:t>
            </w:r>
            <w:proofErr w:type="spellStart"/>
            <w:r>
              <w:t>liikmesriikide</w:t>
            </w:r>
            <w:proofErr w:type="spellEnd"/>
            <w:r>
              <w:t xml:space="preserve"> </w:t>
            </w:r>
            <w:proofErr w:type="spellStart"/>
            <w:r>
              <w:t>saatkondadesse</w:t>
            </w:r>
            <w:proofErr w:type="spellEnd"/>
            <w:r>
              <w:t xml:space="preserve">, </w:t>
            </w:r>
            <w:proofErr w:type="spellStart"/>
            <w:r>
              <w:t>kes</w:t>
            </w:r>
            <w:proofErr w:type="spellEnd"/>
            <w:r>
              <w:t xml:space="preserve"> </w:t>
            </w:r>
            <w:proofErr w:type="spellStart"/>
            <w:r>
              <w:t>esindavad</w:t>
            </w:r>
            <w:proofErr w:type="spellEnd"/>
            <w:r>
              <w:t xml:space="preserve"> </w:t>
            </w:r>
            <w:proofErr w:type="spellStart"/>
            <w:r>
              <w:t>Eestit</w:t>
            </w:r>
            <w:proofErr w:type="spellEnd"/>
            <w:r>
              <w:t xml:space="preserve"> </w:t>
            </w:r>
            <w:proofErr w:type="spellStart"/>
            <w:r>
              <w:t>kolmandas</w:t>
            </w:r>
            <w:proofErr w:type="spellEnd"/>
            <w:r>
              <w:t xml:space="preserve"> </w:t>
            </w:r>
            <w:proofErr w:type="spellStart"/>
            <w:r>
              <w:t>riigis</w:t>
            </w:r>
            <w:proofErr w:type="spellEnd"/>
            <w:r>
              <w:t xml:space="preserve">. </w:t>
            </w:r>
            <w:proofErr w:type="spellStart"/>
            <w:r>
              <w:t>Viisaeeskirjaga</w:t>
            </w:r>
            <w:proofErr w:type="spellEnd"/>
            <w:r>
              <w:t xml:space="preserve"> </w:t>
            </w:r>
            <w:r w:rsidR="00765372">
              <w:t xml:space="preserve">on </w:t>
            </w:r>
            <w:proofErr w:type="spellStart"/>
            <w:r>
              <w:t>nä</w:t>
            </w:r>
            <w:r w:rsidR="00765372">
              <w:t>htud</w:t>
            </w:r>
            <w:proofErr w:type="spellEnd"/>
            <w:r>
              <w:t xml:space="preserve"> </w:t>
            </w:r>
            <w:proofErr w:type="spellStart"/>
            <w:r>
              <w:t>ette</w:t>
            </w:r>
            <w:proofErr w:type="spellEnd"/>
            <w:r>
              <w:t xml:space="preserve"> </w:t>
            </w:r>
            <w:proofErr w:type="spellStart"/>
            <w:r>
              <w:t>kohustus</w:t>
            </w:r>
            <w:proofErr w:type="spellEnd"/>
            <w:r>
              <w:t xml:space="preserve"> </w:t>
            </w:r>
            <w:proofErr w:type="spellStart"/>
            <w:r>
              <w:t>te</w:t>
            </w:r>
            <w:r w:rsidR="00A34225">
              <w:t>ha</w:t>
            </w:r>
            <w:proofErr w:type="spellEnd"/>
            <w:r>
              <w:t xml:space="preserve"> </w:t>
            </w:r>
            <w:proofErr w:type="spellStart"/>
            <w:r>
              <w:t>järelevalvet</w:t>
            </w:r>
            <w:proofErr w:type="spellEnd"/>
            <w:r>
              <w:t xml:space="preserve"> </w:t>
            </w:r>
            <w:proofErr w:type="spellStart"/>
            <w:r>
              <w:t>väliste</w:t>
            </w:r>
            <w:proofErr w:type="spellEnd"/>
            <w:r>
              <w:t xml:space="preserve"> </w:t>
            </w:r>
            <w:proofErr w:type="spellStart"/>
            <w:r>
              <w:t>teenuseosutajate</w:t>
            </w:r>
            <w:proofErr w:type="spellEnd"/>
            <w:r>
              <w:t xml:space="preserve"> </w:t>
            </w:r>
            <w:proofErr w:type="spellStart"/>
            <w:r>
              <w:t>üle</w:t>
            </w:r>
            <w:proofErr w:type="spellEnd"/>
            <w:r>
              <w:t xml:space="preserve">. </w:t>
            </w:r>
            <w:proofErr w:type="spellStart"/>
            <w:r>
              <w:t>Rahastada</w:t>
            </w:r>
            <w:proofErr w:type="spellEnd"/>
            <w:r>
              <w:t xml:space="preserve"> </w:t>
            </w:r>
            <w:proofErr w:type="spellStart"/>
            <w:r>
              <w:t>võiks</w:t>
            </w:r>
            <w:proofErr w:type="spellEnd"/>
            <w:r>
              <w:t xml:space="preserve"> </w:t>
            </w:r>
            <w:proofErr w:type="spellStart"/>
            <w:r>
              <w:t>viisakeskuste</w:t>
            </w:r>
            <w:proofErr w:type="spellEnd"/>
            <w:r>
              <w:t xml:space="preserve"> </w:t>
            </w:r>
            <w:proofErr w:type="spellStart"/>
            <w:r>
              <w:t>auditeid</w:t>
            </w:r>
            <w:proofErr w:type="spellEnd"/>
            <w:r>
              <w:t xml:space="preserve">, mis </w:t>
            </w:r>
            <w:proofErr w:type="spellStart"/>
            <w:r w:rsidR="00765372">
              <w:t>tehakse</w:t>
            </w:r>
            <w:proofErr w:type="spellEnd"/>
            <w:r>
              <w:t xml:space="preserve"> </w:t>
            </w:r>
            <w:proofErr w:type="spellStart"/>
            <w:r>
              <w:t>koostöös</w:t>
            </w:r>
            <w:proofErr w:type="spellEnd"/>
            <w:r>
              <w:t xml:space="preserve"> </w:t>
            </w:r>
            <w:proofErr w:type="spellStart"/>
            <w:r>
              <w:t>teiste</w:t>
            </w:r>
            <w:proofErr w:type="spellEnd"/>
            <w:r>
              <w:t xml:space="preserve"> </w:t>
            </w:r>
            <w:proofErr w:type="spellStart"/>
            <w:r>
              <w:t>liikmesriikidega</w:t>
            </w:r>
            <w:proofErr w:type="spellEnd"/>
            <w:r>
              <w:t xml:space="preserve">. </w:t>
            </w:r>
            <w:proofErr w:type="spellStart"/>
            <w:r>
              <w:t>Selli</w:t>
            </w:r>
            <w:r w:rsidR="009904EC">
              <w:t>s</w:t>
            </w:r>
            <w:r>
              <w:t>e</w:t>
            </w:r>
            <w:proofErr w:type="spellEnd"/>
            <w:r>
              <w:t xml:space="preserve"> </w:t>
            </w:r>
            <w:proofErr w:type="spellStart"/>
            <w:r>
              <w:t>koostöövorm</w:t>
            </w:r>
            <w:r w:rsidR="009904EC">
              <w:t>i</w:t>
            </w:r>
            <w:proofErr w:type="spellEnd"/>
            <w:r>
              <w:t xml:space="preserve"> </w:t>
            </w:r>
            <w:proofErr w:type="spellStart"/>
            <w:r>
              <w:t>praktika</w:t>
            </w:r>
            <w:proofErr w:type="spellEnd"/>
            <w:r>
              <w:t xml:space="preserve"> </w:t>
            </w:r>
            <w:r w:rsidR="009904EC">
              <w:t xml:space="preserve">on juba </w:t>
            </w:r>
            <w:proofErr w:type="spellStart"/>
            <w:r w:rsidR="009904EC">
              <w:t>olemas</w:t>
            </w:r>
            <w:proofErr w:type="spellEnd"/>
            <w:r>
              <w:t xml:space="preserve"> (</w:t>
            </w:r>
            <w:proofErr w:type="spellStart"/>
            <w:r>
              <w:t>näiteks</w:t>
            </w:r>
            <w:proofErr w:type="spellEnd"/>
            <w:r>
              <w:t xml:space="preserve"> Austrias ja </w:t>
            </w:r>
            <w:proofErr w:type="spellStart"/>
            <w:r>
              <w:t>Saksamaal</w:t>
            </w:r>
            <w:proofErr w:type="spellEnd"/>
            <w:r w:rsidR="0006686F">
              <w:t>).</w:t>
            </w:r>
            <w:r>
              <w:t xml:space="preserve"> </w:t>
            </w:r>
            <w:proofErr w:type="spellStart"/>
            <w:r>
              <w:t>Saksamaa</w:t>
            </w:r>
            <w:proofErr w:type="spellEnd"/>
            <w:r>
              <w:t xml:space="preserve">, </w:t>
            </w:r>
            <w:proofErr w:type="spellStart"/>
            <w:r w:rsidR="00765372">
              <w:t>Madalmaad</w:t>
            </w:r>
            <w:proofErr w:type="spellEnd"/>
            <w:r>
              <w:t xml:space="preserve">, </w:t>
            </w:r>
            <w:proofErr w:type="spellStart"/>
            <w:r>
              <w:t>Eesti</w:t>
            </w:r>
            <w:proofErr w:type="spellEnd"/>
            <w:r>
              <w:t xml:space="preserve">, </w:t>
            </w:r>
            <w:proofErr w:type="spellStart"/>
            <w:r>
              <w:t>Läti</w:t>
            </w:r>
            <w:proofErr w:type="spellEnd"/>
            <w:r>
              <w:t xml:space="preserve"> ja </w:t>
            </w:r>
            <w:proofErr w:type="spellStart"/>
            <w:r>
              <w:t>Leedu</w:t>
            </w:r>
            <w:proofErr w:type="spellEnd"/>
            <w:r>
              <w:t xml:space="preserve"> </w:t>
            </w:r>
            <w:proofErr w:type="spellStart"/>
            <w:r>
              <w:t>kavatsesid</w:t>
            </w:r>
            <w:proofErr w:type="spellEnd"/>
            <w:r>
              <w:t xml:space="preserve"> 2020. </w:t>
            </w:r>
            <w:proofErr w:type="spellStart"/>
            <w:r>
              <w:t>aasta</w:t>
            </w:r>
            <w:proofErr w:type="spellEnd"/>
            <w:r>
              <w:t xml:space="preserve"> </w:t>
            </w:r>
            <w:proofErr w:type="spellStart"/>
            <w:r>
              <w:t>aprilli</w:t>
            </w:r>
            <w:proofErr w:type="spellEnd"/>
            <w:r>
              <w:t xml:space="preserve"> </w:t>
            </w:r>
            <w:proofErr w:type="spellStart"/>
            <w:r>
              <w:t>lõpus</w:t>
            </w:r>
            <w:proofErr w:type="spellEnd"/>
            <w:r>
              <w:t xml:space="preserve"> </w:t>
            </w:r>
            <w:proofErr w:type="spellStart"/>
            <w:r w:rsidR="0006686F">
              <w:t>auditeerida</w:t>
            </w:r>
            <w:proofErr w:type="spellEnd"/>
            <w:r w:rsidR="0006686F">
              <w:t xml:space="preserve"> </w:t>
            </w:r>
            <w:proofErr w:type="spellStart"/>
            <w:r w:rsidR="0006686F">
              <w:t>koos</w:t>
            </w:r>
            <w:proofErr w:type="spellEnd"/>
            <w:r w:rsidR="0006686F">
              <w:t xml:space="preserve"> </w:t>
            </w:r>
            <w:proofErr w:type="spellStart"/>
            <w:r>
              <w:t>Istanbulis</w:t>
            </w:r>
            <w:proofErr w:type="spellEnd"/>
            <w:r>
              <w:t xml:space="preserve"> </w:t>
            </w:r>
            <w:proofErr w:type="spellStart"/>
            <w:r w:rsidR="0006686F">
              <w:t>asuvat</w:t>
            </w:r>
            <w:proofErr w:type="spellEnd"/>
            <w:r w:rsidR="0006686F">
              <w:t xml:space="preserve"> </w:t>
            </w:r>
            <w:proofErr w:type="spellStart"/>
            <w:r>
              <w:t>viisakeskust</w:t>
            </w:r>
            <w:proofErr w:type="spellEnd"/>
            <w:r>
              <w:t xml:space="preserve">, </w:t>
            </w:r>
            <w:proofErr w:type="spellStart"/>
            <w:r>
              <w:t>kuid</w:t>
            </w:r>
            <w:proofErr w:type="spellEnd"/>
            <w:r>
              <w:t xml:space="preserve"> COVID-19 </w:t>
            </w:r>
            <w:proofErr w:type="spellStart"/>
            <w:r>
              <w:t>pandeemia</w:t>
            </w:r>
            <w:proofErr w:type="spellEnd"/>
            <w:r>
              <w:t xml:space="preserve"> </w:t>
            </w:r>
            <w:proofErr w:type="spellStart"/>
            <w:r>
              <w:t>tõttu</w:t>
            </w:r>
            <w:proofErr w:type="spellEnd"/>
            <w:r>
              <w:t xml:space="preserve"> </w:t>
            </w:r>
            <w:proofErr w:type="spellStart"/>
            <w:r>
              <w:t>lükati</w:t>
            </w:r>
            <w:proofErr w:type="spellEnd"/>
            <w:r>
              <w:t xml:space="preserve"> see </w:t>
            </w:r>
            <w:proofErr w:type="spellStart"/>
            <w:r>
              <w:t>edasi</w:t>
            </w:r>
            <w:proofErr w:type="spellEnd"/>
            <w:r w:rsidR="0006686F">
              <w:t>.</w:t>
            </w:r>
          </w:p>
          <w:p w14:paraId="4AD60D16" w14:textId="5E986561" w:rsidR="00A02694" w:rsidRPr="0006686F" w:rsidRDefault="00A02694" w:rsidP="00C30D65">
            <w:pPr>
              <w:rPr>
                <w:b/>
                <w:bCs/>
              </w:rPr>
            </w:pPr>
            <w:proofErr w:type="spellStart"/>
            <w:r w:rsidRPr="0006686F">
              <w:rPr>
                <w:b/>
                <w:bCs/>
              </w:rPr>
              <w:t>Meetmete</w:t>
            </w:r>
            <w:proofErr w:type="spellEnd"/>
            <w:r w:rsidRPr="0006686F">
              <w:rPr>
                <w:b/>
                <w:bCs/>
              </w:rPr>
              <w:t xml:space="preserve"> </w:t>
            </w:r>
            <w:proofErr w:type="spellStart"/>
            <w:r w:rsidR="007822F2">
              <w:rPr>
                <w:b/>
                <w:bCs/>
              </w:rPr>
              <w:t>esialgne</w:t>
            </w:r>
            <w:proofErr w:type="spellEnd"/>
            <w:r w:rsidR="007822F2">
              <w:rPr>
                <w:b/>
                <w:bCs/>
              </w:rPr>
              <w:t xml:space="preserve"> </w:t>
            </w:r>
            <w:proofErr w:type="spellStart"/>
            <w:r w:rsidRPr="0006686F">
              <w:rPr>
                <w:b/>
                <w:bCs/>
              </w:rPr>
              <w:t>loetelu</w:t>
            </w:r>
            <w:proofErr w:type="spellEnd"/>
            <w:r w:rsidRPr="0006686F">
              <w:rPr>
                <w:b/>
                <w:bCs/>
              </w:rPr>
              <w:t>:</w:t>
            </w:r>
          </w:p>
          <w:p w14:paraId="10C0EB92" w14:textId="644F3C3B" w:rsidR="00A02694" w:rsidRPr="00163E0E" w:rsidRDefault="0006686F" w:rsidP="00163E0E">
            <w:pPr>
              <w:pStyle w:val="ListParagraph"/>
              <w:numPr>
                <w:ilvl w:val="0"/>
                <w:numId w:val="37"/>
              </w:numPr>
              <w:ind w:left="306" w:hanging="284"/>
              <w:rPr>
                <w:rFonts w:ascii="Times New Roman" w:eastAsia="Calibri" w:hAnsi="Times New Roman" w:cs="Times New Roman"/>
                <w:sz w:val="24"/>
                <w:szCs w:val="20"/>
                <w:lang w:eastAsia="en-GB"/>
              </w:rPr>
            </w:pPr>
            <w:r w:rsidRPr="00163E0E">
              <w:rPr>
                <w:rFonts w:ascii="Times New Roman" w:eastAsia="Calibri" w:hAnsi="Times New Roman" w:cs="Times New Roman"/>
                <w:sz w:val="24"/>
                <w:szCs w:val="20"/>
                <w:lang w:eastAsia="en-GB"/>
              </w:rPr>
              <w:t>VIS</w:t>
            </w:r>
            <w:r w:rsidR="00765372" w:rsidRPr="00163E0E">
              <w:rPr>
                <w:rFonts w:ascii="Times New Roman" w:eastAsia="Calibri" w:hAnsi="Times New Roman" w:cs="Times New Roman"/>
                <w:sz w:val="24"/>
                <w:szCs w:val="20"/>
                <w:lang w:eastAsia="en-GB"/>
              </w:rPr>
              <w:t>i</w:t>
            </w:r>
            <w:r w:rsidRPr="00163E0E">
              <w:rPr>
                <w:rFonts w:ascii="Times New Roman" w:eastAsia="Calibri" w:hAnsi="Times New Roman" w:cs="Times New Roman"/>
                <w:sz w:val="24"/>
                <w:szCs w:val="20"/>
                <w:lang w:eastAsia="en-GB"/>
              </w:rPr>
              <w:t xml:space="preserve"> </w:t>
            </w:r>
            <w:proofErr w:type="spellStart"/>
            <w:r w:rsidRPr="00163E0E">
              <w:rPr>
                <w:rFonts w:ascii="Times New Roman" w:eastAsia="Calibri" w:hAnsi="Times New Roman" w:cs="Times New Roman"/>
                <w:sz w:val="24"/>
                <w:szCs w:val="20"/>
                <w:lang w:eastAsia="en-GB"/>
              </w:rPr>
              <w:t>arendus</w:t>
            </w:r>
            <w:proofErr w:type="spellEnd"/>
            <w:r w:rsidRPr="00163E0E">
              <w:rPr>
                <w:rFonts w:ascii="Times New Roman" w:eastAsia="Calibri" w:hAnsi="Times New Roman" w:cs="Times New Roman"/>
                <w:sz w:val="24"/>
                <w:szCs w:val="20"/>
                <w:lang w:eastAsia="en-GB"/>
              </w:rPr>
              <w:t xml:space="preserve"> </w:t>
            </w:r>
            <w:r w:rsidR="00A02694" w:rsidRPr="00163E0E">
              <w:rPr>
                <w:rFonts w:ascii="Times New Roman" w:eastAsia="Calibri" w:hAnsi="Times New Roman" w:cs="Times New Roman"/>
                <w:sz w:val="24"/>
                <w:szCs w:val="20"/>
                <w:lang w:eastAsia="en-GB"/>
              </w:rPr>
              <w:t>(</w:t>
            </w:r>
            <w:proofErr w:type="spellStart"/>
            <w:r w:rsidR="00A02694" w:rsidRPr="00163E0E">
              <w:rPr>
                <w:rFonts w:ascii="Times New Roman" w:eastAsia="Calibri" w:hAnsi="Times New Roman" w:cs="Times New Roman"/>
                <w:sz w:val="24"/>
                <w:szCs w:val="20"/>
                <w:lang w:eastAsia="en-GB"/>
              </w:rPr>
              <w:t>prioriteet</w:t>
            </w:r>
            <w:proofErr w:type="spellEnd"/>
            <w:proofErr w:type="gramStart"/>
            <w:r w:rsidR="00A02694" w:rsidRPr="00163E0E">
              <w:rPr>
                <w:rFonts w:ascii="Times New Roman" w:eastAsia="Calibri" w:hAnsi="Times New Roman" w:cs="Times New Roman"/>
                <w:sz w:val="24"/>
                <w:szCs w:val="20"/>
                <w:lang w:eastAsia="en-GB"/>
              </w:rPr>
              <w:t>)</w:t>
            </w:r>
            <w:r w:rsidR="00A34225" w:rsidRPr="00163E0E">
              <w:rPr>
                <w:rFonts w:ascii="Times New Roman" w:eastAsia="Calibri" w:hAnsi="Times New Roman" w:cs="Times New Roman"/>
                <w:sz w:val="24"/>
                <w:szCs w:val="20"/>
                <w:lang w:eastAsia="en-GB"/>
              </w:rPr>
              <w:t>;</w:t>
            </w:r>
            <w:proofErr w:type="gramEnd"/>
          </w:p>
          <w:p w14:paraId="541A0D10" w14:textId="4EC69759" w:rsidR="00A02694" w:rsidRPr="00163E0E"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sidRPr="00163E0E">
              <w:rPr>
                <w:rFonts w:ascii="Times New Roman" w:eastAsia="Calibri" w:hAnsi="Times New Roman" w:cs="Times New Roman"/>
                <w:sz w:val="24"/>
                <w:szCs w:val="20"/>
                <w:lang w:eastAsia="en-GB"/>
              </w:rPr>
              <w:t>d</w:t>
            </w:r>
            <w:r w:rsidR="00A02694" w:rsidRPr="00163E0E">
              <w:rPr>
                <w:rFonts w:ascii="Times New Roman" w:eastAsia="Calibri" w:hAnsi="Times New Roman" w:cs="Times New Roman"/>
                <w:sz w:val="24"/>
                <w:szCs w:val="20"/>
                <w:lang w:eastAsia="en-GB"/>
              </w:rPr>
              <w:t>igitaalse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viisa</w:t>
            </w:r>
            <w:proofErr w:type="spellEnd"/>
            <w:r w:rsidR="00A02694" w:rsidRPr="00163E0E">
              <w:rPr>
                <w:rFonts w:ascii="Times New Roman" w:eastAsia="Calibri" w:hAnsi="Times New Roman" w:cs="Times New Roman"/>
                <w:sz w:val="24"/>
                <w:szCs w:val="20"/>
                <w:lang w:eastAsia="en-GB"/>
              </w:rPr>
              <w:t xml:space="preserve"> ja e</w:t>
            </w:r>
            <w:r w:rsidR="00765372" w:rsidRPr="00163E0E">
              <w:rPr>
                <w:rFonts w:ascii="Times New Roman" w:eastAsia="Calibri" w:hAnsi="Times New Roman" w:cs="Times New Roman"/>
                <w:sz w:val="24"/>
                <w:szCs w:val="20"/>
                <w:lang w:eastAsia="en-GB"/>
              </w:rPr>
              <w:t>-</w:t>
            </w:r>
            <w:proofErr w:type="spellStart"/>
            <w:r w:rsidR="00A02694" w:rsidRPr="00163E0E">
              <w:rPr>
                <w:rFonts w:ascii="Times New Roman" w:eastAsia="Calibri" w:hAnsi="Times New Roman" w:cs="Times New Roman"/>
                <w:sz w:val="24"/>
                <w:szCs w:val="20"/>
                <w:lang w:eastAsia="en-GB"/>
              </w:rPr>
              <w:t>rakenduse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arendamine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koostöös</w:t>
            </w:r>
            <w:proofErr w:type="spellEnd"/>
            <w:r w:rsidR="00A02694" w:rsidRPr="00163E0E">
              <w:rPr>
                <w:rFonts w:ascii="Times New Roman" w:eastAsia="Calibri" w:hAnsi="Times New Roman" w:cs="Times New Roman"/>
                <w:sz w:val="24"/>
                <w:szCs w:val="20"/>
                <w:lang w:eastAsia="en-GB"/>
              </w:rPr>
              <w:t xml:space="preserve"> </w:t>
            </w:r>
            <w:proofErr w:type="spellStart"/>
            <w:r w:rsidR="0006686F" w:rsidRPr="00163E0E">
              <w:rPr>
                <w:rFonts w:ascii="Times New Roman" w:eastAsia="Calibri" w:hAnsi="Times New Roman" w:cs="Times New Roman"/>
                <w:sz w:val="24"/>
                <w:szCs w:val="20"/>
                <w:lang w:eastAsia="en-GB"/>
              </w:rPr>
              <w:t>Euroopa</w:t>
            </w:r>
            <w:proofErr w:type="spellEnd"/>
            <w:r w:rsidR="0006686F" w:rsidRPr="00163E0E">
              <w:rPr>
                <w:rFonts w:ascii="Times New Roman" w:eastAsia="Calibri" w:hAnsi="Times New Roman" w:cs="Times New Roman"/>
                <w:sz w:val="24"/>
                <w:szCs w:val="20"/>
                <w:lang w:eastAsia="en-GB"/>
              </w:rPr>
              <w:t xml:space="preserve"> </w:t>
            </w:r>
            <w:proofErr w:type="spellStart"/>
            <w:proofErr w:type="gramStart"/>
            <w:r w:rsidR="0006686F" w:rsidRPr="00163E0E">
              <w:rPr>
                <w:rFonts w:ascii="Times New Roman" w:eastAsia="Calibri" w:hAnsi="Times New Roman" w:cs="Times New Roman"/>
                <w:sz w:val="24"/>
                <w:szCs w:val="20"/>
                <w:lang w:eastAsia="en-GB"/>
              </w:rPr>
              <w:t>K</w:t>
            </w:r>
            <w:r w:rsidR="00A02694" w:rsidRPr="00163E0E">
              <w:rPr>
                <w:rFonts w:ascii="Times New Roman" w:eastAsia="Calibri" w:hAnsi="Times New Roman" w:cs="Times New Roman"/>
                <w:sz w:val="24"/>
                <w:szCs w:val="20"/>
                <w:lang w:eastAsia="en-GB"/>
              </w:rPr>
              <w:t>omisjoniga</w:t>
            </w:r>
            <w:proofErr w:type="spellEnd"/>
            <w:r w:rsidRPr="00163E0E">
              <w:rPr>
                <w:rFonts w:ascii="Times New Roman" w:eastAsia="Calibri" w:hAnsi="Times New Roman" w:cs="Times New Roman"/>
                <w:sz w:val="24"/>
                <w:szCs w:val="20"/>
                <w:lang w:eastAsia="en-GB"/>
              </w:rPr>
              <w:t>;</w:t>
            </w:r>
            <w:proofErr w:type="gramEnd"/>
          </w:p>
          <w:p w14:paraId="06741487" w14:textId="18555C98" w:rsidR="00A02694" w:rsidRPr="00163E0E" w:rsidDel="00371816" w:rsidRDefault="0010203E" w:rsidP="00163E0E">
            <w:pPr>
              <w:pStyle w:val="ListParagraph"/>
              <w:numPr>
                <w:ilvl w:val="0"/>
                <w:numId w:val="37"/>
              </w:numPr>
              <w:ind w:left="306" w:hanging="284"/>
              <w:rPr>
                <w:del w:id="447" w:author="Aivi Kuivonen" w:date="2025-07-07T15:24:00Z"/>
                <w:rFonts w:ascii="Times New Roman" w:eastAsia="Calibri" w:hAnsi="Times New Roman" w:cs="Times New Roman"/>
                <w:sz w:val="24"/>
                <w:szCs w:val="20"/>
                <w:lang w:eastAsia="en-GB"/>
              </w:rPr>
            </w:pPr>
            <w:del w:id="448" w:author="Aivi Kuivonen" w:date="2025-07-07T15:24:00Z">
              <w:r w:rsidRPr="00163E0E" w:rsidDel="00371816">
                <w:rPr>
                  <w:rFonts w:ascii="Times New Roman" w:eastAsia="Calibri" w:hAnsi="Times New Roman" w:cs="Times New Roman"/>
                  <w:sz w:val="24"/>
                  <w:szCs w:val="20"/>
                  <w:lang w:eastAsia="en-GB"/>
                </w:rPr>
                <w:delText>b</w:delText>
              </w:r>
              <w:r w:rsidR="00A02694" w:rsidRPr="00163E0E" w:rsidDel="00371816">
                <w:rPr>
                  <w:rFonts w:ascii="Times New Roman" w:eastAsia="Calibri" w:hAnsi="Times New Roman" w:cs="Times New Roman"/>
                  <w:sz w:val="24"/>
                  <w:szCs w:val="20"/>
                  <w:lang w:eastAsia="en-GB"/>
                </w:rPr>
                <w:delText>iomeetriliste andmete seadmete hankimine</w:delText>
              </w:r>
              <w:r w:rsidRPr="00163E0E" w:rsidDel="00371816">
                <w:rPr>
                  <w:rFonts w:ascii="Times New Roman" w:eastAsia="Calibri" w:hAnsi="Times New Roman" w:cs="Times New Roman"/>
                  <w:sz w:val="24"/>
                  <w:szCs w:val="20"/>
                  <w:lang w:eastAsia="en-GB"/>
                </w:rPr>
                <w:delText>;</w:delText>
              </w:r>
            </w:del>
          </w:p>
          <w:p w14:paraId="0B60F253" w14:textId="3E887133" w:rsidR="00A02694"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sidRPr="00163E0E">
              <w:rPr>
                <w:rFonts w:ascii="Times New Roman" w:eastAsia="Calibri" w:hAnsi="Times New Roman" w:cs="Times New Roman"/>
                <w:sz w:val="24"/>
                <w:szCs w:val="20"/>
                <w:lang w:eastAsia="en-GB"/>
              </w:rPr>
              <w:t>k</w:t>
            </w:r>
            <w:r w:rsidR="00A02694" w:rsidRPr="00163E0E">
              <w:rPr>
                <w:rFonts w:ascii="Times New Roman" w:eastAsia="Calibri" w:hAnsi="Times New Roman" w:cs="Times New Roman"/>
                <w:sz w:val="24"/>
                <w:szCs w:val="20"/>
                <w:lang w:eastAsia="en-GB"/>
              </w:rPr>
              <w:t>onsulaartöötajate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koolitus</w:t>
            </w:r>
            <w:proofErr w:type="spellEnd"/>
            <w:r w:rsidR="00A02694" w:rsidRPr="00163E0E">
              <w:rPr>
                <w:rFonts w:ascii="Times New Roman" w:eastAsia="Calibri" w:hAnsi="Times New Roman" w:cs="Times New Roman"/>
                <w:sz w:val="24"/>
                <w:szCs w:val="20"/>
                <w:lang w:eastAsia="en-GB"/>
              </w:rPr>
              <w:t xml:space="preserve"> ja </w:t>
            </w:r>
            <w:proofErr w:type="spellStart"/>
            <w:proofErr w:type="gramStart"/>
            <w:r w:rsidR="00A02694" w:rsidRPr="00163E0E">
              <w:rPr>
                <w:rFonts w:ascii="Times New Roman" w:eastAsia="Calibri" w:hAnsi="Times New Roman" w:cs="Times New Roman"/>
                <w:sz w:val="24"/>
                <w:szCs w:val="20"/>
                <w:lang w:eastAsia="en-GB"/>
              </w:rPr>
              <w:t>praktika</w:t>
            </w:r>
            <w:r w:rsidRPr="00163E0E">
              <w:rPr>
                <w:rFonts w:ascii="Times New Roman" w:eastAsia="Calibri" w:hAnsi="Times New Roman" w:cs="Times New Roman"/>
                <w:sz w:val="24"/>
                <w:szCs w:val="20"/>
                <w:lang w:eastAsia="en-GB"/>
              </w:rPr>
              <w:t>;v</w:t>
            </w:r>
            <w:r w:rsidR="00A02694" w:rsidRPr="00163E0E">
              <w:rPr>
                <w:rFonts w:ascii="Times New Roman" w:eastAsia="Calibri" w:hAnsi="Times New Roman" w:cs="Times New Roman"/>
                <w:sz w:val="24"/>
                <w:szCs w:val="20"/>
                <w:lang w:eastAsia="en-GB"/>
              </w:rPr>
              <w:t>äliste</w:t>
            </w:r>
            <w:proofErr w:type="spellEnd"/>
            <w:proofErr w:type="gram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teenuseosutajate</w:t>
            </w:r>
            <w:proofErr w:type="spellEnd"/>
            <w:r w:rsidR="00A02694" w:rsidRPr="00163E0E">
              <w:rPr>
                <w:rFonts w:ascii="Times New Roman" w:eastAsia="Calibri" w:hAnsi="Times New Roman" w:cs="Times New Roman"/>
                <w:sz w:val="24"/>
                <w:szCs w:val="20"/>
                <w:lang w:eastAsia="en-GB"/>
              </w:rPr>
              <w:t xml:space="preserve"> </w:t>
            </w:r>
            <w:proofErr w:type="spellStart"/>
            <w:proofErr w:type="gramStart"/>
            <w:r w:rsidR="00163E0E">
              <w:rPr>
                <w:rFonts w:ascii="Times New Roman" w:eastAsia="Calibri" w:hAnsi="Times New Roman" w:cs="Times New Roman"/>
                <w:sz w:val="24"/>
                <w:szCs w:val="20"/>
                <w:lang w:eastAsia="en-GB"/>
              </w:rPr>
              <w:t>auditid</w:t>
            </w:r>
            <w:proofErr w:type="spellEnd"/>
            <w:r w:rsidR="00163E0E">
              <w:rPr>
                <w:rFonts w:ascii="Times New Roman" w:eastAsia="Calibri" w:hAnsi="Times New Roman" w:cs="Times New Roman"/>
                <w:sz w:val="24"/>
                <w:szCs w:val="20"/>
                <w:lang w:eastAsia="en-GB"/>
              </w:rPr>
              <w:t>;</w:t>
            </w:r>
            <w:proofErr w:type="gramEnd"/>
          </w:p>
          <w:p w14:paraId="35CD2481" w14:textId="16C80291" w:rsidR="00A750A9" w:rsidRDefault="00A750A9"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Pr>
                <w:rFonts w:ascii="Times New Roman" w:eastAsia="Calibri" w:hAnsi="Times New Roman" w:cs="Times New Roman"/>
                <w:sz w:val="24"/>
                <w:szCs w:val="20"/>
                <w:lang w:eastAsia="en-GB"/>
              </w:rPr>
              <w:t>Schengeni</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hindamise</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tulemusel</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tehtud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soovituste</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täitmiseks</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võetavad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meetmed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kui</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tuvastatud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puudused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nõuavad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kõrvaldamiseks</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rahastust</w:t>
            </w:r>
            <w:proofErr w:type="spellEnd"/>
            <w:r>
              <w:rPr>
                <w:rFonts w:ascii="Times New Roman" w:eastAsia="Calibri" w:hAnsi="Times New Roman" w:cs="Times New Roman"/>
                <w:sz w:val="24"/>
                <w:szCs w:val="20"/>
                <w:lang w:eastAsia="en-GB"/>
              </w:rPr>
              <w:t>.</w:t>
            </w:r>
          </w:p>
          <w:p w14:paraId="3112CC1B" w14:textId="6F0120B2" w:rsidR="00371816" w:rsidRDefault="00371816" w:rsidP="00371816">
            <w:pPr>
              <w:ind w:left="22"/>
              <w:rPr>
                <w:ins w:id="449" w:author="Aivi Kuivonen" w:date="2025-07-07T15:25:00Z"/>
                <w:b/>
                <w:bCs/>
              </w:rPr>
            </w:pPr>
            <w:proofErr w:type="spellStart"/>
            <w:ins w:id="450" w:author="Aivi Kuivonen" w:date="2025-07-07T15:24:00Z">
              <w:r w:rsidRPr="00371816">
                <w:rPr>
                  <w:b/>
                  <w:bCs/>
                </w:rPr>
                <w:t>Tegevustoetus</w:t>
              </w:r>
            </w:ins>
            <w:proofErr w:type="spellEnd"/>
          </w:p>
          <w:p w14:paraId="615E2196" w14:textId="7B672199" w:rsidR="00371816" w:rsidRPr="00371816" w:rsidRDefault="00371816" w:rsidP="00371816">
            <w:pPr>
              <w:ind w:left="22"/>
            </w:pPr>
            <w:proofErr w:type="spellStart"/>
            <w:ins w:id="451" w:author="Aivi Kuivonen" w:date="2025-07-07T15:26:00Z">
              <w:r w:rsidRPr="00371816">
                <w:t>Eesti</w:t>
              </w:r>
              <w:proofErr w:type="spellEnd"/>
              <w:r w:rsidRPr="00371816">
                <w:t xml:space="preserve"> </w:t>
              </w:r>
              <w:proofErr w:type="spellStart"/>
              <w:r w:rsidRPr="00371816">
                <w:t>Välisministeerium</w:t>
              </w:r>
              <w:proofErr w:type="spellEnd"/>
              <w:r w:rsidRPr="00371816">
                <w:t xml:space="preserve"> </w:t>
              </w:r>
              <w:proofErr w:type="spellStart"/>
              <w:r w:rsidRPr="00371816">
                <w:t>palkab</w:t>
              </w:r>
              <w:proofErr w:type="spellEnd"/>
              <w:r w:rsidRPr="00371816">
                <w:t xml:space="preserve"> </w:t>
              </w:r>
              <w:proofErr w:type="spellStart"/>
              <w:r w:rsidRPr="00371816">
                <w:t>või</w:t>
              </w:r>
              <w:proofErr w:type="spellEnd"/>
              <w:r w:rsidRPr="00371816">
                <w:t xml:space="preserve"> </w:t>
              </w:r>
              <w:proofErr w:type="spellStart"/>
              <w:r w:rsidRPr="00371816">
                <w:t>saadab</w:t>
              </w:r>
              <w:proofErr w:type="spellEnd"/>
              <w:r w:rsidRPr="00371816">
                <w:t xml:space="preserve"> </w:t>
              </w:r>
              <w:proofErr w:type="spellStart"/>
              <w:r w:rsidRPr="00371816">
                <w:t>Schengeni</w:t>
              </w:r>
              <w:proofErr w:type="spellEnd"/>
              <w:r w:rsidRPr="00371816">
                <w:t xml:space="preserve"> </w:t>
              </w:r>
              <w:proofErr w:type="spellStart"/>
              <w:r w:rsidRPr="00371816">
                <w:t>viisasid</w:t>
              </w:r>
              <w:proofErr w:type="spellEnd"/>
              <w:r w:rsidRPr="00371816">
                <w:t xml:space="preserve"> </w:t>
              </w:r>
              <w:proofErr w:type="spellStart"/>
              <w:r w:rsidRPr="00371816">
                <w:t>menetlevatesse</w:t>
              </w:r>
              <w:proofErr w:type="spellEnd"/>
              <w:r w:rsidRPr="00371816">
                <w:t xml:space="preserve"> </w:t>
              </w:r>
              <w:proofErr w:type="spellStart"/>
              <w:r w:rsidRPr="00371816">
                <w:t>Eesti</w:t>
              </w:r>
              <w:proofErr w:type="spellEnd"/>
              <w:r w:rsidRPr="00371816">
                <w:t xml:space="preserve"> </w:t>
              </w:r>
              <w:proofErr w:type="spellStart"/>
              <w:r w:rsidRPr="00371816">
                <w:t>esindustesse</w:t>
              </w:r>
              <w:proofErr w:type="spellEnd"/>
              <w:r w:rsidRPr="00371816">
                <w:t xml:space="preserve">, </w:t>
              </w:r>
              <w:proofErr w:type="spellStart"/>
              <w:r w:rsidRPr="00371816">
                <w:t>kus</w:t>
              </w:r>
              <w:proofErr w:type="spellEnd"/>
              <w:r w:rsidRPr="00371816">
                <w:t xml:space="preserve"> </w:t>
              </w:r>
              <w:proofErr w:type="spellStart"/>
              <w:r w:rsidRPr="00371816">
                <w:t>töökoormus</w:t>
              </w:r>
              <w:proofErr w:type="spellEnd"/>
              <w:r w:rsidRPr="00371816">
                <w:t xml:space="preserve"> on </w:t>
              </w:r>
              <w:proofErr w:type="spellStart"/>
              <w:r w:rsidRPr="00371816">
                <w:t>suurenenud</w:t>
              </w:r>
              <w:proofErr w:type="spellEnd"/>
              <w:r w:rsidRPr="00371816">
                <w:t xml:space="preserve">, </w:t>
              </w:r>
              <w:proofErr w:type="spellStart"/>
              <w:r w:rsidRPr="00371816">
                <w:t>täiendavalt</w:t>
              </w:r>
              <w:proofErr w:type="spellEnd"/>
              <w:r w:rsidRPr="00371816">
                <w:t xml:space="preserve"> </w:t>
              </w:r>
              <w:proofErr w:type="spellStart"/>
              <w:r w:rsidRPr="00371816">
                <w:t>konsulaartöötajaid</w:t>
              </w:r>
              <w:proofErr w:type="spellEnd"/>
              <w:r w:rsidRPr="00371816">
                <w:t xml:space="preserve">, et </w:t>
              </w:r>
              <w:proofErr w:type="spellStart"/>
              <w:r w:rsidRPr="00371816">
                <w:t>parandada</w:t>
              </w:r>
              <w:proofErr w:type="spellEnd"/>
              <w:r w:rsidRPr="00371816">
                <w:t xml:space="preserve"> </w:t>
              </w:r>
              <w:proofErr w:type="spellStart"/>
              <w:r w:rsidRPr="00371816">
                <w:t>Schengeni</w:t>
              </w:r>
              <w:proofErr w:type="spellEnd"/>
              <w:r w:rsidRPr="00371816">
                <w:t xml:space="preserve"> </w:t>
              </w:r>
              <w:proofErr w:type="spellStart"/>
              <w:r w:rsidRPr="00371816">
                <w:t>viisade</w:t>
              </w:r>
              <w:proofErr w:type="spellEnd"/>
              <w:r w:rsidRPr="00371816">
                <w:t xml:space="preserve"> </w:t>
              </w:r>
              <w:proofErr w:type="spellStart"/>
              <w:r w:rsidRPr="00371816">
                <w:t>menetlemise</w:t>
              </w:r>
              <w:proofErr w:type="spellEnd"/>
              <w:r w:rsidRPr="00371816">
                <w:t xml:space="preserve"> </w:t>
              </w:r>
              <w:proofErr w:type="spellStart"/>
              <w:r w:rsidRPr="00371816">
                <w:t>suutlikkust</w:t>
              </w:r>
              <w:proofErr w:type="spellEnd"/>
              <w:r w:rsidRPr="00371816">
                <w:t xml:space="preserve"> ja </w:t>
              </w:r>
              <w:proofErr w:type="spellStart"/>
              <w:r w:rsidRPr="00371816">
                <w:t>viisadega</w:t>
              </w:r>
              <w:proofErr w:type="spellEnd"/>
              <w:r w:rsidRPr="00371816">
                <w:t xml:space="preserve"> </w:t>
              </w:r>
              <w:proofErr w:type="spellStart"/>
              <w:r w:rsidRPr="00371816">
                <w:t>seotud</w:t>
              </w:r>
              <w:proofErr w:type="spellEnd"/>
              <w:r w:rsidRPr="00371816">
                <w:t xml:space="preserve"> </w:t>
              </w:r>
              <w:proofErr w:type="spellStart"/>
              <w:r w:rsidRPr="00371816">
                <w:t>töö</w:t>
              </w:r>
              <w:proofErr w:type="spellEnd"/>
              <w:r w:rsidRPr="00371816">
                <w:t xml:space="preserve"> </w:t>
              </w:r>
              <w:proofErr w:type="spellStart"/>
              <w:r w:rsidRPr="00371816">
                <w:t>tõhusamat</w:t>
              </w:r>
              <w:proofErr w:type="spellEnd"/>
              <w:r w:rsidRPr="00371816">
                <w:t xml:space="preserve"> </w:t>
              </w:r>
              <w:proofErr w:type="spellStart"/>
              <w:r w:rsidRPr="00371816">
                <w:t>korraldamist</w:t>
              </w:r>
              <w:proofErr w:type="spellEnd"/>
              <w:r w:rsidRPr="00371816">
                <w:t xml:space="preserve">. </w:t>
              </w:r>
              <w:proofErr w:type="spellStart"/>
              <w:r w:rsidRPr="00371816">
                <w:t>Tegevustoetus</w:t>
              </w:r>
              <w:proofErr w:type="spellEnd"/>
              <w:r w:rsidRPr="00371816">
                <w:t xml:space="preserve"> </w:t>
              </w:r>
              <w:proofErr w:type="spellStart"/>
              <w:r w:rsidRPr="00371816">
                <w:t>katab</w:t>
              </w:r>
              <w:proofErr w:type="spellEnd"/>
              <w:r w:rsidRPr="00371816">
                <w:t xml:space="preserve"> </w:t>
              </w:r>
              <w:proofErr w:type="spellStart"/>
              <w:r w:rsidRPr="00371816">
                <w:t>personalikulud</w:t>
              </w:r>
              <w:proofErr w:type="spellEnd"/>
              <w:r w:rsidRPr="00371816">
                <w:t>.</w:t>
              </w:r>
            </w:ins>
          </w:p>
          <w:p w14:paraId="6B2AF4A3" w14:textId="76A373E4" w:rsidR="00042198" w:rsidRDefault="00042198" w:rsidP="00C30D65">
            <w:proofErr w:type="spellStart"/>
            <w:r w:rsidRPr="00042198">
              <w:rPr>
                <w:b/>
                <w:bCs/>
              </w:rPr>
              <w:t>Tulemused</w:t>
            </w:r>
            <w:proofErr w:type="spellEnd"/>
            <w:r w:rsidR="00A34225">
              <w:t>.</w:t>
            </w:r>
            <w:r>
              <w:t xml:space="preserve"> </w:t>
            </w:r>
            <w:proofErr w:type="spellStart"/>
            <w:ins w:id="452" w:author="Aivi Kuivonen" w:date="2025-07-07T15:27:00Z">
              <w:r w:rsidR="00371816">
                <w:t>V</w:t>
              </w:r>
            </w:ins>
            <w:del w:id="453" w:author="Aivi Kuivonen" w:date="2025-07-07T15:27:00Z">
              <w:r w:rsidDel="00371816">
                <w:delText>Kõik Eesti välisesindused on hästi varustatud, v</w:delText>
              </w:r>
            </w:del>
            <w:r>
              <w:t>iisaametnikud</w:t>
            </w:r>
            <w:proofErr w:type="spellEnd"/>
            <w:r>
              <w:t xml:space="preserve"> on </w:t>
            </w:r>
            <w:proofErr w:type="spellStart"/>
            <w:r>
              <w:t>koolitatud</w:t>
            </w:r>
            <w:proofErr w:type="spellEnd"/>
            <w:r>
              <w:t xml:space="preserve"> ja </w:t>
            </w:r>
            <w:proofErr w:type="spellStart"/>
            <w:r w:rsidR="00A34225">
              <w:t>osutavad</w:t>
            </w:r>
            <w:proofErr w:type="spellEnd"/>
            <w:r w:rsidR="00A34225">
              <w:t xml:space="preserve"> </w:t>
            </w:r>
            <w:proofErr w:type="spellStart"/>
            <w:r>
              <w:t>kliendi</w:t>
            </w:r>
            <w:r w:rsidRPr="00055D2F">
              <w:t>sõbralikku</w:t>
            </w:r>
            <w:proofErr w:type="spellEnd"/>
            <w:r>
              <w:t xml:space="preserve"> </w:t>
            </w:r>
            <w:proofErr w:type="spellStart"/>
            <w:r>
              <w:t>teenust</w:t>
            </w:r>
            <w:proofErr w:type="spellEnd"/>
            <w:r>
              <w:t xml:space="preserve"> </w:t>
            </w:r>
            <w:proofErr w:type="spellStart"/>
            <w:r>
              <w:t>kooskõlas</w:t>
            </w:r>
            <w:proofErr w:type="spellEnd"/>
            <w:r>
              <w:t xml:space="preserve"> </w:t>
            </w:r>
            <w:proofErr w:type="spellStart"/>
            <w:r>
              <w:t>viisaeeskirjaga</w:t>
            </w:r>
            <w:proofErr w:type="spellEnd"/>
            <w:r>
              <w:t xml:space="preserve">. </w:t>
            </w:r>
            <w:proofErr w:type="spellStart"/>
            <w:r>
              <w:t>Viisa</w:t>
            </w:r>
            <w:proofErr w:type="spellEnd"/>
            <w:r>
              <w:t xml:space="preserve"> </w:t>
            </w:r>
            <w:proofErr w:type="spellStart"/>
            <w:r>
              <w:t>taotlemine</w:t>
            </w:r>
            <w:proofErr w:type="spellEnd"/>
            <w:r>
              <w:t xml:space="preserve"> on </w:t>
            </w:r>
            <w:proofErr w:type="spellStart"/>
            <w:r>
              <w:t>tõhus</w:t>
            </w:r>
            <w:proofErr w:type="spellEnd"/>
            <w:r>
              <w:t xml:space="preserve"> ja </w:t>
            </w:r>
            <w:proofErr w:type="spellStart"/>
            <w:r>
              <w:t>turvaline</w:t>
            </w:r>
            <w:proofErr w:type="spellEnd"/>
            <w:r>
              <w:t xml:space="preserve">. </w:t>
            </w:r>
            <w:proofErr w:type="spellStart"/>
            <w:r>
              <w:t>Heausksete</w:t>
            </w:r>
            <w:proofErr w:type="spellEnd"/>
            <w:r>
              <w:t xml:space="preserve"> </w:t>
            </w:r>
            <w:proofErr w:type="spellStart"/>
            <w:r>
              <w:t>reisijate</w:t>
            </w:r>
            <w:proofErr w:type="spellEnd"/>
            <w:r>
              <w:t xml:space="preserve"> </w:t>
            </w:r>
            <w:proofErr w:type="spellStart"/>
            <w:r>
              <w:t>piiriületus</w:t>
            </w:r>
            <w:proofErr w:type="spellEnd"/>
            <w:r>
              <w:t xml:space="preserve"> on </w:t>
            </w:r>
            <w:proofErr w:type="spellStart"/>
            <w:r>
              <w:t>sujuv</w:t>
            </w:r>
            <w:proofErr w:type="spellEnd"/>
            <w:r>
              <w:t xml:space="preserve"> </w:t>
            </w:r>
            <w:proofErr w:type="spellStart"/>
            <w:r>
              <w:t>ning</w:t>
            </w:r>
            <w:proofErr w:type="spellEnd"/>
            <w:r>
              <w:t xml:space="preserve"> </w:t>
            </w:r>
            <w:proofErr w:type="spellStart"/>
            <w:r>
              <w:t>turvariskid</w:t>
            </w:r>
            <w:proofErr w:type="spellEnd"/>
            <w:r>
              <w:t xml:space="preserve"> ja </w:t>
            </w:r>
            <w:proofErr w:type="spellStart"/>
            <w:r>
              <w:t>ELi</w:t>
            </w:r>
            <w:proofErr w:type="spellEnd"/>
            <w:r>
              <w:t xml:space="preserve"> </w:t>
            </w:r>
            <w:proofErr w:type="spellStart"/>
            <w:r>
              <w:t>suunduva</w:t>
            </w:r>
            <w:proofErr w:type="spellEnd"/>
            <w:r>
              <w:t xml:space="preserve"> </w:t>
            </w:r>
            <w:proofErr w:type="spellStart"/>
            <w:r>
              <w:t>ebaseadusliku</w:t>
            </w:r>
            <w:proofErr w:type="spellEnd"/>
            <w:r>
              <w:t xml:space="preserve"> </w:t>
            </w:r>
            <w:proofErr w:type="spellStart"/>
            <w:r>
              <w:t>rändega</w:t>
            </w:r>
            <w:proofErr w:type="spellEnd"/>
            <w:r>
              <w:t xml:space="preserve"> </w:t>
            </w:r>
            <w:proofErr w:type="spellStart"/>
            <w:r>
              <w:t>seotud</w:t>
            </w:r>
            <w:proofErr w:type="spellEnd"/>
            <w:r>
              <w:t xml:space="preserve"> </w:t>
            </w:r>
            <w:proofErr w:type="spellStart"/>
            <w:r>
              <w:t>riskid</w:t>
            </w:r>
            <w:proofErr w:type="spellEnd"/>
            <w:r>
              <w:t xml:space="preserve"> on </w:t>
            </w:r>
            <w:proofErr w:type="spellStart"/>
            <w:r>
              <w:t>maandatud</w:t>
            </w:r>
            <w:proofErr w:type="spellEnd"/>
            <w:r>
              <w:t xml:space="preserve">. </w:t>
            </w:r>
            <w:proofErr w:type="spellStart"/>
            <w:r>
              <w:t>D</w:t>
            </w:r>
            <w:r w:rsidRPr="00042198">
              <w:t>igiviisa</w:t>
            </w:r>
            <w:proofErr w:type="spellEnd"/>
            <w:r w:rsidRPr="00042198">
              <w:t xml:space="preserve"> ja e-</w:t>
            </w:r>
            <w:proofErr w:type="spellStart"/>
            <w:r w:rsidRPr="00042198">
              <w:t>rakendus</w:t>
            </w:r>
            <w:r w:rsidR="00BB742D">
              <w:t>ed</w:t>
            </w:r>
            <w:proofErr w:type="spellEnd"/>
            <w:r w:rsidRPr="00042198">
              <w:t xml:space="preserve"> on </w:t>
            </w:r>
            <w:proofErr w:type="spellStart"/>
            <w:r w:rsidRPr="00042198">
              <w:t>ligipääsetavad</w:t>
            </w:r>
            <w:proofErr w:type="spellEnd"/>
            <w:r w:rsidRPr="00042198">
              <w:t xml:space="preserve"> </w:t>
            </w:r>
            <w:proofErr w:type="spellStart"/>
            <w:r w:rsidRPr="00042198">
              <w:t>erivajadus</w:t>
            </w:r>
            <w:r w:rsidR="00BB742D">
              <w:t>t</w:t>
            </w:r>
            <w:r w:rsidRPr="00042198">
              <w:t>ega</w:t>
            </w:r>
            <w:proofErr w:type="spellEnd"/>
            <w:r w:rsidRPr="00042198">
              <w:t xml:space="preserve"> </w:t>
            </w:r>
            <w:proofErr w:type="spellStart"/>
            <w:r w:rsidRPr="00042198">
              <w:t>inimestele</w:t>
            </w:r>
            <w:proofErr w:type="spellEnd"/>
            <w:r w:rsidRPr="00042198">
              <w:t xml:space="preserve">. </w:t>
            </w:r>
            <w:proofErr w:type="spellStart"/>
            <w:r w:rsidRPr="00042198">
              <w:t>Veebilehed</w:t>
            </w:r>
            <w:proofErr w:type="spellEnd"/>
            <w:r w:rsidRPr="00042198">
              <w:t xml:space="preserve"> </w:t>
            </w:r>
            <w:proofErr w:type="spellStart"/>
            <w:r w:rsidRPr="00042198">
              <w:t>vastavad</w:t>
            </w:r>
            <w:proofErr w:type="spellEnd"/>
            <w:r w:rsidRPr="00042198">
              <w:t xml:space="preserve"> WCAG 2.0 </w:t>
            </w:r>
            <w:proofErr w:type="spellStart"/>
            <w:r w:rsidRPr="00042198">
              <w:t>nõuetele</w:t>
            </w:r>
            <w:proofErr w:type="spellEnd"/>
            <w:r w:rsidRPr="00042198">
              <w:t>.</w:t>
            </w:r>
            <w:r>
              <w:t xml:space="preserve"> </w:t>
            </w:r>
            <w:r w:rsidRPr="00042198">
              <w:t xml:space="preserve">VISi </w:t>
            </w:r>
            <w:proofErr w:type="spellStart"/>
            <w:r w:rsidRPr="00042198">
              <w:t>kasutamisel</w:t>
            </w:r>
            <w:proofErr w:type="spellEnd"/>
            <w:r w:rsidRPr="00042198">
              <w:t xml:space="preserve"> </w:t>
            </w:r>
            <w:proofErr w:type="spellStart"/>
            <w:r w:rsidRPr="00042198">
              <w:t>tagavad</w:t>
            </w:r>
            <w:proofErr w:type="spellEnd"/>
            <w:r w:rsidRPr="00042198">
              <w:t xml:space="preserve"> </w:t>
            </w:r>
            <w:proofErr w:type="spellStart"/>
            <w:r w:rsidRPr="00042198">
              <w:t>kõik</w:t>
            </w:r>
            <w:proofErr w:type="spellEnd"/>
            <w:r w:rsidRPr="00042198">
              <w:t xml:space="preserve"> </w:t>
            </w:r>
            <w:proofErr w:type="spellStart"/>
            <w:r w:rsidRPr="00042198">
              <w:t>pädevad</w:t>
            </w:r>
            <w:proofErr w:type="spellEnd"/>
            <w:r w:rsidRPr="00042198">
              <w:t xml:space="preserve"> </w:t>
            </w:r>
            <w:proofErr w:type="spellStart"/>
            <w:r w:rsidRPr="00042198">
              <w:t>asutused</w:t>
            </w:r>
            <w:proofErr w:type="spellEnd"/>
            <w:r w:rsidRPr="00042198">
              <w:t xml:space="preserve">, et </w:t>
            </w:r>
            <w:proofErr w:type="spellStart"/>
            <w:r w:rsidR="00BB742D">
              <w:t>nad</w:t>
            </w:r>
            <w:proofErr w:type="spellEnd"/>
            <w:r w:rsidRPr="00042198">
              <w:t xml:space="preserve"> </w:t>
            </w:r>
            <w:proofErr w:type="spellStart"/>
            <w:r w:rsidRPr="00042198">
              <w:t>ei</w:t>
            </w:r>
            <w:proofErr w:type="spellEnd"/>
            <w:r w:rsidRPr="00042198">
              <w:t xml:space="preserve"> </w:t>
            </w:r>
            <w:proofErr w:type="spellStart"/>
            <w:r w:rsidRPr="00042198">
              <w:t>diskrimineeri</w:t>
            </w:r>
            <w:proofErr w:type="spellEnd"/>
            <w:r w:rsidRPr="00042198">
              <w:t xml:space="preserve"> </w:t>
            </w:r>
            <w:proofErr w:type="spellStart"/>
            <w:r w:rsidRPr="00042198">
              <w:t>taotlejaid</w:t>
            </w:r>
            <w:proofErr w:type="spellEnd"/>
            <w:r w:rsidRPr="00042198">
              <w:t xml:space="preserve"> ja </w:t>
            </w:r>
            <w:proofErr w:type="spellStart"/>
            <w:r w:rsidRPr="00042198">
              <w:t>viisaomanikke</w:t>
            </w:r>
            <w:proofErr w:type="spellEnd"/>
            <w:r w:rsidRPr="00042198">
              <w:t xml:space="preserve"> </w:t>
            </w:r>
            <w:proofErr w:type="spellStart"/>
            <w:r w:rsidRPr="00042198">
              <w:t>soo</w:t>
            </w:r>
            <w:proofErr w:type="spellEnd"/>
            <w:r w:rsidRPr="00042198">
              <w:t xml:space="preserve">, </w:t>
            </w:r>
            <w:proofErr w:type="spellStart"/>
            <w:r w:rsidRPr="00042198">
              <w:t>rassilise</w:t>
            </w:r>
            <w:proofErr w:type="spellEnd"/>
            <w:r w:rsidRPr="00042198">
              <w:t xml:space="preserve"> </w:t>
            </w:r>
            <w:proofErr w:type="spellStart"/>
            <w:r w:rsidRPr="00042198">
              <w:t>või</w:t>
            </w:r>
            <w:proofErr w:type="spellEnd"/>
            <w:r w:rsidRPr="00042198">
              <w:t xml:space="preserve"> </w:t>
            </w:r>
            <w:proofErr w:type="spellStart"/>
            <w:r w:rsidRPr="00042198">
              <w:t>etnilise</w:t>
            </w:r>
            <w:proofErr w:type="spellEnd"/>
            <w:r w:rsidRPr="00042198">
              <w:t xml:space="preserve"> </w:t>
            </w:r>
            <w:proofErr w:type="spellStart"/>
            <w:r w:rsidRPr="00042198">
              <w:t>päritolu</w:t>
            </w:r>
            <w:proofErr w:type="spellEnd"/>
            <w:r w:rsidRPr="00042198">
              <w:t xml:space="preserve">, </w:t>
            </w:r>
            <w:proofErr w:type="spellStart"/>
            <w:r w:rsidRPr="00042198">
              <w:t>usutunnistuse</w:t>
            </w:r>
            <w:proofErr w:type="spellEnd"/>
            <w:r w:rsidRPr="00042198">
              <w:t xml:space="preserve">, </w:t>
            </w:r>
            <w:proofErr w:type="spellStart"/>
            <w:r w:rsidRPr="00042198">
              <w:t>puude</w:t>
            </w:r>
            <w:proofErr w:type="spellEnd"/>
            <w:r w:rsidRPr="00042198">
              <w:t xml:space="preserve">, </w:t>
            </w:r>
            <w:proofErr w:type="spellStart"/>
            <w:r w:rsidRPr="00042198">
              <w:t>vanuse</w:t>
            </w:r>
            <w:proofErr w:type="spellEnd"/>
            <w:r w:rsidRPr="00042198">
              <w:t xml:space="preserve"> </w:t>
            </w:r>
            <w:proofErr w:type="spellStart"/>
            <w:r w:rsidRPr="00042198">
              <w:t>või</w:t>
            </w:r>
            <w:proofErr w:type="spellEnd"/>
            <w:r w:rsidRPr="00042198">
              <w:t xml:space="preserve"> </w:t>
            </w:r>
            <w:proofErr w:type="spellStart"/>
            <w:r w:rsidRPr="00042198">
              <w:t>seksuaalse</w:t>
            </w:r>
            <w:proofErr w:type="spellEnd"/>
            <w:r w:rsidRPr="00042198">
              <w:t xml:space="preserve"> </w:t>
            </w:r>
            <w:proofErr w:type="spellStart"/>
            <w:r w:rsidRPr="00042198">
              <w:t>sättumuse</w:t>
            </w:r>
            <w:proofErr w:type="spellEnd"/>
            <w:r w:rsidRPr="00042198">
              <w:t xml:space="preserve"> </w:t>
            </w:r>
            <w:proofErr w:type="spellStart"/>
            <w:r w:rsidRPr="00042198">
              <w:t>alusel</w:t>
            </w:r>
            <w:proofErr w:type="spellEnd"/>
            <w:r w:rsidRPr="00042198">
              <w:t xml:space="preserve"> </w:t>
            </w:r>
            <w:proofErr w:type="spellStart"/>
            <w:r w:rsidRPr="00042198">
              <w:t>ning</w:t>
            </w:r>
            <w:proofErr w:type="spellEnd"/>
            <w:r w:rsidRPr="00042198">
              <w:t xml:space="preserve"> </w:t>
            </w:r>
            <w:proofErr w:type="spellStart"/>
            <w:r w:rsidRPr="00042198">
              <w:t>austa</w:t>
            </w:r>
            <w:r w:rsidR="00BB742D">
              <w:t>vad</w:t>
            </w:r>
            <w:proofErr w:type="spellEnd"/>
            <w:r w:rsidRPr="00042198">
              <w:t xml:space="preserve"> </w:t>
            </w:r>
            <w:proofErr w:type="spellStart"/>
            <w:r w:rsidRPr="00042198">
              <w:t>täiel</w:t>
            </w:r>
            <w:proofErr w:type="spellEnd"/>
            <w:r w:rsidRPr="00042198">
              <w:t xml:space="preserve"> </w:t>
            </w:r>
            <w:proofErr w:type="spellStart"/>
            <w:r w:rsidRPr="00042198">
              <w:t>määral</w:t>
            </w:r>
            <w:proofErr w:type="spellEnd"/>
            <w:r w:rsidRPr="00042198">
              <w:t xml:space="preserve"> </w:t>
            </w:r>
            <w:proofErr w:type="spellStart"/>
            <w:r w:rsidRPr="00042198">
              <w:t>taotleja</w:t>
            </w:r>
            <w:proofErr w:type="spellEnd"/>
            <w:r w:rsidRPr="00042198">
              <w:t xml:space="preserve"> </w:t>
            </w:r>
            <w:proofErr w:type="spellStart"/>
            <w:r w:rsidRPr="00042198">
              <w:t>või</w:t>
            </w:r>
            <w:proofErr w:type="spellEnd"/>
            <w:r w:rsidRPr="00042198">
              <w:t xml:space="preserve"> </w:t>
            </w:r>
            <w:proofErr w:type="spellStart"/>
            <w:r w:rsidRPr="00042198">
              <w:t>viisaomaniku</w:t>
            </w:r>
            <w:proofErr w:type="spellEnd"/>
            <w:r w:rsidRPr="00042198">
              <w:t xml:space="preserve"> </w:t>
            </w:r>
            <w:proofErr w:type="spellStart"/>
            <w:r w:rsidRPr="00042198">
              <w:t>inimväärikust</w:t>
            </w:r>
            <w:proofErr w:type="spellEnd"/>
            <w:r w:rsidRPr="00042198">
              <w:t xml:space="preserve"> ja </w:t>
            </w:r>
            <w:proofErr w:type="spellStart"/>
            <w:r w:rsidRPr="00042198">
              <w:t>puutumatust</w:t>
            </w:r>
            <w:proofErr w:type="spellEnd"/>
            <w:r w:rsidRPr="00042198">
              <w:t>.</w:t>
            </w:r>
          </w:p>
          <w:p w14:paraId="3AE7E7BB" w14:textId="0C87BD90" w:rsidR="0006686F" w:rsidDel="00371816" w:rsidRDefault="0006686F" w:rsidP="00C30D65">
            <w:pPr>
              <w:rPr>
                <w:del w:id="454" w:author="Aivi Kuivonen" w:date="2025-07-07T15:27:00Z"/>
              </w:rPr>
            </w:pPr>
            <w:del w:id="455" w:author="Aivi Kuivonen" w:date="2025-07-07T15:27:00Z">
              <w:r w:rsidDel="00371816">
                <w:delText>_____________________________________________________________________________</w:delText>
              </w:r>
            </w:del>
          </w:p>
          <w:p w14:paraId="7F128FE5" w14:textId="309D12EE" w:rsidR="00A02694" w:rsidRPr="00817B50" w:rsidRDefault="00A02694" w:rsidP="00C30D65">
            <w:del w:id="456" w:author="Aivi Kuivonen" w:date="2025-07-07T15:27:00Z">
              <w:r w:rsidDel="00371816">
                <w:delText>Tegevustoetust ja rahastamisvahendeid ei kasutata viisaeesmärgi saavutamiseks.</w:delText>
              </w:r>
            </w:del>
          </w:p>
        </w:tc>
      </w:tr>
      <w:bookmarkEnd w:id="376"/>
    </w:tbl>
    <w:p w14:paraId="30FF3AE4" w14:textId="77777777" w:rsidR="00605878" w:rsidRDefault="00605878" w:rsidP="003C4215">
      <w:pPr>
        <w:spacing w:before="240" w:after="240"/>
        <w:rPr>
          <w:rFonts w:eastAsia="Times New Roman"/>
          <w:b/>
          <w:iCs/>
          <w:noProof/>
          <w:szCs w:val="24"/>
        </w:rPr>
        <w:sectPr w:rsidR="00605878" w:rsidSect="00605878">
          <w:footnotePr>
            <w:numRestart w:val="eachSect"/>
          </w:footnotePr>
          <w:pgSz w:w="11906" w:h="16838" w:code="9"/>
          <w:pgMar w:top="567" w:right="1134" w:bottom="567" w:left="1134" w:header="709" w:footer="709" w:gutter="0"/>
          <w:cols w:space="708"/>
          <w:titlePg/>
          <w:docGrid w:linePitch="360"/>
        </w:sectPr>
      </w:pPr>
    </w:p>
    <w:p w14:paraId="5CFFC6D4" w14:textId="5B7BA1E8" w:rsidR="00605878" w:rsidRDefault="00605878" w:rsidP="003C4215">
      <w:pPr>
        <w:spacing w:before="240" w:after="240"/>
        <w:rPr>
          <w:rFonts w:eastAsia="Times New Roman"/>
          <w:b/>
          <w:iCs/>
          <w:noProof/>
          <w:szCs w:val="24"/>
        </w:rPr>
      </w:pPr>
    </w:p>
    <w:p w14:paraId="1F94D258" w14:textId="6353CD92" w:rsidR="003C4215" w:rsidRDefault="003C4215" w:rsidP="003C4215">
      <w:pPr>
        <w:spacing w:before="240" w:after="240"/>
        <w:rPr>
          <w:rFonts w:eastAsia="Times New Roman"/>
          <w:b/>
          <w:iCs/>
          <w:noProof/>
          <w:szCs w:val="24"/>
        </w:rPr>
      </w:pPr>
      <w:r>
        <w:rPr>
          <w:rFonts w:eastAsia="Times New Roman"/>
          <w:b/>
          <w:iCs/>
          <w:noProof/>
          <w:szCs w:val="24"/>
        </w:rPr>
        <w:t>2.2.2</w:t>
      </w:r>
      <w:r w:rsidR="007F000B">
        <w:rPr>
          <w:rFonts w:eastAsia="Times New Roman"/>
          <w:b/>
          <w:iCs/>
          <w:noProof/>
          <w:szCs w:val="24"/>
        </w:rPr>
        <w:t>.</w:t>
      </w:r>
      <w:r>
        <w:rPr>
          <w:rFonts w:eastAsia="Times New Roman"/>
          <w:b/>
          <w:iCs/>
          <w:noProof/>
          <w:szCs w:val="24"/>
        </w:rPr>
        <w:t xml:space="preserve"> Näitajad</w:t>
      </w:r>
    </w:p>
    <w:p w14:paraId="24A719C0" w14:textId="74616615" w:rsidR="003C4215" w:rsidRDefault="003C4215" w:rsidP="003C4215">
      <w:pPr>
        <w:rPr>
          <w:i/>
          <w:iCs/>
          <w:sz w:val="20"/>
        </w:rPr>
      </w:pPr>
      <w:proofErr w:type="spellStart"/>
      <w:r w:rsidRPr="006E4A6B">
        <w:rPr>
          <w:i/>
          <w:iCs/>
          <w:sz w:val="20"/>
        </w:rPr>
        <w:t>Viide</w:t>
      </w:r>
      <w:proofErr w:type="spellEnd"/>
      <w:r w:rsidRPr="006E4A6B">
        <w:rPr>
          <w:i/>
          <w:iCs/>
          <w:sz w:val="20"/>
        </w:rPr>
        <w:t xml:space="preserve">: </w:t>
      </w:r>
      <w:proofErr w:type="spellStart"/>
      <w:r w:rsidRPr="006E4A6B">
        <w:rPr>
          <w:i/>
          <w:iCs/>
          <w:sz w:val="20"/>
        </w:rPr>
        <w:t>ühissätete</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22 </w:t>
      </w:r>
      <w:proofErr w:type="spellStart"/>
      <w:r w:rsidRPr="006E4A6B">
        <w:rPr>
          <w:i/>
          <w:iCs/>
          <w:sz w:val="20"/>
        </w:rPr>
        <w:t>lõike</w:t>
      </w:r>
      <w:proofErr w:type="spellEnd"/>
      <w:r w:rsidRPr="006E4A6B">
        <w:rPr>
          <w:i/>
          <w:iCs/>
          <w:sz w:val="20"/>
        </w:rPr>
        <w:t xml:space="preserve"> 4 </w:t>
      </w:r>
      <w:proofErr w:type="spellStart"/>
      <w:r w:rsidRPr="006E4A6B">
        <w:rPr>
          <w:i/>
          <w:iCs/>
          <w:sz w:val="20"/>
        </w:rPr>
        <w:t>punkt</w:t>
      </w:r>
      <w:proofErr w:type="spellEnd"/>
      <w:r w:rsidRPr="006E4A6B">
        <w:rPr>
          <w:i/>
          <w:iCs/>
          <w:sz w:val="20"/>
        </w:rPr>
        <w:t xml:space="preserve"> e</w:t>
      </w:r>
    </w:p>
    <w:p w14:paraId="57961E53" w14:textId="77777777" w:rsidR="003436AA" w:rsidRDefault="003436AA" w:rsidP="003C4215">
      <w:pPr>
        <w:rPr>
          <w:i/>
          <w:iCs/>
        </w:rPr>
      </w:pPr>
    </w:p>
    <w:p w14:paraId="3301C97E" w14:textId="1AD3FD6D" w:rsidR="003436AA" w:rsidRPr="00756369" w:rsidRDefault="003C4215" w:rsidP="003C4215">
      <w:pPr>
        <w:rPr>
          <w:rFonts w:eastAsia="Times New Roman"/>
          <w:szCs w:val="24"/>
        </w:rPr>
      </w:pPr>
      <w:r w:rsidRPr="00A750A9">
        <w:rPr>
          <w:rFonts w:eastAsia="Times New Roman"/>
          <w:b/>
          <w:bCs/>
          <w:szCs w:val="24"/>
        </w:rPr>
        <w:t xml:space="preserve">Tabel </w:t>
      </w:r>
      <w:r w:rsidR="00D23FFB" w:rsidRPr="00A750A9">
        <w:rPr>
          <w:rFonts w:eastAsia="Times New Roman"/>
          <w:b/>
          <w:bCs/>
          <w:szCs w:val="24"/>
        </w:rPr>
        <w:t>4</w:t>
      </w:r>
      <w:r w:rsidR="007F000B" w:rsidRPr="00A750A9">
        <w:rPr>
          <w:rFonts w:eastAsia="Times New Roman"/>
          <w:b/>
          <w:bCs/>
          <w:szCs w:val="24"/>
        </w:rPr>
        <w:t>.</w:t>
      </w:r>
      <w:r w:rsidRPr="00756369">
        <w:rPr>
          <w:rFonts w:eastAsia="Times New Roman"/>
          <w:szCs w:val="24"/>
        </w:rPr>
        <w:t xml:space="preserve"> </w:t>
      </w:r>
      <w:proofErr w:type="spellStart"/>
      <w:r w:rsidRPr="00756369">
        <w:rPr>
          <w:rFonts w:eastAsia="Times New Roman"/>
          <w:szCs w:val="24"/>
        </w:rPr>
        <w:t>Väljundnäitajad</w:t>
      </w:r>
      <w:proofErr w:type="spellEnd"/>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7"/>
        <w:gridCol w:w="1852"/>
        <w:gridCol w:w="5237"/>
        <w:gridCol w:w="2268"/>
        <w:gridCol w:w="2204"/>
        <w:gridCol w:w="1907"/>
      </w:tblGrid>
      <w:tr w:rsidR="004935A7" w:rsidRPr="00756369" w14:paraId="27360C4A" w14:textId="77777777" w:rsidTr="0067773E">
        <w:trPr>
          <w:trHeight w:val="656"/>
        </w:trPr>
        <w:tc>
          <w:tcPr>
            <w:tcW w:w="600" w:type="pct"/>
          </w:tcPr>
          <w:p w14:paraId="70EE88C2" w14:textId="77777777" w:rsidR="004935A7" w:rsidRPr="0067773E" w:rsidRDefault="004935A7" w:rsidP="00A6698E">
            <w:pPr>
              <w:pStyle w:val="Text1"/>
              <w:ind w:left="0"/>
              <w:rPr>
                <w:rFonts w:cs="Times New Roman"/>
                <w:b/>
                <w:noProof/>
                <w:sz w:val="20"/>
                <w:szCs w:val="20"/>
              </w:rPr>
            </w:pPr>
            <w:bookmarkStart w:id="457" w:name="_Hlk88057617"/>
            <w:bookmarkStart w:id="458" w:name="_Hlk202866248"/>
            <w:r w:rsidRPr="0067773E">
              <w:rPr>
                <w:rFonts w:cs="Times New Roman"/>
                <w:b/>
                <w:noProof/>
                <w:sz w:val="20"/>
                <w:szCs w:val="20"/>
              </w:rPr>
              <w:t>Erieesmärk</w:t>
            </w:r>
          </w:p>
        </w:tc>
        <w:tc>
          <w:tcPr>
            <w:tcW w:w="605" w:type="pct"/>
          </w:tcPr>
          <w:p w14:paraId="0A017FDA" w14:textId="6C03C66D" w:rsidR="004935A7" w:rsidRPr="0067773E" w:rsidRDefault="004935A7" w:rsidP="00A6698E">
            <w:pPr>
              <w:pStyle w:val="Text1"/>
              <w:ind w:left="0"/>
              <w:rPr>
                <w:rFonts w:cs="Times New Roman"/>
                <w:b/>
                <w:noProof/>
                <w:sz w:val="20"/>
                <w:szCs w:val="20"/>
              </w:rPr>
            </w:pPr>
            <w:r w:rsidRPr="0067773E">
              <w:rPr>
                <w:rFonts w:cs="Times New Roman"/>
                <w:b/>
                <w:noProof/>
                <w:sz w:val="20"/>
                <w:szCs w:val="20"/>
              </w:rPr>
              <w:t>Tunnuskood</w:t>
            </w:r>
          </w:p>
        </w:tc>
        <w:tc>
          <w:tcPr>
            <w:tcW w:w="1711" w:type="pct"/>
            <w:shd w:val="clear" w:color="auto" w:fill="auto"/>
          </w:tcPr>
          <w:p w14:paraId="0562B6E7" w14:textId="2D6ADF72" w:rsidR="004935A7" w:rsidRPr="0067773E" w:rsidRDefault="004935A7" w:rsidP="00A6698E">
            <w:pPr>
              <w:pStyle w:val="Text1"/>
              <w:ind w:left="0"/>
              <w:rPr>
                <w:rFonts w:cs="Times New Roman"/>
                <w:b/>
                <w:noProof/>
                <w:sz w:val="20"/>
                <w:szCs w:val="20"/>
              </w:rPr>
            </w:pPr>
            <w:r w:rsidRPr="0067773E">
              <w:rPr>
                <w:rFonts w:cs="Times New Roman"/>
                <w:b/>
                <w:noProof/>
                <w:sz w:val="20"/>
                <w:szCs w:val="20"/>
              </w:rPr>
              <w:t>Näitaja</w:t>
            </w:r>
          </w:p>
        </w:tc>
        <w:tc>
          <w:tcPr>
            <w:tcW w:w="741" w:type="pct"/>
            <w:shd w:val="clear" w:color="auto" w:fill="auto"/>
          </w:tcPr>
          <w:p w14:paraId="76928DF5" w14:textId="4C5C2335" w:rsidR="004935A7" w:rsidRPr="0067773E" w:rsidRDefault="004935A7" w:rsidP="00A6698E">
            <w:pPr>
              <w:pStyle w:val="Text1"/>
              <w:ind w:left="0"/>
              <w:rPr>
                <w:rFonts w:cs="Times New Roman"/>
                <w:b/>
                <w:noProof/>
                <w:sz w:val="20"/>
                <w:szCs w:val="20"/>
              </w:rPr>
            </w:pPr>
            <w:r w:rsidRPr="0067773E">
              <w:rPr>
                <w:rFonts w:cs="Times New Roman"/>
                <w:b/>
                <w:noProof/>
                <w:sz w:val="20"/>
                <w:szCs w:val="20"/>
              </w:rPr>
              <w:t>Mõõtühik</w:t>
            </w:r>
          </w:p>
        </w:tc>
        <w:tc>
          <w:tcPr>
            <w:tcW w:w="720" w:type="pct"/>
          </w:tcPr>
          <w:p w14:paraId="59082F23" w14:textId="77777777" w:rsidR="004935A7" w:rsidRPr="0067773E" w:rsidRDefault="004935A7" w:rsidP="00A6698E">
            <w:pPr>
              <w:pStyle w:val="Text1"/>
              <w:ind w:left="0"/>
              <w:rPr>
                <w:rFonts w:cs="Times New Roman"/>
                <w:b/>
                <w:noProof/>
                <w:sz w:val="20"/>
                <w:szCs w:val="20"/>
              </w:rPr>
            </w:pPr>
            <w:r w:rsidRPr="0067773E">
              <w:rPr>
                <w:rFonts w:cs="Times New Roman"/>
                <w:b/>
                <w:noProof/>
                <w:sz w:val="20"/>
                <w:szCs w:val="20"/>
              </w:rPr>
              <w:t>Vahe-eesmärk (2024)</w:t>
            </w:r>
          </w:p>
        </w:tc>
        <w:tc>
          <w:tcPr>
            <w:tcW w:w="623" w:type="pct"/>
            <w:shd w:val="clear" w:color="auto" w:fill="auto"/>
          </w:tcPr>
          <w:p w14:paraId="2A054508" w14:textId="77777777" w:rsidR="004935A7" w:rsidRPr="0067773E" w:rsidRDefault="004935A7" w:rsidP="00A6698E">
            <w:pPr>
              <w:pStyle w:val="Text1"/>
              <w:ind w:left="0"/>
              <w:rPr>
                <w:rFonts w:cs="Times New Roman"/>
                <w:b/>
                <w:noProof/>
                <w:sz w:val="20"/>
                <w:szCs w:val="20"/>
              </w:rPr>
            </w:pPr>
            <w:r w:rsidRPr="0067773E">
              <w:rPr>
                <w:rFonts w:cs="Times New Roman"/>
                <w:b/>
                <w:noProof/>
                <w:sz w:val="20"/>
                <w:szCs w:val="20"/>
              </w:rPr>
              <w:t>Sihtväärtus (2029)</w:t>
            </w:r>
          </w:p>
        </w:tc>
      </w:tr>
      <w:bookmarkEnd w:id="457"/>
      <w:tr w:rsidR="004935A7" w:rsidRPr="00756369" w14:paraId="1215A419" w14:textId="77777777" w:rsidTr="0067773E">
        <w:trPr>
          <w:trHeight w:val="300"/>
        </w:trPr>
        <w:tc>
          <w:tcPr>
            <w:tcW w:w="600" w:type="pct"/>
          </w:tcPr>
          <w:p w14:paraId="667B49CE"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22CB61B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O.2.1</w:t>
            </w:r>
          </w:p>
        </w:tc>
        <w:tc>
          <w:tcPr>
            <w:tcW w:w="1711" w:type="pct"/>
            <w:shd w:val="clear" w:color="auto" w:fill="auto"/>
          </w:tcPr>
          <w:p w14:paraId="6F708950" w14:textId="5245E5AF"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Viisade menetlemise digitaliseerimist toetavate projektide arv</w:t>
            </w:r>
          </w:p>
        </w:tc>
        <w:tc>
          <w:tcPr>
            <w:tcW w:w="741" w:type="pct"/>
          </w:tcPr>
          <w:p w14:paraId="4B50A81D" w14:textId="59D3AEAF"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04E49A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2</w:t>
            </w:r>
          </w:p>
        </w:tc>
        <w:tc>
          <w:tcPr>
            <w:tcW w:w="623" w:type="pct"/>
            <w:shd w:val="clear" w:color="auto" w:fill="auto"/>
          </w:tcPr>
          <w:p w14:paraId="066CAC2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3</w:t>
            </w:r>
          </w:p>
        </w:tc>
      </w:tr>
      <w:tr w:rsidR="004935A7" w:rsidRPr="00756369" w14:paraId="4A602061" w14:textId="77777777" w:rsidTr="0067773E">
        <w:trPr>
          <w:trHeight w:val="300"/>
        </w:trPr>
        <w:tc>
          <w:tcPr>
            <w:tcW w:w="600" w:type="pct"/>
          </w:tcPr>
          <w:p w14:paraId="6345089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A670A2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O.2.2</w:t>
            </w:r>
          </w:p>
        </w:tc>
        <w:tc>
          <w:tcPr>
            <w:tcW w:w="1711" w:type="pct"/>
            <w:shd w:val="clear" w:color="auto" w:fill="auto"/>
          </w:tcPr>
          <w:p w14:paraId="0DFC7134" w14:textId="11C9602C"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Toetatud osalejate arv</w:t>
            </w:r>
          </w:p>
        </w:tc>
        <w:tc>
          <w:tcPr>
            <w:tcW w:w="741" w:type="pct"/>
          </w:tcPr>
          <w:p w14:paraId="288F89DF" w14:textId="52554513"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5A8E969" w14:textId="790E6F42" w:rsidR="004935A7" w:rsidRPr="0067773E" w:rsidRDefault="002215AB" w:rsidP="00435CE9">
            <w:pPr>
              <w:pStyle w:val="Text1"/>
              <w:ind w:left="0"/>
              <w:rPr>
                <w:rFonts w:cs="Times New Roman"/>
                <w:bCs/>
                <w:noProof/>
                <w:sz w:val="20"/>
                <w:szCs w:val="20"/>
              </w:rPr>
            </w:pPr>
            <w:ins w:id="459" w:author="Aivi Kuivonen" w:date="2025-07-07T15:28:00Z">
              <w:r>
                <w:rPr>
                  <w:rFonts w:cs="Times New Roman"/>
                  <w:bCs/>
                  <w:noProof/>
                  <w:sz w:val="20"/>
                  <w:szCs w:val="20"/>
                </w:rPr>
                <w:t>70</w:t>
              </w:r>
            </w:ins>
            <w:del w:id="460" w:author="Aivi Kuivonen" w:date="2025-07-07T15:28:00Z">
              <w:r w:rsidR="004935A7" w:rsidRPr="0067773E" w:rsidDel="002215AB">
                <w:rPr>
                  <w:rFonts w:cs="Times New Roman"/>
                  <w:bCs/>
                  <w:noProof/>
                  <w:sz w:val="20"/>
                  <w:szCs w:val="20"/>
                </w:rPr>
                <w:delText>80</w:delText>
              </w:r>
            </w:del>
          </w:p>
        </w:tc>
        <w:tc>
          <w:tcPr>
            <w:tcW w:w="623" w:type="pct"/>
            <w:shd w:val="clear" w:color="auto" w:fill="auto"/>
          </w:tcPr>
          <w:p w14:paraId="5C0F19D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90</w:t>
            </w:r>
          </w:p>
        </w:tc>
      </w:tr>
      <w:tr w:rsidR="004935A7" w:rsidRPr="00756369" w14:paraId="229ABA6C" w14:textId="77777777" w:rsidTr="0067773E">
        <w:trPr>
          <w:trHeight w:val="300"/>
        </w:trPr>
        <w:tc>
          <w:tcPr>
            <w:tcW w:w="600" w:type="pct"/>
          </w:tcPr>
          <w:p w14:paraId="64C7150F"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447FC8E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O.2.2.1</w:t>
            </w:r>
          </w:p>
        </w:tc>
        <w:tc>
          <w:tcPr>
            <w:tcW w:w="1711" w:type="pct"/>
            <w:shd w:val="clear" w:color="auto" w:fill="auto"/>
          </w:tcPr>
          <w:p w14:paraId="754B0155" w14:textId="5774CF44"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millest omakorda koolitustegevuses osalejate arv</w:t>
            </w:r>
          </w:p>
        </w:tc>
        <w:tc>
          <w:tcPr>
            <w:tcW w:w="741" w:type="pct"/>
          </w:tcPr>
          <w:p w14:paraId="597F1BA7" w14:textId="2244F59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C54C69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60</w:t>
            </w:r>
          </w:p>
        </w:tc>
        <w:tc>
          <w:tcPr>
            <w:tcW w:w="623" w:type="pct"/>
            <w:shd w:val="clear" w:color="auto" w:fill="auto"/>
          </w:tcPr>
          <w:p w14:paraId="5B53381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70</w:t>
            </w:r>
          </w:p>
        </w:tc>
      </w:tr>
      <w:tr w:rsidR="004935A7" w:rsidRPr="00756369" w14:paraId="0454936E" w14:textId="77777777" w:rsidTr="0067773E">
        <w:trPr>
          <w:trHeight w:val="300"/>
        </w:trPr>
        <w:tc>
          <w:tcPr>
            <w:tcW w:w="600" w:type="pct"/>
          </w:tcPr>
          <w:p w14:paraId="24EE775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B64D74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O.2.3</w:t>
            </w:r>
          </w:p>
        </w:tc>
        <w:tc>
          <w:tcPr>
            <w:tcW w:w="1711" w:type="pct"/>
            <w:shd w:val="clear" w:color="auto" w:fill="auto"/>
          </w:tcPr>
          <w:p w14:paraId="16A307F3" w14:textId="287526BB"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Kolmandates riikides asuvatesse konsulaatidesse lähetatud töötajate arv</w:t>
            </w:r>
          </w:p>
        </w:tc>
        <w:tc>
          <w:tcPr>
            <w:tcW w:w="741" w:type="pct"/>
          </w:tcPr>
          <w:p w14:paraId="0774AA41" w14:textId="59EBAF05"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1B4433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1B82CF3A" w14:textId="08311078" w:rsidR="004935A7" w:rsidRPr="0067773E" w:rsidRDefault="002215AB" w:rsidP="00435CE9">
            <w:pPr>
              <w:pStyle w:val="Text1"/>
              <w:ind w:left="0"/>
              <w:rPr>
                <w:rFonts w:cs="Times New Roman"/>
                <w:bCs/>
                <w:noProof/>
                <w:sz w:val="20"/>
                <w:szCs w:val="20"/>
              </w:rPr>
            </w:pPr>
            <w:ins w:id="461" w:author="Aivi Kuivonen" w:date="2025-07-07T15:28:00Z">
              <w:r>
                <w:rPr>
                  <w:rFonts w:cs="Times New Roman"/>
                  <w:bCs/>
                  <w:noProof/>
                  <w:sz w:val="20"/>
                  <w:szCs w:val="20"/>
                </w:rPr>
                <w:t>3</w:t>
              </w:r>
            </w:ins>
            <w:del w:id="462" w:author="Aivi Kuivonen" w:date="2025-07-07T15:28:00Z">
              <w:r w:rsidR="004935A7" w:rsidRPr="0067773E" w:rsidDel="002215AB">
                <w:rPr>
                  <w:rFonts w:cs="Times New Roman"/>
                  <w:bCs/>
                  <w:noProof/>
                  <w:sz w:val="20"/>
                  <w:szCs w:val="20"/>
                </w:rPr>
                <w:delText>0</w:delText>
              </w:r>
            </w:del>
          </w:p>
        </w:tc>
      </w:tr>
      <w:tr w:rsidR="004935A7" w:rsidRPr="00756369" w14:paraId="6146A945" w14:textId="77777777" w:rsidTr="0067773E">
        <w:trPr>
          <w:trHeight w:val="300"/>
        </w:trPr>
        <w:tc>
          <w:tcPr>
            <w:tcW w:w="600" w:type="pct"/>
          </w:tcPr>
          <w:p w14:paraId="3BA88EA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4C7525CF"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O.2.3.1</w:t>
            </w:r>
          </w:p>
        </w:tc>
        <w:tc>
          <w:tcPr>
            <w:tcW w:w="1711" w:type="pct"/>
            <w:shd w:val="clear" w:color="auto" w:fill="auto"/>
          </w:tcPr>
          <w:p w14:paraId="4538562F" w14:textId="290AAA67"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millest omakorda viisataotluste menetlemiseks lähetatud töötajate arv</w:t>
            </w:r>
          </w:p>
        </w:tc>
        <w:tc>
          <w:tcPr>
            <w:tcW w:w="741" w:type="pct"/>
          </w:tcPr>
          <w:p w14:paraId="1D4F16B4" w14:textId="75E38CB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E26B1C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2D7E4C6C" w14:textId="710ADE1B" w:rsidR="004935A7" w:rsidRPr="0067773E" w:rsidRDefault="002215AB" w:rsidP="00435CE9">
            <w:pPr>
              <w:pStyle w:val="Text1"/>
              <w:ind w:left="0"/>
              <w:rPr>
                <w:rFonts w:cs="Times New Roman"/>
                <w:bCs/>
                <w:noProof/>
                <w:sz w:val="20"/>
                <w:szCs w:val="20"/>
              </w:rPr>
            </w:pPr>
            <w:ins w:id="463" w:author="Aivi Kuivonen" w:date="2025-07-07T15:28:00Z">
              <w:r>
                <w:rPr>
                  <w:rFonts w:cs="Times New Roman"/>
                  <w:bCs/>
                  <w:noProof/>
                  <w:sz w:val="20"/>
                  <w:szCs w:val="20"/>
                </w:rPr>
                <w:t>3</w:t>
              </w:r>
            </w:ins>
            <w:del w:id="464" w:author="Aivi Kuivonen" w:date="2025-07-07T15:28:00Z">
              <w:r w:rsidR="004935A7" w:rsidRPr="0067773E" w:rsidDel="002215AB">
                <w:rPr>
                  <w:rFonts w:cs="Times New Roman"/>
                  <w:bCs/>
                  <w:noProof/>
                  <w:sz w:val="20"/>
                  <w:szCs w:val="20"/>
                </w:rPr>
                <w:delText>0</w:delText>
              </w:r>
            </w:del>
          </w:p>
        </w:tc>
      </w:tr>
      <w:tr w:rsidR="004935A7" w:rsidRPr="00756369" w14:paraId="283B4007" w14:textId="77777777" w:rsidTr="0067773E">
        <w:trPr>
          <w:trHeight w:val="300"/>
        </w:trPr>
        <w:tc>
          <w:tcPr>
            <w:tcW w:w="600" w:type="pct"/>
          </w:tcPr>
          <w:p w14:paraId="6ED8945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05BF59A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O.2.4</w:t>
            </w:r>
          </w:p>
        </w:tc>
        <w:tc>
          <w:tcPr>
            <w:tcW w:w="1711" w:type="pct"/>
            <w:shd w:val="clear" w:color="auto" w:fill="auto"/>
          </w:tcPr>
          <w:p w14:paraId="18DFD867" w14:textId="1D961209"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Väljatöötatud/hooldatud/ajakohastatud IT-funktsioonide arv</w:t>
            </w:r>
          </w:p>
        </w:tc>
        <w:tc>
          <w:tcPr>
            <w:tcW w:w="741" w:type="pct"/>
          </w:tcPr>
          <w:p w14:paraId="5E7DB4BE" w14:textId="5506C23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178BC840"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c>
          <w:tcPr>
            <w:tcW w:w="623" w:type="pct"/>
            <w:shd w:val="clear" w:color="auto" w:fill="auto"/>
          </w:tcPr>
          <w:p w14:paraId="688DEFF4" w14:textId="6D32FBEA" w:rsidR="004935A7" w:rsidRPr="0067773E" w:rsidRDefault="002215AB" w:rsidP="00435CE9">
            <w:pPr>
              <w:pStyle w:val="Text1"/>
              <w:ind w:left="0"/>
              <w:rPr>
                <w:rFonts w:cs="Times New Roman"/>
                <w:bCs/>
                <w:noProof/>
                <w:sz w:val="20"/>
                <w:szCs w:val="20"/>
              </w:rPr>
            </w:pPr>
            <w:ins w:id="465" w:author="Aivi Kuivonen" w:date="2025-07-07T15:28:00Z">
              <w:r>
                <w:rPr>
                  <w:rFonts w:cs="Times New Roman"/>
                  <w:bCs/>
                  <w:noProof/>
                  <w:sz w:val="20"/>
                  <w:szCs w:val="20"/>
                </w:rPr>
                <w:t>4</w:t>
              </w:r>
            </w:ins>
            <w:del w:id="466" w:author="Aivi Kuivonen" w:date="2025-07-07T15:28:00Z">
              <w:r w:rsidR="004935A7" w:rsidRPr="0067773E" w:rsidDel="002215AB">
                <w:rPr>
                  <w:rFonts w:cs="Times New Roman"/>
                  <w:bCs/>
                  <w:noProof/>
                  <w:sz w:val="20"/>
                  <w:szCs w:val="20"/>
                </w:rPr>
                <w:delText>2</w:delText>
              </w:r>
            </w:del>
          </w:p>
        </w:tc>
      </w:tr>
      <w:tr w:rsidR="004935A7" w:rsidRPr="00756369" w14:paraId="575A24E1" w14:textId="77777777" w:rsidTr="0067773E">
        <w:trPr>
          <w:trHeight w:val="300"/>
        </w:trPr>
        <w:tc>
          <w:tcPr>
            <w:tcW w:w="600" w:type="pct"/>
          </w:tcPr>
          <w:p w14:paraId="041424F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13DAB1B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O.2.5</w:t>
            </w:r>
          </w:p>
        </w:tc>
        <w:tc>
          <w:tcPr>
            <w:tcW w:w="1711" w:type="pct"/>
            <w:shd w:val="clear" w:color="auto" w:fill="auto"/>
          </w:tcPr>
          <w:p w14:paraId="47E12DE5" w14:textId="5C780909"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Väljatöötatud/hooldatud/ajakohastatud suuremahuliste IT-süsteemide arv</w:t>
            </w:r>
          </w:p>
        </w:tc>
        <w:tc>
          <w:tcPr>
            <w:tcW w:w="741" w:type="pct"/>
          </w:tcPr>
          <w:p w14:paraId="24AA97AA" w14:textId="0CA79F8E"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3F8916B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09387E8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r>
      <w:tr w:rsidR="004935A7" w:rsidRPr="00756369" w14:paraId="7D3421B9" w14:textId="77777777" w:rsidTr="0067773E">
        <w:trPr>
          <w:trHeight w:val="300"/>
        </w:trPr>
        <w:tc>
          <w:tcPr>
            <w:tcW w:w="600" w:type="pct"/>
          </w:tcPr>
          <w:p w14:paraId="3845BBE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64689E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O.2.5.1</w:t>
            </w:r>
          </w:p>
        </w:tc>
        <w:tc>
          <w:tcPr>
            <w:tcW w:w="1711" w:type="pct"/>
            <w:shd w:val="clear" w:color="auto" w:fill="auto"/>
          </w:tcPr>
          <w:p w14:paraId="3B25157F" w14:textId="4FE72B5E"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millest omakorda välja</w:t>
            </w:r>
            <w:r w:rsidR="00682CC7">
              <w:rPr>
                <w:rFonts w:cs="Times New Roman"/>
                <w:bCs/>
                <w:noProof/>
                <w:sz w:val="20"/>
                <w:szCs w:val="20"/>
              </w:rPr>
              <w:t xml:space="preserve"> </w:t>
            </w:r>
            <w:r w:rsidRPr="0067773E">
              <w:rPr>
                <w:rFonts w:cs="Times New Roman"/>
                <w:bCs/>
                <w:noProof/>
                <w:sz w:val="20"/>
                <w:szCs w:val="20"/>
              </w:rPr>
              <w:t>töötatud suuremahuliste IT-süsteemide arv</w:t>
            </w:r>
          </w:p>
        </w:tc>
        <w:tc>
          <w:tcPr>
            <w:tcW w:w="741" w:type="pct"/>
          </w:tcPr>
          <w:p w14:paraId="18B673EB" w14:textId="778DACF1"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A89BC7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0110D12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r>
      <w:tr w:rsidR="004935A7" w:rsidRPr="00756369" w14:paraId="0880C770" w14:textId="77777777" w:rsidTr="0067773E">
        <w:trPr>
          <w:trHeight w:val="300"/>
        </w:trPr>
        <w:tc>
          <w:tcPr>
            <w:tcW w:w="600" w:type="pct"/>
          </w:tcPr>
          <w:p w14:paraId="53FEB9A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E2451C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O.2.6</w:t>
            </w:r>
          </w:p>
        </w:tc>
        <w:tc>
          <w:tcPr>
            <w:tcW w:w="1711" w:type="pct"/>
            <w:shd w:val="clear" w:color="auto" w:fill="auto"/>
          </w:tcPr>
          <w:p w14:paraId="0262BFB4" w14:textId="37404DE1"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Hooldatud/parandatud taristuosade arv</w:t>
            </w:r>
          </w:p>
        </w:tc>
        <w:tc>
          <w:tcPr>
            <w:tcW w:w="741" w:type="pct"/>
          </w:tcPr>
          <w:p w14:paraId="2160FFAF" w14:textId="79ADE0E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13DA54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54F9A6C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r w:rsidR="004935A7" w:rsidRPr="00756369" w14:paraId="7167017F" w14:textId="77777777" w:rsidTr="0067773E">
        <w:trPr>
          <w:trHeight w:val="300"/>
        </w:trPr>
        <w:tc>
          <w:tcPr>
            <w:tcW w:w="600" w:type="pct"/>
          </w:tcPr>
          <w:p w14:paraId="4F6FD9A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10FE67F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O.2.7</w:t>
            </w:r>
          </w:p>
        </w:tc>
        <w:tc>
          <w:tcPr>
            <w:tcW w:w="1711" w:type="pct"/>
            <w:shd w:val="clear" w:color="auto" w:fill="auto"/>
          </w:tcPr>
          <w:p w14:paraId="0AE819D9" w14:textId="6C060843"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Renditud/amortiseerunud kinnisasjade arv</w:t>
            </w:r>
          </w:p>
        </w:tc>
        <w:tc>
          <w:tcPr>
            <w:tcW w:w="741" w:type="pct"/>
          </w:tcPr>
          <w:p w14:paraId="05345182" w14:textId="6F172FB8"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43279A2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6150BCC7"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bookmarkEnd w:id="458"/>
    </w:tbl>
    <w:p w14:paraId="6200C26E" w14:textId="77777777" w:rsidR="003C4215" w:rsidRPr="00756369" w:rsidRDefault="003C4215" w:rsidP="003C4215">
      <w:pPr>
        <w:spacing w:after="0"/>
        <w:rPr>
          <w:rFonts w:eastAsia="Times New Roman"/>
          <w:b/>
          <w:noProof/>
          <w:szCs w:val="24"/>
        </w:rPr>
      </w:pPr>
    </w:p>
    <w:p w14:paraId="1D7F904C" w14:textId="2F905E73" w:rsidR="003436AA" w:rsidRPr="00756369" w:rsidRDefault="003C4215" w:rsidP="00A750A9">
      <w:pPr>
        <w:rPr>
          <w:rFonts w:eastAsia="Times New Roman"/>
          <w:bCs/>
          <w:noProof/>
          <w:szCs w:val="24"/>
        </w:rPr>
      </w:pPr>
      <w:r w:rsidRPr="00A750A9">
        <w:rPr>
          <w:rFonts w:eastAsia="Times New Roman"/>
          <w:b/>
          <w:noProof/>
          <w:szCs w:val="24"/>
        </w:rPr>
        <w:t>Tab</w:t>
      </w:r>
      <w:r w:rsidR="00D23FFB" w:rsidRPr="00A750A9">
        <w:rPr>
          <w:rFonts w:eastAsia="Times New Roman"/>
          <w:b/>
          <w:noProof/>
          <w:szCs w:val="24"/>
        </w:rPr>
        <w:t>el</w:t>
      </w:r>
      <w:r w:rsidRPr="00A750A9">
        <w:rPr>
          <w:rFonts w:eastAsia="Times New Roman"/>
          <w:b/>
          <w:noProof/>
          <w:szCs w:val="24"/>
        </w:rPr>
        <w:t xml:space="preserve"> </w:t>
      </w:r>
      <w:r w:rsidR="00D23FFB" w:rsidRPr="00A750A9">
        <w:rPr>
          <w:rFonts w:eastAsia="Times New Roman"/>
          <w:b/>
          <w:noProof/>
          <w:szCs w:val="24"/>
        </w:rPr>
        <w:t>5</w:t>
      </w:r>
      <w:r w:rsidR="007F000B" w:rsidRPr="00A750A9">
        <w:rPr>
          <w:rFonts w:eastAsia="Times New Roman"/>
          <w:b/>
          <w:noProof/>
          <w:szCs w:val="24"/>
        </w:rPr>
        <w:t>.</w:t>
      </w:r>
      <w:r w:rsidRPr="00756369">
        <w:rPr>
          <w:rFonts w:eastAsia="Times New Roman"/>
          <w:bCs/>
          <w:noProof/>
          <w:szCs w:val="24"/>
        </w:rPr>
        <w:t xml:space="preserve"> Tulemusnäitajad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18"/>
        <w:gridCol w:w="1558"/>
        <w:gridCol w:w="1292"/>
        <w:gridCol w:w="1117"/>
        <w:gridCol w:w="1417"/>
        <w:gridCol w:w="1699"/>
        <w:gridCol w:w="1279"/>
        <w:gridCol w:w="1417"/>
        <w:gridCol w:w="1276"/>
        <w:gridCol w:w="1561"/>
      </w:tblGrid>
      <w:tr w:rsidR="001846B9" w:rsidRPr="00D9256B" w14:paraId="4F1BE489" w14:textId="77777777" w:rsidTr="003436AA">
        <w:trPr>
          <w:trHeight w:val="398"/>
        </w:trPr>
        <w:tc>
          <w:tcPr>
            <w:tcW w:w="415" w:type="pct"/>
          </w:tcPr>
          <w:p w14:paraId="392972BB" w14:textId="0AA225D4" w:rsidR="00E37EBC" w:rsidRPr="0067773E" w:rsidRDefault="00F96CFA" w:rsidP="00435CE9">
            <w:pPr>
              <w:pStyle w:val="Text1"/>
              <w:ind w:left="0"/>
              <w:rPr>
                <w:rFonts w:cs="Times New Roman"/>
                <w:noProof/>
                <w:sz w:val="20"/>
                <w:szCs w:val="20"/>
              </w:rPr>
            </w:pPr>
            <w:bookmarkStart w:id="467" w:name="_Hlk202866715"/>
            <w:bookmarkStart w:id="468" w:name="_Hlk93306781"/>
            <w:r w:rsidRPr="0067773E">
              <w:rPr>
                <w:rFonts w:cs="Times New Roman"/>
                <w:b/>
                <w:noProof/>
                <w:sz w:val="20"/>
                <w:szCs w:val="20"/>
              </w:rPr>
              <w:t>Erieesmärk</w:t>
            </w:r>
          </w:p>
        </w:tc>
        <w:tc>
          <w:tcPr>
            <w:tcW w:w="463" w:type="pct"/>
          </w:tcPr>
          <w:p w14:paraId="0623322D" w14:textId="38F872FA" w:rsidR="00E37EBC" w:rsidRPr="0067773E" w:rsidRDefault="00F96CFA" w:rsidP="00435CE9">
            <w:pPr>
              <w:pStyle w:val="Text1"/>
              <w:ind w:left="0"/>
              <w:rPr>
                <w:rFonts w:cs="Times New Roman"/>
                <w:noProof/>
                <w:sz w:val="20"/>
                <w:szCs w:val="20"/>
              </w:rPr>
            </w:pPr>
            <w:r w:rsidRPr="0067773E">
              <w:rPr>
                <w:rFonts w:cs="Times New Roman"/>
                <w:b/>
                <w:noProof/>
                <w:sz w:val="20"/>
                <w:szCs w:val="20"/>
              </w:rPr>
              <w:t>Tunnuskood</w:t>
            </w:r>
          </w:p>
        </w:tc>
        <w:tc>
          <w:tcPr>
            <w:tcW w:w="509" w:type="pct"/>
            <w:shd w:val="clear" w:color="auto" w:fill="auto"/>
          </w:tcPr>
          <w:p w14:paraId="0F48A258" w14:textId="2E5FAA2D" w:rsidR="00E37EBC" w:rsidRPr="0067773E" w:rsidRDefault="00F96CFA" w:rsidP="00435CE9">
            <w:pPr>
              <w:pStyle w:val="Text1"/>
              <w:ind w:left="0"/>
              <w:rPr>
                <w:rFonts w:cs="Times New Roman"/>
                <w:sz w:val="20"/>
                <w:szCs w:val="20"/>
              </w:rPr>
            </w:pPr>
            <w:r w:rsidRPr="0067773E">
              <w:rPr>
                <w:rFonts w:cs="Times New Roman"/>
                <w:b/>
                <w:noProof/>
                <w:sz w:val="20"/>
                <w:szCs w:val="20"/>
              </w:rPr>
              <w:t>Näitaja</w:t>
            </w:r>
          </w:p>
        </w:tc>
        <w:tc>
          <w:tcPr>
            <w:tcW w:w="422" w:type="pct"/>
          </w:tcPr>
          <w:p w14:paraId="7088D412" w14:textId="19075504" w:rsidR="00E37EBC" w:rsidRPr="0067773E" w:rsidRDefault="00F96CFA" w:rsidP="00435CE9">
            <w:pPr>
              <w:pStyle w:val="Text1"/>
              <w:ind w:left="0"/>
              <w:rPr>
                <w:rFonts w:cs="Times New Roman"/>
                <w:noProof/>
                <w:sz w:val="20"/>
                <w:szCs w:val="20"/>
              </w:rPr>
            </w:pPr>
            <w:r w:rsidRPr="0067773E">
              <w:rPr>
                <w:rFonts w:cs="Times New Roman"/>
                <w:b/>
                <w:noProof/>
                <w:sz w:val="20"/>
                <w:szCs w:val="20"/>
              </w:rPr>
              <w:t>Mõõtühik</w:t>
            </w:r>
          </w:p>
        </w:tc>
        <w:tc>
          <w:tcPr>
            <w:tcW w:w="365" w:type="pct"/>
          </w:tcPr>
          <w:p w14:paraId="55E9B9DE" w14:textId="4065FCF5" w:rsidR="00E37EBC" w:rsidRPr="0067773E" w:rsidRDefault="00F96CFA" w:rsidP="00435CE9">
            <w:pPr>
              <w:pStyle w:val="Text1"/>
              <w:ind w:left="0"/>
              <w:rPr>
                <w:rFonts w:cs="Times New Roman"/>
                <w:noProof/>
                <w:sz w:val="20"/>
                <w:szCs w:val="20"/>
              </w:rPr>
            </w:pPr>
            <w:r w:rsidRPr="0067773E">
              <w:rPr>
                <w:rFonts w:cs="Times New Roman"/>
                <w:b/>
                <w:noProof/>
                <w:sz w:val="20"/>
                <w:szCs w:val="20"/>
              </w:rPr>
              <w:t>Lähtetase</w:t>
            </w:r>
          </w:p>
        </w:tc>
        <w:tc>
          <w:tcPr>
            <w:tcW w:w="463" w:type="pct"/>
          </w:tcPr>
          <w:p w14:paraId="4C3CA907" w14:textId="7FF4A6A0" w:rsidR="00E37EBC" w:rsidRPr="0067773E" w:rsidRDefault="00F96CFA" w:rsidP="00435CE9">
            <w:pPr>
              <w:pStyle w:val="Text1"/>
              <w:ind w:left="0"/>
              <w:rPr>
                <w:rFonts w:cs="Times New Roman"/>
                <w:noProof/>
                <w:sz w:val="20"/>
                <w:szCs w:val="20"/>
              </w:rPr>
            </w:pPr>
            <w:r w:rsidRPr="0067773E">
              <w:rPr>
                <w:rFonts w:cs="Times New Roman"/>
                <w:b/>
                <w:noProof/>
                <w:sz w:val="20"/>
                <w:szCs w:val="20"/>
              </w:rPr>
              <w:t>Lähtetaseme mõõtühik</w:t>
            </w:r>
          </w:p>
        </w:tc>
        <w:tc>
          <w:tcPr>
            <w:tcW w:w="555" w:type="pct"/>
          </w:tcPr>
          <w:p w14:paraId="4E2D605D" w14:textId="130E7E3F" w:rsidR="00E37EBC" w:rsidRPr="0067773E" w:rsidRDefault="00F96CFA" w:rsidP="00435CE9">
            <w:pPr>
              <w:pStyle w:val="Text1"/>
              <w:ind w:left="0"/>
              <w:rPr>
                <w:rFonts w:cs="Times New Roman"/>
                <w:noProof/>
                <w:sz w:val="20"/>
                <w:szCs w:val="20"/>
              </w:rPr>
            </w:pPr>
            <w:r w:rsidRPr="0067773E">
              <w:rPr>
                <w:rFonts w:cs="Times New Roman"/>
                <w:b/>
                <w:noProof/>
                <w:sz w:val="20"/>
                <w:szCs w:val="20"/>
              </w:rPr>
              <w:t>Võrdlusaasta(d)</w:t>
            </w:r>
          </w:p>
        </w:tc>
        <w:tc>
          <w:tcPr>
            <w:tcW w:w="418" w:type="pct"/>
            <w:shd w:val="clear" w:color="auto" w:fill="auto"/>
          </w:tcPr>
          <w:p w14:paraId="3DD69C10" w14:textId="0E5ECF85" w:rsidR="00E37EBC" w:rsidRPr="003436AA" w:rsidRDefault="00F96CFA" w:rsidP="00435CE9">
            <w:pPr>
              <w:pStyle w:val="Text1"/>
              <w:ind w:left="0"/>
              <w:jc w:val="center"/>
              <w:rPr>
                <w:rFonts w:cs="Times New Roman"/>
                <w:b/>
                <w:noProof/>
                <w:sz w:val="20"/>
                <w:szCs w:val="20"/>
              </w:rPr>
            </w:pPr>
            <w:r w:rsidRPr="003436AA">
              <w:rPr>
                <w:rFonts w:cs="Times New Roman"/>
                <w:b/>
                <w:noProof/>
                <w:sz w:val="20"/>
                <w:szCs w:val="20"/>
              </w:rPr>
              <w:t>Sihtväärtus (2029)</w:t>
            </w:r>
          </w:p>
        </w:tc>
        <w:tc>
          <w:tcPr>
            <w:tcW w:w="463" w:type="pct"/>
            <w:shd w:val="clear" w:color="auto" w:fill="auto"/>
          </w:tcPr>
          <w:p w14:paraId="6D2DE834" w14:textId="1F79BABE" w:rsidR="00E37EBC" w:rsidRPr="0067773E" w:rsidRDefault="00F96CFA" w:rsidP="00435CE9">
            <w:pPr>
              <w:pStyle w:val="Text1"/>
              <w:ind w:left="0"/>
              <w:jc w:val="center"/>
              <w:rPr>
                <w:rFonts w:cs="Times New Roman"/>
                <w:noProof/>
                <w:sz w:val="20"/>
                <w:szCs w:val="20"/>
              </w:rPr>
            </w:pPr>
            <w:r w:rsidRPr="0067773E">
              <w:rPr>
                <w:rFonts w:cs="Times New Roman"/>
                <w:b/>
                <w:noProof/>
                <w:sz w:val="20"/>
                <w:szCs w:val="20"/>
              </w:rPr>
              <w:t>Sihtväärtuse mõõtühik</w:t>
            </w:r>
          </w:p>
        </w:tc>
        <w:tc>
          <w:tcPr>
            <w:tcW w:w="417" w:type="pct"/>
            <w:shd w:val="clear" w:color="auto" w:fill="auto"/>
          </w:tcPr>
          <w:p w14:paraId="1531FD4B" w14:textId="08AF3E75" w:rsidR="00E37EBC" w:rsidRPr="0067773E" w:rsidRDefault="00F96CFA" w:rsidP="003436AA">
            <w:pPr>
              <w:pStyle w:val="Text1"/>
              <w:ind w:left="0"/>
              <w:rPr>
                <w:rFonts w:cs="Times New Roman"/>
                <w:noProof/>
                <w:sz w:val="20"/>
                <w:szCs w:val="20"/>
              </w:rPr>
            </w:pPr>
            <w:r w:rsidRPr="0067773E">
              <w:rPr>
                <w:rFonts w:cs="Times New Roman"/>
                <w:b/>
                <w:noProof/>
                <w:sz w:val="20"/>
                <w:szCs w:val="20"/>
              </w:rPr>
              <w:t>Andmete allikas</w:t>
            </w:r>
          </w:p>
        </w:tc>
        <w:tc>
          <w:tcPr>
            <w:tcW w:w="510" w:type="pct"/>
          </w:tcPr>
          <w:p w14:paraId="39CED706" w14:textId="0A7086C8" w:rsidR="00E37EBC" w:rsidRPr="0067773E" w:rsidRDefault="00F96CFA" w:rsidP="00435CE9">
            <w:pPr>
              <w:rPr>
                <w:noProof/>
                <w:sz w:val="20"/>
              </w:rPr>
            </w:pPr>
            <w:r w:rsidRPr="0067773E">
              <w:rPr>
                <w:b/>
                <w:noProof/>
                <w:sz w:val="20"/>
              </w:rPr>
              <w:t>Märkused</w:t>
            </w:r>
          </w:p>
        </w:tc>
      </w:tr>
      <w:tr w:rsidR="001846B9" w:rsidRPr="00D9256B" w14:paraId="07DDDCC8" w14:textId="77777777" w:rsidTr="003436AA">
        <w:trPr>
          <w:trHeight w:val="398"/>
        </w:trPr>
        <w:tc>
          <w:tcPr>
            <w:tcW w:w="415" w:type="pct"/>
          </w:tcPr>
          <w:p w14:paraId="6C2792FE"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453F1C33"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R.2.8</w:t>
            </w:r>
          </w:p>
        </w:tc>
        <w:tc>
          <w:tcPr>
            <w:tcW w:w="509" w:type="pct"/>
            <w:shd w:val="clear" w:color="auto" w:fill="auto"/>
          </w:tcPr>
          <w:p w14:paraId="2129A92B" w14:textId="5E7BC973"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Väljaspool Schengeni ala asuvate uute/ajakohastatud konsulaatide arv</w:t>
            </w:r>
          </w:p>
        </w:tc>
        <w:tc>
          <w:tcPr>
            <w:tcW w:w="422" w:type="pct"/>
          </w:tcPr>
          <w:p w14:paraId="564BABE3" w14:textId="2A30F9AA"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6558CA84" w14:textId="1E52C30A" w:rsidR="00E37EBC" w:rsidRPr="0067773E" w:rsidRDefault="001846B9" w:rsidP="007F000B">
            <w:pPr>
              <w:pStyle w:val="Text1"/>
              <w:ind w:left="0"/>
              <w:jc w:val="left"/>
              <w:rPr>
                <w:rFonts w:cs="Times New Roman"/>
                <w:noProof/>
                <w:sz w:val="20"/>
                <w:szCs w:val="20"/>
              </w:rPr>
            </w:pPr>
            <w:r>
              <w:rPr>
                <w:rFonts w:cs="Times New Roman"/>
                <w:noProof/>
                <w:sz w:val="20"/>
                <w:szCs w:val="20"/>
              </w:rPr>
              <w:t>0</w:t>
            </w:r>
          </w:p>
        </w:tc>
        <w:tc>
          <w:tcPr>
            <w:tcW w:w="463" w:type="pct"/>
          </w:tcPr>
          <w:p w14:paraId="300E186E" w14:textId="685C3AF5" w:rsidR="00E37EBC" w:rsidRPr="0067773E" w:rsidRDefault="001846B9"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27CBFC32" w14:textId="179E06F1"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5796C189" w14:textId="4F4783A1" w:rsidR="00E37EBC" w:rsidRPr="0067773E" w:rsidRDefault="002215AB" w:rsidP="007F000B">
            <w:pPr>
              <w:pStyle w:val="Text1"/>
              <w:ind w:left="0"/>
              <w:jc w:val="left"/>
              <w:rPr>
                <w:rFonts w:cs="Times New Roman"/>
                <w:noProof/>
                <w:sz w:val="20"/>
                <w:szCs w:val="20"/>
              </w:rPr>
            </w:pPr>
            <w:ins w:id="469" w:author="Aivi Kuivonen" w:date="2025-07-07T15:28:00Z">
              <w:r>
                <w:rPr>
                  <w:rFonts w:cs="Times New Roman"/>
                  <w:noProof/>
                  <w:sz w:val="20"/>
                  <w:szCs w:val="20"/>
                </w:rPr>
                <w:t>0</w:t>
              </w:r>
            </w:ins>
            <w:del w:id="470" w:author="Aivi Kuivonen" w:date="2025-07-07T15:28:00Z">
              <w:r w:rsidR="00E37EBC" w:rsidRPr="0067773E" w:rsidDel="002215AB">
                <w:rPr>
                  <w:rFonts w:cs="Times New Roman"/>
                  <w:noProof/>
                  <w:sz w:val="20"/>
                  <w:szCs w:val="20"/>
                </w:rPr>
                <w:delText>20</w:delText>
              </w:r>
            </w:del>
          </w:p>
        </w:tc>
        <w:tc>
          <w:tcPr>
            <w:tcW w:w="463" w:type="pct"/>
            <w:shd w:val="clear" w:color="auto" w:fill="auto"/>
          </w:tcPr>
          <w:p w14:paraId="4D8B8786" w14:textId="3673C3E0"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7CDB08F3" w14:textId="185A122B" w:rsidR="00E37EBC" w:rsidRPr="0067773E" w:rsidRDefault="00BB5270" w:rsidP="007F000B">
            <w:pPr>
              <w:pStyle w:val="Text1"/>
              <w:ind w:left="0"/>
              <w:jc w:val="left"/>
              <w:rPr>
                <w:rFonts w:cs="Times New Roman"/>
                <w:noProof/>
                <w:sz w:val="20"/>
                <w:szCs w:val="20"/>
              </w:rPr>
            </w:pPr>
            <w:del w:id="471" w:author="Aivi Kuivonen" w:date="2025-07-07T15:29:00Z">
              <w:r w:rsidRPr="0067773E" w:rsidDel="002215AB">
                <w:rPr>
                  <w:rFonts w:cs="Times New Roman"/>
                  <w:noProof/>
                  <w:sz w:val="20"/>
                  <w:szCs w:val="20"/>
                </w:rPr>
                <w:delText>Projektide aruanded</w:delText>
              </w:r>
            </w:del>
          </w:p>
        </w:tc>
        <w:tc>
          <w:tcPr>
            <w:tcW w:w="510" w:type="pct"/>
          </w:tcPr>
          <w:p w14:paraId="294F681E" w14:textId="1CB27AE0" w:rsidR="00E37EBC" w:rsidRPr="0067773E" w:rsidDel="002215AB" w:rsidRDefault="00BB5270" w:rsidP="007F000B">
            <w:pPr>
              <w:jc w:val="left"/>
              <w:rPr>
                <w:del w:id="472" w:author="Aivi Kuivonen" w:date="2025-07-07T15:28:00Z"/>
                <w:rFonts w:eastAsiaTheme="minorHAnsi"/>
                <w:noProof/>
                <w:sz w:val="20"/>
                <w:lang w:eastAsia="en-US"/>
              </w:rPr>
            </w:pPr>
            <w:del w:id="473" w:author="Aivi Kuivonen" w:date="2025-07-07T15:28:00Z">
              <w:r w:rsidRPr="0067773E" w:rsidDel="002215AB">
                <w:rPr>
                  <w:rFonts w:eastAsiaTheme="minorHAnsi"/>
                  <w:noProof/>
                  <w:sz w:val="20"/>
                  <w:lang w:eastAsia="en-US"/>
                </w:rPr>
                <w:delText>Sõrmejäljesk</w:delText>
              </w:r>
              <w:r w:rsidR="009D3175" w:rsidDel="002215AB">
                <w:rPr>
                  <w:rFonts w:eastAsiaTheme="minorHAnsi"/>
                  <w:noProof/>
                  <w:sz w:val="20"/>
                  <w:lang w:eastAsia="en-US"/>
                </w:rPr>
                <w:delText>a</w:delText>
              </w:r>
              <w:r w:rsidRPr="0067773E" w:rsidDel="002215AB">
                <w:rPr>
                  <w:rFonts w:eastAsiaTheme="minorHAnsi"/>
                  <w:noProof/>
                  <w:sz w:val="20"/>
                  <w:lang w:eastAsia="en-US"/>
                </w:rPr>
                <w:delText>nnerid</w:delText>
              </w:r>
            </w:del>
          </w:p>
          <w:p w14:paraId="79F35A58" w14:textId="6F9D02BF" w:rsidR="00BB5270" w:rsidRPr="0067773E" w:rsidRDefault="00BB5270" w:rsidP="002215AB">
            <w:pPr>
              <w:jc w:val="left"/>
              <w:rPr>
                <w:rFonts w:eastAsiaTheme="minorHAnsi"/>
                <w:noProof/>
                <w:sz w:val="20"/>
                <w:lang w:eastAsia="en-US"/>
              </w:rPr>
            </w:pPr>
          </w:p>
        </w:tc>
      </w:tr>
      <w:tr w:rsidR="001846B9" w:rsidRPr="00D9256B" w14:paraId="4CF5AF05" w14:textId="77777777" w:rsidTr="003436AA">
        <w:trPr>
          <w:trHeight w:val="398"/>
        </w:trPr>
        <w:tc>
          <w:tcPr>
            <w:tcW w:w="415" w:type="pct"/>
          </w:tcPr>
          <w:p w14:paraId="656B8D0A" w14:textId="37B33C5A"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6A0EB529" w14:textId="44106D28"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w:t>
            </w:r>
            <w:r w:rsidR="007F000B">
              <w:rPr>
                <w:rFonts w:cs="Times New Roman"/>
                <w:noProof/>
                <w:sz w:val="20"/>
                <w:szCs w:val="20"/>
              </w:rPr>
              <w:t>8.1</w:t>
            </w:r>
          </w:p>
        </w:tc>
        <w:tc>
          <w:tcPr>
            <w:tcW w:w="509" w:type="pct"/>
            <w:shd w:val="clear" w:color="auto" w:fill="auto"/>
          </w:tcPr>
          <w:p w14:paraId="5148E1C0" w14:textId="0A9DB97B" w:rsidR="00E37EBC" w:rsidRPr="0067773E" w:rsidRDefault="001846B9" w:rsidP="007F000B">
            <w:pPr>
              <w:pStyle w:val="Text1"/>
              <w:ind w:left="0"/>
              <w:jc w:val="left"/>
              <w:rPr>
                <w:rFonts w:cs="Times New Roman"/>
                <w:noProof/>
                <w:sz w:val="20"/>
                <w:szCs w:val="20"/>
              </w:rPr>
            </w:pPr>
            <w:r>
              <w:rPr>
                <w:rFonts w:cs="Times New Roman"/>
                <w:noProof/>
                <w:sz w:val="20"/>
                <w:szCs w:val="20"/>
              </w:rPr>
              <w:t>m</w:t>
            </w:r>
            <w:r w:rsidR="00E37EBC" w:rsidRPr="0067773E">
              <w:rPr>
                <w:rFonts w:cs="Times New Roman"/>
                <w:noProof/>
                <w:sz w:val="20"/>
                <w:szCs w:val="20"/>
              </w:rPr>
              <w:t>illest omakorda nende konsulaatide arv, mida on ajakohastatud, et muuta need viisataotlejate jaoks kliendisõbralikumaks</w:t>
            </w:r>
          </w:p>
        </w:tc>
        <w:tc>
          <w:tcPr>
            <w:tcW w:w="422" w:type="pct"/>
          </w:tcPr>
          <w:p w14:paraId="74096640" w14:textId="73C5D99A"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000CD13B"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1</w:t>
            </w:r>
          </w:p>
        </w:tc>
        <w:tc>
          <w:tcPr>
            <w:tcW w:w="463" w:type="pct"/>
          </w:tcPr>
          <w:p w14:paraId="27A4ADD9" w14:textId="03CC6A32" w:rsidR="00E37EBC" w:rsidRPr="0067773E" w:rsidRDefault="007F000B"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73AE1666" w14:textId="44A6BE05"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789E4C93" w14:textId="0BA4C973" w:rsidR="00E37EBC" w:rsidRPr="0067773E" w:rsidRDefault="002215AB" w:rsidP="007F000B">
            <w:pPr>
              <w:pStyle w:val="Text1"/>
              <w:ind w:left="0"/>
              <w:jc w:val="left"/>
              <w:rPr>
                <w:rFonts w:cs="Times New Roman"/>
                <w:noProof/>
                <w:sz w:val="20"/>
                <w:szCs w:val="20"/>
              </w:rPr>
            </w:pPr>
            <w:ins w:id="474" w:author="Aivi Kuivonen" w:date="2025-07-07T15:28:00Z">
              <w:r>
                <w:rPr>
                  <w:rFonts w:cs="Times New Roman"/>
                  <w:noProof/>
                  <w:sz w:val="20"/>
                  <w:szCs w:val="20"/>
                </w:rPr>
                <w:t>0</w:t>
              </w:r>
            </w:ins>
            <w:del w:id="475" w:author="Aivi Kuivonen" w:date="2025-07-07T15:28:00Z">
              <w:r w:rsidR="00E37EBC" w:rsidRPr="0067773E" w:rsidDel="002215AB">
                <w:rPr>
                  <w:rFonts w:cs="Times New Roman"/>
                  <w:noProof/>
                  <w:sz w:val="20"/>
                  <w:szCs w:val="20"/>
                </w:rPr>
                <w:delText>20</w:delText>
              </w:r>
            </w:del>
          </w:p>
        </w:tc>
        <w:tc>
          <w:tcPr>
            <w:tcW w:w="463" w:type="pct"/>
            <w:shd w:val="clear" w:color="auto" w:fill="auto"/>
          </w:tcPr>
          <w:p w14:paraId="6BEC979D" w14:textId="757DC28C"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6E8157BF" w14:textId="0D6097F4" w:rsidR="00E37EBC" w:rsidRPr="0067773E" w:rsidRDefault="00BB5270" w:rsidP="007F000B">
            <w:pPr>
              <w:pStyle w:val="Text1"/>
              <w:ind w:left="0"/>
              <w:jc w:val="left"/>
              <w:rPr>
                <w:rFonts w:cs="Times New Roman"/>
                <w:noProof/>
                <w:sz w:val="20"/>
                <w:szCs w:val="20"/>
              </w:rPr>
            </w:pPr>
            <w:del w:id="476" w:author="Aivi Kuivonen" w:date="2025-07-07T15:29:00Z">
              <w:r w:rsidRPr="0067773E" w:rsidDel="002215AB">
                <w:rPr>
                  <w:rFonts w:cs="Times New Roman"/>
                  <w:noProof/>
                  <w:sz w:val="20"/>
                  <w:szCs w:val="20"/>
                </w:rPr>
                <w:delText>Projektide aruanded</w:delText>
              </w:r>
            </w:del>
          </w:p>
        </w:tc>
        <w:tc>
          <w:tcPr>
            <w:tcW w:w="510" w:type="pct"/>
          </w:tcPr>
          <w:p w14:paraId="73102202" w14:textId="2647D8A3" w:rsidR="00E37EBC" w:rsidRPr="0067773E" w:rsidRDefault="00BB5270" w:rsidP="007F000B">
            <w:pPr>
              <w:jc w:val="left"/>
              <w:rPr>
                <w:rFonts w:eastAsiaTheme="minorHAnsi"/>
                <w:noProof/>
                <w:sz w:val="20"/>
                <w:lang w:eastAsia="en-US"/>
              </w:rPr>
            </w:pPr>
            <w:del w:id="477" w:author="Aivi Kuivonen" w:date="2025-07-07T15:29:00Z">
              <w:r w:rsidRPr="0067773E" w:rsidDel="002215AB">
                <w:rPr>
                  <w:rFonts w:eastAsiaTheme="minorHAnsi"/>
                  <w:noProof/>
                  <w:sz w:val="20"/>
                  <w:lang w:eastAsia="en-US"/>
                </w:rPr>
                <w:delText>Sõrmejäljesk</w:delText>
              </w:r>
              <w:r w:rsidR="009D3175" w:rsidDel="002215AB">
                <w:rPr>
                  <w:rFonts w:eastAsiaTheme="minorHAnsi"/>
                  <w:noProof/>
                  <w:sz w:val="20"/>
                  <w:lang w:eastAsia="en-US"/>
                </w:rPr>
                <w:delText>a</w:delText>
              </w:r>
              <w:r w:rsidRPr="0067773E" w:rsidDel="002215AB">
                <w:rPr>
                  <w:rFonts w:eastAsiaTheme="minorHAnsi"/>
                  <w:noProof/>
                  <w:sz w:val="20"/>
                  <w:lang w:eastAsia="en-US"/>
                </w:rPr>
                <w:delText>nnerid</w:delText>
              </w:r>
            </w:del>
          </w:p>
        </w:tc>
      </w:tr>
      <w:tr w:rsidR="001846B9" w:rsidRPr="00D9256B" w14:paraId="475B13C2" w14:textId="77777777" w:rsidTr="003436AA">
        <w:trPr>
          <w:trHeight w:val="398"/>
        </w:trPr>
        <w:tc>
          <w:tcPr>
            <w:tcW w:w="415" w:type="pct"/>
          </w:tcPr>
          <w:p w14:paraId="08483C3F" w14:textId="60602814"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563BDFCD" w14:textId="2FC2FA6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w:t>
            </w:r>
            <w:r w:rsidR="007F000B">
              <w:rPr>
                <w:rFonts w:cs="Times New Roman"/>
                <w:noProof/>
                <w:sz w:val="20"/>
                <w:szCs w:val="20"/>
              </w:rPr>
              <w:t>9</w:t>
            </w:r>
          </w:p>
        </w:tc>
        <w:tc>
          <w:tcPr>
            <w:tcW w:w="509" w:type="pct"/>
            <w:shd w:val="clear" w:color="auto" w:fill="auto"/>
          </w:tcPr>
          <w:p w14:paraId="5205AE0A" w14:textId="1260498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 xml:space="preserve">Ühise viisapoliitika valdkonnas läbi viidud Schengeni hindamiste raames esitatud </w:t>
            </w:r>
            <w:r w:rsidR="005D0196">
              <w:rPr>
                <w:rFonts w:cs="Times New Roman"/>
                <w:noProof/>
                <w:sz w:val="20"/>
                <w:szCs w:val="20"/>
              </w:rPr>
              <w:t xml:space="preserve">nende </w:t>
            </w:r>
            <w:r w:rsidRPr="0067773E">
              <w:rPr>
                <w:rFonts w:cs="Times New Roman"/>
                <w:noProof/>
                <w:sz w:val="20"/>
                <w:szCs w:val="20"/>
              </w:rPr>
              <w:t>soovituste arv, mida on arvesse võetud</w:t>
            </w:r>
          </w:p>
        </w:tc>
        <w:tc>
          <w:tcPr>
            <w:tcW w:w="422" w:type="pct"/>
          </w:tcPr>
          <w:p w14:paraId="3EF2850F" w14:textId="7E1B4725"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w:t>
            </w:r>
            <w:r w:rsidR="001846B9">
              <w:rPr>
                <w:rFonts w:cs="Times New Roman"/>
                <w:noProof/>
                <w:sz w:val="20"/>
                <w:szCs w:val="20"/>
              </w:rPr>
              <w:t>u</w:t>
            </w:r>
            <w:r w:rsidRPr="0067773E">
              <w:rPr>
                <w:rFonts w:cs="Times New Roman"/>
                <w:noProof/>
                <w:sz w:val="20"/>
                <w:szCs w:val="20"/>
              </w:rPr>
              <w:t>uta</w:t>
            </w:r>
            <w:r w:rsidR="001846B9">
              <w:rPr>
                <w:rFonts w:cs="Times New Roman"/>
                <w:noProof/>
                <w:sz w:val="20"/>
                <w:szCs w:val="20"/>
              </w:rPr>
              <w:t>rv</w:t>
            </w:r>
          </w:p>
        </w:tc>
        <w:tc>
          <w:tcPr>
            <w:tcW w:w="365" w:type="pct"/>
          </w:tcPr>
          <w:p w14:paraId="746FA921"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0</w:t>
            </w:r>
          </w:p>
        </w:tc>
        <w:tc>
          <w:tcPr>
            <w:tcW w:w="463" w:type="pct"/>
          </w:tcPr>
          <w:p w14:paraId="78E7589A" w14:textId="4BCDBB3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555" w:type="pct"/>
          </w:tcPr>
          <w:p w14:paraId="5E3F0913" w14:textId="64112E60"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334C04EE"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100%</w:t>
            </w:r>
          </w:p>
        </w:tc>
        <w:tc>
          <w:tcPr>
            <w:tcW w:w="463" w:type="pct"/>
            <w:shd w:val="clear" w:color="auto" w:fill="auto"/>
          </w:tcPr>
          <w:p w14:paraId="0665EEF0" w14:textId="4A98EEE2"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Osakaal</w:t>
            </w:r>
          </w:p>
        </w:tc>
        <w:tc>
          <w:tcPr>
            <w:tcW w:w="417" w:type="pct"/>
            <w:shd w:val="clear" w:color="auto" w:fill="auto"/>
          </w:tcPr>
          <w:p w14:paraId="0F8C23D0" w14:textId="72A5CE50" w:rsidR="00E37EBC" w:rsidRPr="0067773E" w:rsidRDefault="001846B9" w:rsidP="007F000B">
            <w:pPr>
              <w:pStyle w:val="Text1"/>
              <w:ind w:left="0"/>
              <w:jc w:val="left"/>
              <w:rPr>
                <w:rFonts w:cs="Times New Roman"/>
                <w:noProof/>
                <w:sz w:val="20"/>
                <w:szCs w:val="20"/>
              </w:rPr>
            </w:pPr>
            <w:r>
              <w:rPr>
                <w:rFonts w:cs="Times New Roman"/>
                <w:noProof/>
                <w:sz w:val="20"/>
                <w:szCs w:val="20"/>
              </w:rPr>
              <w:t>Projektide aruanded</w:t>
            </w:r>
          </w:p>
        </w:tc>
        <w:tc>
          <w:tcPr>
            <w:tcW w:w="510" w:type="pct"/>
          </w:tcPr>
          <w:p w14:paraId="0E46A600" w14:textId="4DB8FEB1" w:rsidR="00E37EBC" w:rsidRPr="0067773E" w:rsidRDefault="002215AB" w:rsidP="007F000B">
            <w:pPr>
              <w:jc w:val="left"/>
              <w:rPr>
                <w:rFonts w:eastAsiaTheme="minorHAnsi"/>
                <w:noProof/>
                <w:sz w:val="20"/>
                <w:lang w:eastAsia="en-US"/>
              </w:rPr>
            </w:pPr>
            <w:ins w:id="478" w:author="Aivi Kuivonen" w:date="2025-07-07T15:29:00Z">
              <w:r>
                <w:rPr>
                  <w:rFonts w:eastAsiaTheme="minorHAnsi"/>
                  <w:noProof/>
                  <w:sz w:val="20"/>
                  <w:lang w:eastAsia="en-US"/>
                </w:rPr>
                <w:t>Peamiselt rahastatakse</w:t>
              </w:r>
            </w:ins>
            <w:ins w:id="479" w:author="Aivi Kuivonen" w:date="2025-07-07T15:30:00Z">
              <w:r>
                <w:rPr>
                  <w:rFonts w:eastAsiaTheme="minorHAnsi"/>
                  <w:noProof/>
                  <w:sz w:val="20"/>
                  <w:lang w:eastAsia="en-US"/>
                </w:rPr>
                <w:t xml:space="preserve"> riigieelarvest. </w:t>
              </w:r>
            </w:ins>
            <w:del w:id="480" w:author="Aivi Kuivonen" w:date="2025-07-07T15:29:00Z">
              <w:r w:rsidR="00BB5270" w:rsidRPr="0067773E" w:rsidDel="002215AB">
                <w:rPr>
                  <w:rFonts w:eastAsiaTheme="minorHAnsi"/>
                  <w:noProof/>
                  <w:sz w:val="20"/>
                  <w:lang w:eastAsia="en-US"/>
                </w:rPr>
                <w:delText>BMV</w:delText>
              </w:r>
              <w:r w:rsidR="001846B9" w:rsidDel="002215AB">
                <w:rPr>
                  <w:rFonts w:eastAsiaTheme="minorHAnsi"/>
                  <w:noProof/>
                  <w:sz w:val="20"/>
                  <w:lang w:eastAsia="en-US"/>
                </w:rPr>
                <w:delText>I</w:delText>
              </w:r>
              <w:r w:rsidR="009D3175" w:rsidDel="002215AB">
                <w:rPr>
                  <w:rFonts w:eastAsiaTheme="minorHAnsi"/>
                  <w:noProof/>
                  <w:sz w:val="20"/>
                  <w:lang w:eastAsia="en-US"/>
                </w:rPr>
                <w:delText xml:space="preserve"> kõrval</w:delText>
              </w:r>
              <w:r w:rsidR="00BB5270" w:rsidRPr="0067773E" w:rsidDel="002215AB">
                <w:rPr>
                  <w:rFonts w:eastAsiaTheme="minorHAnsi"/>
                  <w:noProof/>
                  <w:sz w:val="20"/>
                  <w:lang w:eastAsia="en-US"/>
                </w:rPr>
                <w:delText xml:space="preserve"> kasutatakse teisi katteallikaid</w:delText>
              </w:r>
            </w:del>
            <w:ins w:id="481" w:author="Aivi Kuivonen" w:date="2025-07-07T15:29:00Z">
              <w:r w:rsidRPr="002215AB">
                <w:rPr>
                  <w:rFonts w:eastAsiaTheme="minorHAnsi"/>
                  <w:noProof/>
                  <w:sz w:val="20"/>
                  <w:lang w:eastAsia="en-US"/>
                </w:rPr>
                <w:t xml:space="preserve">BMVI </w:t>
              </w:r>
            </w:ins>
            <w:ins w:id="482" w:author="Aivi Kuivonen" w:date="2025-07-07T15:30:00Z">
              <w:r>
                <w:rPr>
                  <w:rFonts w:eastAsiaTheme="minorHAnsi"/>
                  <w:noProof/>
                  <w:sz w:val="20"/>
                  <w:lang w:eastAsia="en-US"/>
                </w:rPr>
                <w:t xml:space="preserve">panustab </w:t>
              </w:r>
            </w:ins>
            <w:ins w:id="483" w:author="Aivi Kuivonen" w:date="2025-07-07T15:29:00Z">
              <w:r w:rsidRPr="002215AB">
                <w:rPr>
                  <w:rFonts w:eastAsiaTheme="minorHAnsi"/>
                  <w:noProof/>
                  <w:sz w:val="20"/>
                  <w:lang w:eastAsia="en-US"/>
                </w:rPr>
                <w:t xml:space="preserve">8 </w:t>
              </w:r>
            </w:ins>
            <w:ins w:id="484" w:author="Aivi Kuivonen" w:date="2025-07-07T15:30:00Z">
              <w:r>
                <w:rPr>
                  <w:rFonts w:eastAsiaTheme="minorHAnsi"/>
                  <w:noProof/>
                  <w:sz w:val="20"/>
                  <w:lang w:eastAsia="en-US"/>
                </w:rPr>
                <w:t>soovituse täitmisesse</w:t>
              </w:r>
            </w:ins>
            <w:ins w:id="485" w:author="Aivi Kuivonen" w:date="2025-07-07T15:29:00Z">
              <w:r w:rsidRPr="002215AB">
                <w:rPr>
                  <w:rFonts w:eastAsiaTheme="minorHAnsi"/>
                  <w:noProof/>
                  <w:sz w:val="20"/>
                  <w:lang w:eastAsia="en-US"/>
                </w:rPr>
                <w:t xml:space="preserve"> (</w:t>
              </w:r>
            </w:ins>
            <w:ins w:id="486" w:author="Aivi Kuivonen" w:date="2025-07-07T15:30:00Z">
              <w:r>
                <w:rPr>
                  <w:rFonts w:eastAsiaTheme="minorHAnsi"/>
                  <w:noProof/>
                  <w:sz w:val="20"/>
                  <w:lang w:eastAsia="en-US"/>
                </w:rPr>
                <w:t>nr</w:t>
              </w:r>
            </w:ins>
            <w:ins w:id="487" w:author="Aivi Kuivonen" w:date="2025-07-07T15:29:00Z">
              <w:r w:rsidRPr="002215AB">
                <w:rPr>
                  <w:rFonts w:eastAsiaTheme="minorHAnsi"/>
                  <w:noProof/>
                  <w:sz w:val="20"/>
                  <w:lang w:eastAsia="en-US"/>
                </w:rPr>
                <w:t xml:space="preserve"> </w:t>
              </w:r>
            </w:ins>
            <w:ins w:id="488" w:author="Aivi Kuivonen" w:date="2025-07-08T14:33:00Z">
              <w:r w:rsidR="002C0362">
                <w:rPr>
                  <w:rFonts w:eastAsiaTheme="minorHAnsi"/>
                  <w:noProof/>
                  <w:sz w:val="20"/>
                  <w:lang w:eastAsia="en-US"/>
                </w:rPr>
                <w:t xml:space="preserve">56, 60, </w:t>
              </w:r>
            </w:ins>
            <w:ins w:id="489" w:author="Aivi Kuivonen" w:date="2025-07-07T15:29:00Z">
              <w:r w:rsidRPr="002215AB">
                <w:rPr>
                  <w:rFonts w:eastAsiaTheme="minorHAnsi"/>
                  <w:noProof/>
                  <w:sz w:val="20"/>
                  <w:lang w:eastAsia="en-US"/>
                </w:rPr>
                <w:t xml:space="preserve">65, 67, </w:t>
              </w:r>
              <w:r w:rsidRPr="002215AB">
                <w:rPr>
                  <w:rFonts w:eastAsiaTheme="minorHAnsi"/>
                  <w:noProof/>
                  <w:sz w:val="20"/>
                  <w:lang w:eastAsia="en-US"/>
                </w:rPr>
                <w:lastRenderedPageBreak/>
                <w:t>69, 71, 84 and 100)</w:t>
              </w:r>
            </w:ins>
          </w:p>
        </w:tc>
      </w:tr>
      <w:bookmarkEnd w:id="467"/>
      <w:tr w:rsidR="001846B9" w:rsidRPr="00D9256B" w14:paraId="1B748983" w14:textId="77777777" w:rsidTr="003436AA">
        <w:trPr>
          <w:trHeight w:val="398"/>
        </w:trPr>
        <w:tc>
          <w:tcPr>
            <w:tcW w:w="415" w:type="pct"/>
          </w:tcPr>
          <w:p w14:paraId="0C11D771" w14:textId="50C79F33"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lastRenderedPageBreak/>
              <w:t>SO2</w:t>
            </w:r>
          </w:p>
        </w:tc>
        <w:tc>
          <w:tcPr>
            <w:tcW w:w="463" w:type="pct"/>
          </w:tcPr>
          <w:p w14:paraId="2382B4FD" w14:textId="12F7991E"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0</w:t>
            </w:r>
          </w:p>
        </w:tc>
        <w:tc>
          <w:tcPr>
            <w:tcW w:w="509" w:type="pct"/>
            <w:shd w:val="clear" w:color="auto" w:fill="auto"/>
          </w:tcPr>
          <w:p w14:paraId="68660475" w14:textId="0E05D81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Digitaalselt esitatud viisataotluste arv</w:t>
            </w:r>
          </w:p>
        </w:tc>
        <w:tc>
          <w:tcPr>
            <w:tcW w:w="422" w:type="pct"/>
          </w:tcPr>
          <w:p w14:paraId="2CC5DF56" w14:textId="72439CAC"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0A07AEC4" w14:textId="7143AB3A" w:rsidR="00E37EBC" w:rsidRPr="0067773E" w:rsidRDefault="001846B9" w:rsidP="007F000B">
            <w:pPr>
              <w:pStyle w:val="Text1"/>
              <w:ind w:left="0"/>
              <w:jc w:val="left"/>
              <w:rPr>
                <w:rFonts w:cs="Times New Roman"/>
                <w:noProof/>
                <w:sz w:val="20"/>
                <w:szCs w:val="20"/>
              </w:rPr>
            </w:pPr>
            <w:r>
              <w:rPr>
                <w:rFonts w:cs="Times New Roman"/>
                <w:noProof/>
                <w:sz w:val="20"/>
                <w:szCs w:val="20"/>
              </w:rPr>
              <w:t>0</w:t>
            </w:r>
          </w:p>
        </w:tc>
        <w:tc>
          <w:tcPr>
            <w:tcW w:w="463" w:type="pct"/>
          </w:tcPr>
          <w:p w14:paraId="3E15B01F" w14:textId="220795DE" w:rsidR="00E37EBC" w:rsidRPr="0067773E" w:rsidRDefault="001846B9"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611272D8" w14:textId="08AD9095"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1BCCC3A7" w14:textId="681132F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976 292</w:t>
            </w:r>
          </w:p>
        </w:tc>
        <w:tc>
          <w:tcPr>
            <w:tcW w:w="463" w:type="pct"/>
            <w:shd w:val="clear" w:color="auto" w:fill="auto"/>
          </w:tcPr>
          <w:p w14:paraId="11AB6140" w14:textId="52642BB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76BE895F" w14:textId="290C601F"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V</w:t>
            </w:r>
            <w:r w:rsidR="00F06D50">
              <w:rPr>
                <w:rFonts w:cs="Times New Roman"/>
                <w:noProof/>
                <w:sz w:val="20"/>
                <w:szCs w:val="20"/>
              </w:rPr>
              <w:t>IS</w:t>
            </w:r>
          </w:p>
        </w:tc>
        <w:tc>
          <w:tcPr>
            <w:tcW w:w="510" w:type="pct"/>
          </w:tcPr>
          <w:p w14:paraId="06A8F967" w14:textId="4CF59564" w:rsidR="00E37EBC" w:rsidRPr="0067773E" w:rsidRDefault="00AD703A" w:rsidP="007F000B">
            <w:pPr>
              <w:jc w:val="left"/>
              <w:rPr>
                <w:rFonts w:eastAsiaTheme="minorHAnsi"/>
                <w:noProof/>
                <w:sz w:val="20"/>
                <w:lang w:eastAsia="en-US"/>
              </w:rPr>
            </w:pPr>
            <w:r>
              <w:rPr>
                <w:rFonts w:eastAsiaTheme="minorHAnsi"/>
                <w:noProof/>
                <w:sz w:val="20"/>
                <w:lang w:eastAsia="en-US"/>
              </w:rPr>
              <w:t xml:space="preserve">Üldine </w:t>
            </w:r>
            <w:r w:rsidR="009D3175">
              <w:rPr>
                <w:rFonts w:eastAsiaTheme="minorHAnsi"/>
                <w:noProof/>
                <w:sz w:val="20"/>
                <w:lang w:eastAsia="en-US"/>
              </w:rPr>
              <w:t>näitaja</w:t>
            </w:r>
            <w:r>
              <w:rPr>
                <w:rFonts w:eastAsiaTheme="minorHAnsi"/>
                <w:noProof/>
                <w:sz w:val="20"/>
                <w:lang w:eastAsia="en-US"/>
              </w:rPr>
              <w:t>, mis ei ole seotud BMVIga. Prognoo</w:t>
            </w:r>
            <w:r w:rsidR="009D3175">
              <w:rPr>
                <w:rFonts w:eastAsiaTheme="minorHAnsi"/>
                <w:noProof/>
                <w:sz w:val="20"/>
                <w:lang w:eastAsia="en-US"/>
              </w:rPr>
              <w:t>s</w:t>
            </w:r>
            <w:r>
              <w:rPr>
                <w:rFonts w:eastAsiaTheme="minorHAnsi"/>
                <w:noProof/>
                <w:sz w:val="20"/>
                <w:lang w:eastAsia="en-US"/>
              </w:rPr>
              <w:t xml:space="preserve"> tehtud 2018</w:t>
            </w:r>
            <w:r w:rsidR="009D3175">
              <w:rPr>
                <w:rFonts w:eastAsiaTheme="minorHAnsi"/>
                <w:noProof/>
                <w:sz w:val="20"/>
                <w:lang w:eastAsia="en-US"/>
              </w:rPr>
              <w:t>.</w:t>
            </w:r>
            <w:r w:rsidR="007F000B">
              <w:rPr>
                <w:rFonts w:eastAsiaTheme="minorHAnsi"/>
                <w:noProof/>
                <w:sz w:val="20"/>
                <w:lang w:eastAsia="en-US"/>
              </w:rPr>
              <w:t>–</w:t>
            </w:r>
            <w:r>
              <w:rPr>
                <w:rFonts w:eastAsiaTheme="minorHAnsi"/>
                <w:noProof/>
                <w:sz w:val="20"/>
                <w:lang w:eastAsia="en-US"/>
              </w:rPr>
              <w:t>2019</w:t>
            </w:r>
            <w:r w:rsidR="009D3175">
              <w:rPr>
                <w:rFonts w:eastAsiaTheme="minorHAnsi"/>
                <w:noProof/>
                <w:sz w:val="20"/>
                <w:lang w:eastAsia="en-US"/>
              </w:rPr>
              <w:t>. aasta</w:t>
            </w:r>
            <w:r>
              <w:rPr>
                <w:rFonts w:eastAsiaTheme="minorHAnsi"/>
                <w:noProof/>
                <w:sz w:val="20"/>
                <w:lang w:eastAsia="en-US"/>
              </w:rPr>
              <w:t xml:space="preserve"> andmete alusel</w:t>
            </w:r>
          </w:p>
        </w:tc>
      </w:tr>
      <w:tr w:rsidR="001846B9" w:rsidRPr="00D9256B" w14:paraId="10CA50E8" w14:textId="77777777" w:rsidTr="003436AA">
        <w:trPr>
          <w:trHeight w:val="398"/>
        </w:trPr>
        <w:tc>
          <w:tcPr>
            <w:tcW w:w="415" w:type="pct"/>
          </w:tcPr>
          <w:p w14:paraId="60CC16B1" w14:textId="3644822E"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108F75AC" w14:textId="56E8AB1D"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1</w:t>
            </w:r>
          </w:p>
        </w:tc>
        <w:tc>
          <w:tcPr>
            <w:tcW w:w="509" w:type="pct"/>
            <w:shd w:val="clear" w:color="auto" w:fill="auto"/>
          </w:tcPr>
          <w:p w14:paraId="6AA1F424" w14:textId="6D505EC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Liikmesriikide vahel viisataotluste menetlemisel alustatud/tõhustatud koostöövormide arv</w:t>
            </w:r>
          </w:p>
        </w:tc>
        <w:tc>
          <w:tcPr>
            <w:tcW w:w="422" w:type="pct"/>
          </w:tcPr>
          <w:p w14:paraId="621FECCE" w14:textId="7C3896B7"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37657A59" w14:textId="1A049CA1" w:rsidR="00E37EBC" w:rsidRPr="0067773E" w:rsidRDefault="00AD703A" w:rsidP="007F000B">
            <w:pPr>
              <w:pStyle w:val="Text1"/>
              <w:ind w:left="0"/>
              <w:jc w:val="left"/>
              <w:rPr>
                <w:rFonts w:cs="Times New Roman"/>
                <w:noProof/>
                <w:sz w:val="20"/>
                <w:szCs w:val="20"/>
              </w:rPr>
            </w:pPr>
            <w:r>
              <w:rPr>
                <w:rFonts w:cs="Times New Roman"/>
                <w:noProof/>
                <w:sz w:val="20"/>
                <w:szCs w:val="20"/>
              </w:rPr>
              <w:t>0</w:t>
            </w:r>
          </w:p>
        </w:tc>
        <w:tc>
          <w:tcPr>
            <w:tcW w:w="463" w:type="pct"/>
          </w:tcPr>
          <w:p w14:paraId="7DCC91F8" w14:textId="0C84980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555" w:type="pct"/>
          </w:tcPr>
          <w:p w14:paraId="2C08CFF4" w14:textId="4EA6CDD1"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691E9D07"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7</w:t>
            </w:r>
          </w:p>
        </w:tc>
        <w:tc>
          <w:tcPr>
            <w:tcW w:w="463" w:type="pct"/>
            <w:shd w:val="clear" w:color="auto" w:fill="auto"/>
          </w:tcPr>
          <w:p w14:paraId="567B0A21" w14:textId="271EB5D0"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4940861B" w14:textId="2E15FD59"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w:t>
            </w:r>
          </w:p>
        </w:tc>
        <w:tc>
          <w:tcPr>
            <w:tcW w:w="510" w:type="pct"/>
          </w:tcPr>
          <w:p w14:paraId="4B6585C9" w14:textId="0470EFFA" w:rsidR="00E37EBC" w:rsidRPr="0067773E" w:rsidRDefault="00AD703A" w:rsidP="007F000B">
            <w:pPr>
              <w:jc w:val="left"/>
              <w:rPr>
                <w:rFonts w:eastAsiaTheme="minorHAnsi"/>
                <w:noProof/>
                <w:sz w:val="20"/>
                <w:lang w:eastAsia="en-US"/>
              </w:rPr>
            </w:pPr>
            <w:r>
              <w:rPr>
                <w:rFonts w:eastAsiaTheme="minorHAnsi"/>
                <w:noProof/>
                <w:sz w:val="20"/>
                <w:lang w:eastAsia="en-US"/>
              </w:rPr>
              <w:t xml:space="preserve">Välisministeerium prognoosib </w:t>
            </w:r>
            <w:r w:rsidR="009D3175">
              <w:rPr>
                <w:rFonts w:eastAsiaTheme="minorHAnsi"/>
                <w:noProof/>
                <w:sz w:val="20"/>
                <w:lang w:eastAsia="en-US"/>
              </w:rPr>
              <w:t>ühte</w:t>
            </w:r>
            <w:r>
              <w:rPr>
                <w:rFonts w:eastAsiaTheme="minorHAnsi"/>
                <w:noProof/>
                <w:sz w:val="20"/>
                <w:lang w:eastAsia="en-US"/>
              </w:rPr>
              <w:t xml:space="preserve"> koostöövorm</w:t>
            </w:r>
            <w:r w:rsidR="007F000B">
              <w:rPr>
                <w:rFonts w:eastAsiaTheme="minorHAnsi"/>
                <w:noProof/>
                <w:sz w:val="20"/>
                <w:lang w:eastAsia="en-US"/>
              </w:rPr>
              <w:t>i</w:t>
            </w:r>
            <w:r>
              <w:rPr>
                <w:rFonts w:eastAsiaTheme="minorHAnsi"/>
                <w:noProof/>
                <w:sz w:val="20"/>
                <w:lang w:eastAsia="en-US"/>
              </w:rPr>
              <w:t xml:space="preserve"> aastas</w:t>
            </w:r>
          </w:p>
        </w:tc>
      </w:tr>
      <w:tr w:rsidR="001846B9" w:rsidRPr="00D9256B" w14:paraId="67E86FF8" w14:textId="77777777" w:rsidTr="003436AA">
        <w:trPr>
          <w:trHeight w:val="398"/>
        </w:trPr>
        <w:tc>
          <w:tcPr>
            <w:tcW w:w="415" w:type="pct"/>
          </w:tcPr>
          <w:p w14:paraId="3C8E8270" w14:textId="7A7CDE1B"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422ED855" w14:textId="15CAA084"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2</w:t>
            </w:r>
          </w:p>
        </w:tc>
        <w:tc>
          <w:tcPr>
            <w:tcW w:w="509" w:type="pct"/>
            <w:shd w:val="clear" w:color="auto" w:fill="auto"/>
          </w:tcPr>
          <w:p w14:paraId="1A2DFFF6" w14:textId="72A58E6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Nende osalejate arv, kes teatavad kolm kuud pärast koolitust, et nad kasutavad koolituse käigus omandatud oskusi ja pädevust</w:t>
            </w:r>
          </w:p>
        </w:tc>
        <w:tc>
          <w:tcPr>
            <w:tcW w:w="422" w:type="pct"/>
          </w:tcPr>
          <w:p w14:paraId="71C133FD" w14:textId="761C0DC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34AE9901" w14:textId="64AD5704" w:rsidR="00E37EBC" w:rsidRPr="0067773E" w:rsidRDefault="00AD703A" w:rsidP="007F000B">
            <w:pPr>
              <w:pStyle w:val="Text1"/>
              <w:ind w:left="0"/>
              <w:jc w:val="left"/>
              <w:rPr>
                <w:rFonts w:cs="Times New Roman"/>
                <w:noProof/>
                <w:sz w:val="20"/>
                <w:szCs w:val="20"/>
              </w:rPr>
            </w:pPr>
            <w:r>
              <w:rPr>
                <w:rFonts w:cs="Times New Roman"/>
                <w:noProof/>
                <w:sz w:val="20"/>
                <w:szCs w:val="20"/>
              </w:rPr>
              <w:t>0</w:t>
            </w:r>
          </w:p>
        </w:tc>
        <w:tc>
          <w:tcPr>
            <w:tcW w:w="463" w:type="pct"/>
          </w:tcPr>
          <w:p w14:paraId="1BF476E2" w14:textId="395D938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Osakaal</w:t>
            </w:r>
          </w:p>
        </w:tc>
        <w:tc>
          <w:tcPr>
            <w:tcW w:w="555" w:type="pct"/>
          </w:tcPr>
          <w:p w14:paraId="0C818D41" w14:textId="54297A44"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61149F39"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70</w:t>
            </w:r>
          </w:p>
        </w:tc>
        <w:tc>
          <w:tcPr>
            <w:tcW w:w="463" w:type="pct"/>
            <w:shd w:val="clear" w:color="auto" w:fill="auto"/>
          </w:tcPr>
          <w:p w14:paraId="6F2D38C7" w14:textId="3AF9041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r w:rsidR="00E37EBC" w:rsidRPr="0067773E">
              <w:rPr>
                <w:rFonts w:cs="Times New Roman"/>
                <w:noProof/>
                <w:sz w:val="20"/>
                <w:szCs w:val="20"/>
              </w:rPr>
              <w:t xml:space="preserve"> </w:t>
            </w:r>
          </w:p>
        </w:tc>
        <w:tc>
          <w:tcPr>
            <w:tcW w:w="417" w:type="pct"/>
            <w:shd w:val="clear" w:color="auto" w:fill="auto"/>
          </w:tcPr>
          <w:p w14:paraId="34E819CA" w14:textId="23D4D7A2"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 ja osalejate tagasiside</w:t>
            </w:r>
          </w:p>
        </w:tc>
        <w:tc>
          <w:tcPr>
            <w:tcW w:w="510" w:type="pct"/>
          </w:tcPr>
          <w:p w14:paraId="473218A6" w14:textId="121CB702" w:rsidR="00E37EBC" w:rsidRPr="0067773E" w:rsidRDefault="00AD703A" w:rsidP="007F000B">
            <w:pPr>
              <w:jc w:val="left"/>
              <w:rPr>
                <w:rFonts w:eastAsiaTheme="minorHAnsi"/>
                <w:noProof/>
                <w:sz w:val="20"/>
                <w:lang w:eastAsia="en-US"/>
              </w:rPr>
            </w:pPr>
            <w:r>
              <w:rPr>
                <w:rFonts w:eastAsiaTheme="minorHAnsi"/>
                <w:noProof/>
                <w:sz w:val="20"/>
                <w:lang w:eastAsia="en-US"/>
              </w:rPr>
              <w:t>Sihtväärtus seatud varasemate projektide tagasiside alusel</w:t>
            </w:r>
          </w:p>
        </w:tc>
      </w:tr>
    </w:tbl>
    <w:p w14:paraId="10D06B4D" w14:textId="77777777" w:rsidR="003C4215" w:rsidRDefault="003C4215" w:rsidP="003C4215">
      <w:pPr>
        <w:spacing w:after="0"/>
        <w:rPr>
          <w:rFonts w:eastAsia="Times New Roman"/>
          <w:b/>
          <w:iCs/>
          <w:noProof/>
          <w:szCs w:val="24"/>
        </w:rPr>
      </w:pPr>
    </w:p>
    <w:bookmarkEnd w:id="468"/>
    <w:p w14:paraId="6EFB4092" w14:textId="33008AA7" w:rsidR="003C4215" w:rsidRDefault="003C4215" w:rsidP="00A85519">
      <w:pPr>
        <w:keepNext/>
        <w:spacing w:before="240" w:after="240"/>
        <w:rPr>
          <w:rFonts w:eastAsia="Times New Roman"/>
          <w:b/>
          <w:iCs/>
          <w:noProof/>
          <w:szCs w:val="24"/>
        </w:rPr>
      </w:pPr>
      <w:r>
        <w:rPr>
          <w:rFonts w:eastAsia="Times New Roman"/>
          <w:b/>
          <w:iCs/>
          <w:noProof/>
          <w:szCs w:val="24"/>
        </w:rPr>
        <w:lastRenderedPageBreak/>
        <w:t>2.2.3</w:t>
      </w:r>
      <w:r w:rsidR="007F000B">
        <w:rPr>
          <w:rFonts w:eastAsia="Times New Roman"/>
          <w:b/>
          <w:iCs/>
          <w:noProof/>
          <w:szCs w:val="24"/>
        </w:rPr>
        <w:t>.</w:t>
      </w:r>
      <w:r>
        <w:rPr>
          <w:rFonts w:eastAsia="Times New Roman"/>
          <w:b/>
          <w:iCs/>
          <w:noProof/>
          <w:szCs w:val="24"/>
        </w:rPr>
        <w:t xml:space="preserve"> </w:t>
      </w:r>
      <w:proofErr w:type="spellStart"/>
      <w:r w:rsidR="00A34C60">
        <w:t>Programmi</w:t>
      </w:r>
      <w:r w:rsidR="00BA61F9">
        <w:t>le</w:t>
      </w:r>
      <w:proofErr w:type="spellEnd"/>
      <w:r>
        <w:t xml:space="preserve"> </w:t>
      </w:r>
      <w:proofErr w:type="spellStart"/>
      <w:r>
        <w:t>eraldatud</w:t>
      </w:r>
      <w:proofErr w:type="spellEnd"/>
      <w:r>
        <w:t xml:space="preserve"> </w:t>
      </w:r>
      <w:proofErr w:type="spellStart"/>
      <w:r>
        <w:t>vahendite</w:t>
      </w:r>
      <w:proofErr w:type="spellEnd"/>
      <w:r>
        <w:t xml:space="preserve"> (EL) </w:t>
      </w:r>
      <w:proofErr w:type="spellStart"/>
      <w:r>
        <w:t>esialgne</w:t>
      </w:r>
      <w:proofErr w:type="spellEnd"/>
      <w:r>
        <w:t xml:space="preserve"> </w:t>
      </w:r>
      <w:proofErr w:type="spellStart"/>
      <w:r>
        <w:t>jaotus</w:t>
      </w:r>
      <w:proofErr w:type="spellEnd"/>
      <w:r>
        <w:t xml:space="preserve"> </w:t>
      </w:r>
      <w:proofErr w:type="spellStart"/>
      <w:r>
        <w:t>sekkumise</w:t>
      </w:r>
      <w:proofErr w:type="spellEnd"/>
      <w:r>
        <w:t xml:space="preserve"> </w:t>
      </w:r>
      <w:proofErr w:type="spellStart"/>
      <w:r>
        <w:t>liigi</w:t>
      </w:r>
      <w:proofErr w:type="spellEnd"/>
      <w:r>
        <w:t xml:space="preserve"> </w:t>
      </w:r>
      <w:proofErr w:type="spellStart"/>
      <w:r>
        <w:t>kaupa</w:t>
      </w:r>
      <w:proofErr w:type="spellEnd"/>
    </w:p>
    <w:p w14:paraId="37E91BC6" w14:textId="36D402BC" w:rsidR="003C4215" w:rsidRDefault="003C4215" w:rsidP="00A750A9">
      <w:pPr>
        <w:keepNext/>
        <w:rPr>
          <w:i/>
          <w:iCs/>
          <w:sz w:val="20"/>
        </w:rPr>
      </w:pPr>
      <w:proofErr w:type="spellStart"/>
      <w:r w:rsidRPr="006E4A6B">
        <w:rPr>
          <w:i/>
          <w:iCs/>
          <w:sz w:val="20"/>
        </w:rPr>
        <w:t>Viide</w:t>
      </w:r>
      <w:proofErr w:type="spellEnd"/>
      <w:r w:rsidRPr="006E4A6B">
        <w:rPr>
          <w:i/>
          <w:iCs/>
          <w:sz w:val="20"/>
        </w:rPr>
        <w:t xml:space="preserve">: </w:t>
      </w:r>
      <w:proofErr w:type="spellStart"/>
      <w:r w:rsidRPr="006E4A6B">
        <w:rPr>
          <w:i/>
          <w:iCs/>
          <w:sz w:val="20"/>
        </w:rPr>
        <w:t>ühissätete</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22 </w:t>
      </w:r>
      <w:proofErr w:type="spellStart"/>
      <w:r w:rsidRPr="006E4A6B">
        <w:rPr>
          <w:i/>
          <w:iCs/>
          <w:sz w:val="20"/>
        </w:rPr>
        <w:t>lõige</w:t>
      </w:r>
      <w:proofErr w:type="spellEnd"/>
      <w:r w:rsidRPr="006E4A6B">
        <w:rPr>
          <w:i/>
          <w:iCs/>
          <w:sz w:val="20"/>
        </w:rPr>
        <w:t xml:space="preserve"> 5, </w:t>
      </w:r>
      <w:proofErr w:type="spellStart"/>
      <w:r w:rsidRPr="006E4A6B">
        <w:rPr>
          <w:i/>
          <w:iCs/>
          <w:sz w:val="20"/>
        </w:rPr>
        <w:t>AMIF</w:t>
      </w:r>
      <w:r w:rsidR="002E39C3">
        <w:rPr>
          <w:i/>
          <w:iCs/>
          <w:sz w:val="20"/>
        </w:rPr>
        <w:t>i</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16 </w:t>
      </w:r>
      <w:proofErr w:type="spellStart"/>
      <w:r w:rsidRPr="006E4A6B">
        <w:rPr>
          <w:i/>
          <w:iCs/>
          <w:sz w:val="20"/>
        </w:rPr>
        <w:t>lõige</w:t>
      </w:r>
      <w:proofErr w:type="spellEnd"/>
      <w:r w:rsidRPr="006E4A6B">
        <w:rPr>
          <w:i/>
          <w:iCs/>
          <w:sz w:val="20"/>
        </w:rPr>
        <w:t xml:space="preserve"> 12, </w:t>
      </w:r>
      <w:proofErr w:type="spellStart"/>
      <w:r w:rsidRPr="006E4A6B">
        <w:rPr>
          <w:i/>
          <w:iCs/>
          <w:sz w:val="20"/>
        </w:rPr>
        <w:t>ISFi</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13 </w:t>
      </w:r>
      <w:proofErr w:type="spellStart"/>
      <w:r w:rsidRPr="006E4A6B">
        <w:rPr>
          <w:i/>
          <w:iCs/>
          <w:sz w:val="20"/>
        </w:rPr>
        <w:t>lõige</w:t>
      </w:r>
      <w:proofErr w:type="spellEnd"/>
      <w:r w:rsidRPr="006E4A6B">
        <w:rPr>
          <w:i/>
          <w:iCs/>
          <w:sz w:val="20"/>
        </w:rPr>
        <w:t xml:space="preserve"> 12 </w:t>
      </w:r>
      <w:proofErr w:type="spellStart"/>
      <w:r w:rsidRPr="006E4A6B">
        <w:rPr>
          <w:i/>
          <w:iCs/>
          <w:sz w:val="20"/>
        </w:rPr>
        <w:t>või</w:t>
      </w:r>
      <w:proofErr w:type="spellEnd"/>
      <w:r w:rsidRPr="006E4A6B">
        <w:rPr>
          <w:i/>
          <w:iCs/>
          <w:sz w:val="20"/>
        </w:rPr>
        <w:t xml:space="preserve"> BMVI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13 </w:t>
      </w:r>
      <w:proofErr w:type="spellStart"/>
      <w:r w:rsidRPr="006E4A6B">
        <w:rPr>
          <w:i/>
          <w:iCs/>
          <w:sz w:val="20"/>
        </w:rPr>
        <w:t>lõige</w:t>
      </w:r>
      <w:proofErr w:type="spellEnd"/>
      <w:r w:rsidRPr="006E4A6B">
        <w:rPr>
          <w:i/>
          <w:iCs/>
          <w:sz w:val="20"/>
        </w:rPr>
        <w:t xml:space="preserve"> 18</w:t>
      </w:r>
    </w:p>
    <w:p w14:paraId="7E79A682" w14:textId="77777777" w:rsidR="00A34C60" w:rsidRPr="006E4A6B" w:rsidRDefault="00A34C60" w:rsidP="00A750A9">
      <w:pPr>
        <w:keepNext/>
        <w:rPr>
          <w:i/>
          <w:iCs/>
          <w:sz w:val="20"/>
        </w:rPr>
      </w:pPr>
    </w:p>
    <w:p w14:paraId="171C7B19" w14:textId="34490AB2" w:rsidR="00CB4B19" w:rsidRPr="00ED2EDF" w:rsidRDefault="003C4215" w:rsidP="00A750A9">
      <w:pPr>
        <w:keepNext/>
        <w:rPr>
          <w:b/>
          <w:noProof/>
        </w:rPr>
      </w:pPr>
      <w:r w:rsidRPr="00A750A9">
        <w:rPr>
          <w:b/>
          <w:bCs/>
          <w:noProof/>
        </w:rPr>
        <w:t xml:space="preserve">Tabel </w:t>
      </w:r>
      <w:r w:rsidR="00D23FFB" w:rsidRPr="00A750A9">
        <w:rPr>
          <w:b/>
          <w:bCs/>
          <w:noProof/>
        </w:rPr>
        <w:t>6</w:t>
      </w:r>
      <w:r w:rsidR="00CF4137" w:rsidRPr="00A750A9">
        <w:rPr>
          <w:b/>
          <w:bCs/>
          <w:noProof/>
        </w:rPr>
        <w:t>.</w:t>
      </w:r>
      <w:r w:rsidRPr="003C4215">
        <w:rPr>
          <w:noProof/>
        </w:rPr>
        <w:t xml:space="preserve"> Esialgne jaotus</w:t>
      </w:r>
    </w:p>
    <w:tbl>
      <w:tblPr>
        <w:tblStyle w:val="TableGrid2"/>
        <w:tblW w:w="0" w:type="auto"/>
        <w:tblLook w:val="04A0" w:firstRow="1" w:lastRow="0" w:firstColumn="1" w:lastColumn="0" w:noHBand="0" w:noVBand="1"/>
      </w:tblPr>
      <w:tblGrid>
        <w:gridCol w:w="2303"/>
        <w:gridCol w:w="4355"/>
        <w:gridCol w:w="1417"/>
        <w:gridCol w:w="2977"/>
      </w:tblGrid>
      <w:tr w:rsidR="00756369" w:rsidRPr="009D3175" w14:paraId="7AC37BF1" w14:textId="77777777" w:rsidTr="008507A7">
        <w:tc>
          <w:tcPr>
            <w:tcW w:w="2303" w:type="dxa"/>
          </w:tcPr>
          <w:p w14:paraId="489648BC" w14:textId="77777777" w:rsidR="00756369" w:rsidRPr="00ED2EDF" w:rsidRDefault="00756369" w:rsidP="00ED2EDF">
            <w:pPr>
              <w:rPr>
                <w:rFonts w:eastAsia="Times New Roman"/>
                <w:b/>
                <w:sz w:val="20"/>
                <w:lang w:val="et-EE" w:eastAsia="et-EE"/>
              </w:rPr>
            </w:pPr>
            <w:bookmarkStart w:id="490" w:name="_Hlk202867235"/>
            <w:r w:rsidRPr="00ED2EDF">
              <w:rPr>
                <w:rFonts w:eastAsia="Times New Roman"/>
                <w:b/>
                <w:sz w:val="20"/>
                <w:lang w:val="et-EE" w:eastAsia="et-EE"/>
              </w:rPr>
              <w:t>Erieesmärk</w:t>
            </w:r>
          </w:p>
        </w:tc>
        <w:tc>
          <w:tcPr>
            <w:tcW w:w="4355" w:type="dxa"/>
          </w:tcPr>
          <w:p w14:paraId="48713A93" w14:textId="77777777" w:rsidR="00756369" w:rsidRPr="00ED2EDF" w:rsidRDefault="00756369" w:rsidP="00ED2EDF">
            <w:pPr>
              <w:jc w:val="left"/>
              <w:rPr>
                <w:rFonts w:eastAsia="Times New Roman"/>
                <w:b/>
                <w:sz w:val="20"/>
                <w:lang w:val="et-EE" w:eastAsia="et-EE"/>
              </w:rPr>
            </w:pPr>
            <w:r w:rsidRPr="00ED2EDF">
              <w:rPr>
                <w:rFonts w:eastAsia="Times New Roman"/>
                <w:b/>
                <w:sz w:val="20"/>
                <w:lang w:val="et-EE" w:eastAsia="et-EE"/>
              </w:rPr>
              <w:t>Sekkumise liik</w:t>
            </w:r>
          </w:p>
        </w:tc>
        <w:tc>
          <w:tcPr>
            <w:tcW w:w="1417" w:type="dxa"/>
          </w:tcPr>
          <w:p w14:paraId="3AE0F0EB"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Kood</w:t>
            </w:r>
          </w:p>
        </w:tc>
        <w:tc>
          <w:tcPr>
            <w:tcW w:w="2977" w:type="dxa"/>
          </w:tcPr>
          <w:p w14:paraId="62874734"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Esialgne summa (eurodes)</w:t>
            </w:r>
          </w:p>
        </w:tc>
      </w:tr>
      <w:tr w:rsidR="00756369" w:rsidRPr="008507A7" w14:paraId="12DAA315" w14:textId="77777777" w:rsidTr="008507A7">
        <w:tc>
          <w:tcPr>
            <w:tcW w:w="2303" w:type="dxa"/>
          </w:tcPr>
          <w:p w14:paraId="3876B587"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3D1EC1F4"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Viisataotluste menetlemise parandamine</w:t>
            </w:r>
          </w:p>
        </w:tc>
        <w:tc>
          <w:tcPr>
            <w:tcW w:w="1417" w:type="dxa"/>
          </w:tcPr>
          <w:p w14:paraId="6003732C"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001</w:t>
            </w:r>
          </w:p>
        </w:tc>
        <w:tc>
          <w:tcPr>
            <w:tcW w:w="2977" w:type="dxa"/>
          </w:tcPr>
          <w:p w14:paraId="7F664E66" w14:textId="38CCE175" w:rsidR="00756369" w:rsidRPr="008507A7" w:rsidRDefault="00CC4525" w:rsidP="00ED2EDF">
            <w:pPr>
              <w:rPr>
                <w:rFonts w:eastAsia="Times New Roman"/>
                <w:bCs/>
                <w:sz w:val="20"/>
                <w:lang w:val="et-EE" w:eastAsia="et-EE"/>
              </w:rPr>
            </w:pPr>
            <w:ins w:id="491" w:author="Aivi Kuivonen" w:date="2025-07-07T15:31:00Z">
              <w:r>
                <w:rPr>
                  <w:rFonts w:eastAsia="Times New Roman"/>
                  <w:bCs/>
                  <w:sz w:val="20"/>
                  <w:lang w:val="et-EE" w:eastAsia="et-EE"/>
                </w:rPr>
                <w:t xml:space="preserve">412 500 </w:t>
              </w:r>
            </w:ins>
            <w:del w:id="492" w:author="Aivi Kuivonen" w:date="2025-07-07T15:31:00Z">
              <w:r w:rsidR="00756369" w:rsidRPr="008507A7" w:rsidDel="00CC4525">
                <w:rPr>
                  <w:rFonts w:eastAsia="Times New Roman"/>
                  <w:bCs/>
                  <w:sz w:val="20"/>
                  <w:lang w:val="et-EE" w:eastAsia="et-EE"/>
                </w:rPr>
                <w:delText>562 500</w:delText>
              </w:r>
            </w:del>
          </w:p>
        </w:tc>
      </w:tr>
      <w:tr w:rsidR="00756369" w:rsidRPr="008507A7" w14:paraId="5932E012" w14:textId="77777777" w:rsidTr="008507A7">
        <w:tc>
          <w:tcPr>
            <w:tcW w:w="2303" w:type="dxa"/>
          </w:tcPr>
          <w:p w14:paraId="68AF1233"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1F5A29DD"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Konsulaatide töö tõhustamine ning nende kliendisõbralikkuse ja turvalisuse suurendamine</w:t>
            </w:r>
          </w:p>
        </w:tc>
        <w:tc>
          <w:tcPr>
            <w:tcW w:w="1417" w:type="dxa"/>
          </w:tcPr>
          <w:p w14:paraId="6104B603"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002</w:t>
            </w:r>
          </w:p>
        </w:tc>
        <w:tc>
          <w:tcPr>
            <w:tcW w:w="2977" w:type="dxa"/>
          </w:tcPr>
          <w:p w14:paraId="0CC769CF" w14:textId="112DBBEF" w:rsidR="00756369" w:rsidRPr="008507A7" w:rsidRDefault="00CC4525" w:rsidP="00ED2EDF">
            <w:pPr>
              <w:rPr>
                <w:rFonts w:eastAsia="Times New Roman"/>
                <w:bCs/>
                <w:sz w:val="20"/>
                <w:lang w:val="et-EE" w:eastAsia="et-EE"/>
              </w:rPr>
            </w:pPr>
            <w:ins w:id="493" w:author="Aivi Kuivonen" w:date="2025-07-07T15:31:00Z">
              <w:r>
                <w:rPr>
                  <w:rFonts w:eastAsia="Times New Roman"/>
                  <w:bCs/>
                  <w:sz w:val="20"/>
                  <w:lang w:val="et-EE" w:eastAsia="et-EE"/>
                </w:rPr>
                <w:t xml:space="preserve">0 </w:t>
              </w:r>
            </w:ins>
            <w:del w:id="494" w:author="Aivi Kuivonen" w:date="2025-07-07T15:31:00Z">
              <w:r w:rsidR="00756369" w:rsidRPr="008507A7" w:rsidDel="00CC4525">
                <w:rPr>
                  <w:rFonts w:eastAsia="Times New Roman"/>
                  <w:bCs/>
                  <w:sz w:val="20"/>
                  <w:lang w:val="et-EE" w:eastAsia="et-EE"/>
                </w:rPr>
                <w:delText>352 500</w:delText>
              </w:r>
            </w:del>
          </w:p>
        </w:tc>
      </w:tr>
      <w:tr w:rsidR="00CB4B19" w:rsidRPr="008507A7" w14:paraId="0E1202CC" w14:textId="77777777" w:rsidTr="008507A7">
        <w:tc>
          <w:tcPr>
            <w:tcW w:w="2303" w:type="dxa"/>
          </w:tcPr>
          <w:p w14:paraId="4BA345AB" w14:textId="11F69ECD"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51B48531" w14:textId="15ED8076" w:rsidR="00CB4B19" w:rsidRPr="008507A7" w:rsidRDefault="00CB4B19" w:rsidP="00ED2EDF">
            <w:pPr>
              <w:jc w:val="left"/>
              <w:rPr>
                <w:rFonts w:eastAsia="Times New Roman"/>
                <w:bCs/>
                <w:sz w:val="20"/>
                <w:lang w:val="et-EE" w:eastAsia="et-EE"/>
              </w:rPr>
            </w:pPr>
            <w:r>
              <w:rPr>
                <w:rFonts w:eastAsia="Times New Roman"/>
                <w:bCs/>
                <w:sz w:val="20"/>
                <w:lang w:val="et-EE" w:eastAsia="et-EE"/>
              </w:rPr>
              <w:t>Dokumentide turvalisus</w:t>
            </w:r>
            <w:r w:rsidR="00A85519">
              <w:rPr>
                <w:rFonts w:eastAsia="Times New Roman"/>
                <w:bCs/>
                <w:sz w:val="20"/>
                <w:lang w:val="et-EE" w:eastAsia="et-EE"/>
              </w:rPr>
              <w:t xml:space="preserve"> </w:t>
            </w:r>
            <w:r>
              <w:rPr>
                <w:rFonts w:eastAsia="Times New Roman"/>
                <w:bCs/>
                <w:sz w:val="20"/>
                <w:lang w:val="et-EE" w:eastAsia="et-EE"/>
              </w:rPr>
              <w:t>/</w:t>
            </w:r>
            <w:r w:rsidR="00A85519">
              <w:rPr>
                <w:rFonts w:eastAsia="Times New Roman"/>
                <w:bCs/>
                <w:sz w:val="20"/>
                <w:lang w:val="et-EE" w:eastAsia="et-EE"/>
              </w:rPr>
              <w:t xml:space="preserve"> </w:t>
            </w:r>
            <w:r>
              <w:rPr>
                <w:rFonts w:eastAsia="Times New Roman"/>
                <w:bCs/>
                <w:sz w:val="20"/>
                <w:lang w:val="et-EE" w:eastAsia="et-EE"/>
              </w:rPr>
              <w:t>dokumendinõustajad</w:t>
            </w:r>
          </w:p>
        </w:tc>
        <w:tc>
          <w:tcPr>
            <w:tcW w:w="1417" w:type="dxa"/>
          </w:tcPr>
          <w:p w14:paraId="15667B00" w14:textId="42AAC6C4" w:rsidR="00CB4B19" w:rsidRPr="008507A7" w:rsidRDefault="00CB4B19" w:rsidP="00ED2EDF">
            <w:pPr>
              <w:rPr>
                <w:rFonts w:eastAsia="Times New Roman"/>
                <w:bCs/>
                <w:sz w:val="20"/>
                <w:lang w:val="et-EE" w:eastAsia="et-EE"/>
              </w:rPr>
            </w:pPr>
            <w:r>
              <w:rPr>
                <w:rFonts w:eastAsia="Times New Roman"/>
                <w:bCs/>
                <w:sz w:val="20"/>
                <w:lang w:val="et-EE" w:eastAsia="et-EE"/>
              </w:rPr>
              <w:t>003</w:t>
            </w:r>
          </w:p>
        </w:tc>
        <w:tc>
          <w:tcPr>
            <w:tcW w:w="2977" w:type="dxa"/>
          </w:tcPr>
          <w:p w14:paraId="17896C72" w14:textId="2C981489"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756369" w:rsidRPr="008507A7" w14:paraId="719C972B" w14:textId="77777777" w:rsidTr="008507A7">
        <w:tc>
          <w:tcPr>
            <w:tcW w:w="2303" w:type="dxa"/>
          </w:tcPr>
          <w:p w14:paraId="0FCB0362"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7A4D8F34"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Konsulaarkoostöö</w:t>
            </w:r>
          </w:p>
        </w:tc>
        <w:tc>
          <w:tcPr>
            <w:tcW w:w="1417" w:type="dxa"/>
          </w:tcPr>
          <w:p w14:paraId="0C7BBE79"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004</w:t>
            </w:r>
          </w:p>
        </w:tc>
        <w:tc>
          <w:tcPr>
            <w:tcW w:w="2977" w:type="dxa"/>
          </w:tcPr>
          <w:p w14:paraId="0246CFC0" w14:textId="522594DB" w:rsidR="00756369" w:rsidRPr="008507A7" w:rsidRDefault="00756369" w:rsidP="00ED2EDF">
            <w:pPr>
              <w:rPr>
                <w:rFonts w:eastAsia="Times New Roman"/>
                <w:bCs/>
                <w:sz w:val="20"/>
                <w:lang w:val="et-EE" w:eastAsia="et-EE"/>
              </w:rPr>
            </w:pPr>
            <w:r w:rsidRPr="008507A7">
              <w:rPr>
                <w:rFonts w:eastAsia="Times New Roman"/>
                <w:bCs/>
                <w:sz w:val="20"/>
                <w:lang w:val="et-EE" w:eastAsia="et-EE"/>
              </w:rPr>
              <w:t>97 500</w:t>
            </w:r>
          </w:p>
        </w:tc>
      </w:tr>
      <w:tr w:rsidR="00CB4B19" w:rsidRPr="008507A7" w14:paraId="66DD0474" w14:textId="77777777" w:rsidTr="008507A7">
        <w:tc>
          <w:tcPr>
            <w:tcW w:w="2303" w:type="dxa"/>
          </w:tcPr>
          <w:p w14:paraId="6B6A9AB3" w14:textId="384D0007"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73BDBE2F" w14:textId="533AE0C1" w:rsidR="00CB4B19" w:rsidRPr="008507A7" w:rsidRDefault="00CB4B19" w:rsidP="00ED2EDF">
            <w:pPr>
              <w:jc w:val="left"/>
              <w:rPr>
                <w:rFonts w:eastAsia="Times New Roman"/>
                <w:bCs/>
                <w:sz w:val="20"/>
                <w:lang w:val="et-EE" w:eastAsia="et-EE"/>
              </w:rPr>
            </w:pPr>
            <w:r>
              <w:rPr>
                <w:rFonts w:eastAsia="Times New Roman"/>
                <w:bCs/>
                <w:sz w:val="20"/>
                <w:lang w:val="et-EE" w:eastAsia="et-EE"/>
              </w:rPr>
              <w:t>Konsulaaresinduste võrk</w:t>
            </w:r>
          </w:p>
        </w:tc>
        <w:tc>
          <w:tcPr>
            <w:tcW w:w="1417" w:type="dxa"/>
          </w:tcPr>
          <w:p w14:paraId="51360656" w14:textId="171634BC" w:rsidR="00CB4B19" w:rsidRPr="008507A7" w:rsidRDefault="00CB4B19" w:rsidP="00ED2EDF">
            <w:pPr>
              <w:rPr>
                <w:rFonts w:eastAsia="Times New Roman"/>
                <w:bCs/>
                <w:sz w:val="20"/>
                <w:lang w:val="et-EE" w:eastAsia="et-EE"/>
              </w:rPr>
            </w:pPr>
            <w:r>
              <w:rPr>
                <w:rFonts w:eastAsia="Times New Roman"/>
                <w:bCs/>
                <w:sz w:val="20"/>
                <w:lang w:val="et-EE" w:eastAsia="et-EE"/>
              </w:rPr>
              <w:t>005</w:t>
            </w:r>
          </w:p>
        </w:tc>
        <w:tc>
          <w:tcPr>
            <w:tcW w:w="2977" w:type="dxa"/>
          </w:tcPr>
          <w:p w14:paraId="209DF56C" w14:textId="49F1CF89"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756369" w:rsidRPr="008507A7" w14:paraId="5F92BC3D" w14:textId="77777777" w:rsidTr="008507A7">
        <w:tc>
          <w:tcPr>
            <w:tcW w:w="2303" w:type="dxa"/>
          </w:tcPr>
          <w:p w14:paraId="1F604316"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4AFA7424" w14:textId="54ACA89B"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 xml:space="preserve">Suuremahulised IT-süsteemid </w:t>
            </w:r>
            <w:r w:rsidR="00A34C60">
              <w:rPr>
                <w:rFonts w:eastAsia="Times New Roman"/>
                <w:noProof/>
                <w:sz w:val="20"/>
                <w:lang w:val="et-EE"/>
              </w:rPr>
              <w:t>–</w:t>
            </w:r>
            <w:r w:rsidRPr="008507A7">
              <w:rPr>
                <w:rFonts w:eastAsia="Times New Roman"/>
                <w:bCs/>
                <w:sz w:val="20"/>
                <w:lang w:val="et-EE" w:eastAsia="et-EE"/>
              </w:rPr>
              <w:t xml:space="preserve"> viisainfosüsteem</w:t>
            </w:r>
            <w:r w:rsidR="009D3175">
              <w:rPr>
                <w:rFonts w:eastAsia="Times New Roman"/>
                <w:bCs/>
                <w:sz w:val="20"/>
                <w:lang w:val="et-EE" w:eastAsia="et-EE"/>
              </w:rPr>
              <w:t xml:space="preserve"> (VIS)</w:t>
            </w:r>
          </w:p>
        </w:tc>
        <w:tc>
          <w:tcPr>
            <w:tcW w:w="1417" w:type="dxa"/>
          </w:tcPr>
          <w:p w14:paraId="0546580E"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006</w:t>
            </w:r>
          </w:p>
        </w:tc>
        <w:tc>
          <w:tcPr>
            <w:tcW w:w="2977" w:type="dxa"/>
          </w:tcPr>
          <w:p w14:paraId="76ACD5CB" w14:textId="382A553D" w:rsidR="00756369" w:rsidRPr="008507A7" w:rsidRDefault="00CC4525" w:rsidP="00ED2EDF">
            <w:pPr>
              <w:rPr>
                <w:rFonts w:eastAsia="Times New Roman"/>
                <w:bCs/>
                <w:sz w:val="20"/>
                <w:lang w:val="et-EE" w:eastAsia="et-EE"/>
              </w:rPr>
            </w:pPr>
            <w:ins w:id="495" w:author="Aivi Kuivonen" w:date="2025-07-07T15:31:00Z">
              <w:r>
                <w:rPr>
                  <w:rFonts w:eastAsia="Times New Roman"/>
                  <w:bCs/>
                  <w:sz w:val="20"/>
                  <w:lang w:val="et-EE" w:eastAsia="et-EE"/>
                </w:rPr>
                <w:t>1 162 586,25</w:t>
              </w:r>
            </w:ins>
            <w:del w:id="496" w:author="Aivi Kuivonen" w:date="2025-07-07T15:31:00Z">
              <w:r w:rsidR="00756369" w:rsidRPr="008507A7" w:rsidDel="00CC4525">
                <w:rPr>
                  <w:rFonts w:eastAsia="Times New Roman"/>
                  <w:bCs/>
                  <w:sz w:val="20"/>
                  <w:lang w:val="et-EE" w:eastAsia="et-EE"/>
                </w:rPr>
                <w:delText>112 500</w:delText>
              </w:r>
            </w:del>
          </w:p>
        </w:tc>
      </w:tr>
      <w:tr w:rsidR="00756369" w:rsidRPr="008507A7" w14:paraId="15DBDDD6" w14:textId="77777777" w:rsidTr="008507A7">
        <w:tc>
          <w:tcPr>
            <w:tcW w:w="2303" w:type="dxa"/>
          </w:tcPr>
          <w:p w14:paraId="1B4C54CB"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5A5DA10C"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Muud IKT-süsteemid viisataotluste töötlemiseks</w:t>
            </w:r>
          </w:p>
        </w:tc>
        <w:tc>
          <w:tcPr>
            <w:tcW w:w="1417" w:type="dxa"/>
          </w:tcPr>
          <w:p w14:paraId="54F83721"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007</w:t>
            </w:r>
          </w:p>
        </w:tc>
        <w:tc>
          <w:tcPr>
            <w:tcW w:w="2977" w:type="dxa"/>
          </w:tcPr>
          <w:p w14:paraId="5167CACC" w14:textId="2E8F1E44" w:rsidR="00756369" w:rsidRPr="008507A7" w:rsidRDefault="00CC4525" w:rsidP="00ED2EDF">
            <w:pPr>
              <w:rPr>
                <w:rFonts w:eastAsia="Times New Roman"/>
                <w:bCs/>
                <w:sz w:val="20"/>
                <w:lang w:val="et-EE" w:eastAsia="et-EE"/>
              </w:rPr>
            </w:pPr>
            <w:ins w:id="497" w:author="Aivi Kuivonen" w:date="2025-07-07T15:31:00Z">
              <w:r>
                <w:rPr>
                  <w:rFonts w:eastAsia="Times New Roman"/>
                  <w:bCs/>
                  <w:sz w:val="20"/>
                  <w:lang w:val="et-EE" w:eastAsia="et-EE"/>
                </w:rPr>
                <w:t>374 913,75</w:t>
              </w:r>
            </w:ins>
            <w:del w:id="498" w:author="Aivi Kuivonen" w:date="2025-07-07T15:31:00Z">
              <w:r w:rsidR="00756369" w:rsidRPr="008507A7" w:rsidDel="00CC4525">
                <w:rPr>
                  <w:rFonts w:eastAsia="Times New Roman"/>
                  <w:bCs/>
                  <w:sz w:val="20"/>
                  <w:lang w:val="et-EE" w:eastAsia="et-EE"/>
                </w:rPr>
                <w:delText>375 000</w:delText>
              </w:r>
            </w:del>
          </w:p>
        </w:tc>
      </w:tr>
      <w:tr w:rsidR="00CB4B19" w:rsidRPr="008507A7" w14:paraId="6F9D25E6" w14:textId="77777777" w:rsidTr="008507A7">
        <w:tc>
          <w:tcPr>
            <w:tcW w:w="2303" w:type="dxa"/>
          </w:tcPr>
          <w:p w14:paraId="1B41837E" w14:textId="6F72B2B7"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3B5E48B9" w14:textId="1C8FAB41" w:rsidR="00CB4B19" w:rsidRPr="008507A7" w:rsidRDefault="00CB4B19" w:rsidP="00ED2EDF">
            <w:pPr>
              <w:jc w:val="left"/>
              <w:rPr>
                <w:rFonts w:eastAsia="Times New Roman"/>
                <w:bCs/>
                <w:sz w:val="20"/>
                <w:lang w:val="et-EE" w:eastAsia="et-EE"/>
              </w:rPr>
            </w:pPr>
            <w:r>
              <w:rPr>
                <w:rFonts w:eastAsia="Times New Roman"/>
                <w:bCs/>
                <w:sz w:val="20"/>
                <w:lang w:val="et-EE" w:eastAsia="et-EE"/>
              </w:rPr>
              <w:t>Tegevustoetus – ühine viisapoliitika</w:t>
            </w:r>
          </w:p>
        </w:tc>
        <w:tc>
          <w:tcPr>
            <w:tcW w:w="1417" w:type="dxa"/>
          </w:tcPr>
          <w:p w14:paraId="2B18B3C8" w14:textId="2C097523" w:rsidR="00CB4B19" w:rsidRPr="008507A7" w:rsidRDefault="00CB4B19" w:rsidP="00ED2EDF">
            <w:pPr>
              <w:rPr>
                <w:rFonts w:eastAsia="Times New Roman"/>
                <w:bCs/>
                <w:sz w:val="20"/>
                <w:lang w:val="et-EE" w:eastAsia="et-EE"/>
              </w:rPr>
            </w:pPr>
            <w:r>
              <w:rPr>
                <w:rFonts w:eastAsia="Times New Roman"/>
                <w:bCs/>
                <w:sz w:val="20"/>
                <w:lang w:val="et-EE" w:eastAsia="et-EE"/>
              </w:rPr>
              <w:t>008</w:t>
            </w:r>
          </w:p>
        </w:tc>
        <w:tc>
          <w:tcPr>
            <w:tcW w:w="2977" w:type="dxa"/>
          </w:tcPr>
          <w:p w14:paraId="6DB5B993" w14:textId="2F676035" w:rsidR="00CB4B19" w:rsidRPr="008507A7" w:rsidRDefault="00CC4525" w:rsidP="00ED2EDF">
            <w:pPr>
              <w:rPr>
                <w:rFonts w:eastAsia="Times New Roman"/>
                <w:bCs/>
                <w:sz w:val="20"/>
                <w:lang w:val="et-EE" w:eastAsia="et-EE"/>
              </w:rPr>
            </w:pPr>
            <w:ins w:id="499" w:author="Aivi Kuivonen" w:date="2025-07-07T15:31:00Z">
              <w:r>
                <w:rPr>
                  <w:rFonts w:eastAsia="Times New Roman"/>
                  <w:bCs/>
                  <w:sz w:val="20"/>
                  <w:lang w:val="et-EE" w:eastAsia="et-EE"/>
                </w:rPr>
                <w:t xml:space="preserve">202 500 </w:t>
              </w:r>
            </w:ins>
            <w:del w:id="500" w:author="Aivi Kuivonen" w:date="2025-07-07T15:31:00Z">
              <w:r w:rsidR="00CB4B19" w:rsidDel="00CC4525">
                <w:rPr>
                  <w:rFonts w:eastAsia="Times New Roman"/>
                  <w:bCs/>
                  <w:sz w:val="20"/>
                  <w:lang w:val="et-EE" w:eastAsia="et-EE"/>
                </w:rPr>
                <w:delText>0</w:delText>
              </w:r>
            </w:del>
          </w:p>
        </w:tc>
      </w:tr>
      <w:tr w:rsidR="00CB4B19" w:rsidRPr="008507A7" w14:paraId="23B8B972" w14:textId="77777777" w:rsidTr="008507A7">
        <w:tc>
          <w:tcPr>
            <w:tcW w:w="2303" w:type="dxa"/>
          </w:tcPr>
          <w:p w14:paraId="12F00865" w14:textId="0D34AD5E"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1D7EC3B7" w14:textId="1E6B1772" w:rsidR="00CB4B19" w:rsidRPr="008507A7" w:rsidRDefault="00CB4B19" w:rsidP="00ED2EDF">
            <w:pPr>
              <w:jc w:val="left"/>
              <w:rPr>
                <w:rFonts w:eastAsia="Times New Roman"/>
                <w:bCs/>
                <w:sz w:val="20"/>
                <w:lang w:val="et-EE" w:eastAsia="et-EE"/>
              </w:rPr>
            </w:pPr>
            <w:r>
              <w:rPr>
                <w:rFonts w:eastAsia="Times New Roman"/>
                <w:bCs/>
                <w:sz w:val="20"/>
                <w:lang w:val="et-EE" w:eastAsia="et-EE"/>
              </w:rPr>
              <w:t>Tegevustoetus – suuremahulised IT-süsteemid viisataotluste töötlemiseks</w:t>
            </w:r>
          </w:p>
        </w:tc>
        <w:tc>
          <w:tcPr>
            <w:tcW w:w="1417" w:type="dxa"/>
          </w:tcPr>
          <w:p w14:paraId="2326FFBA" w14:textId="7AA21C1F" w:rsidR="00CB4B19" w:rsidRDefault="00CB4B19" w:rsidP="00ED2EDF">
            <w:pPr>
              <w:rPr>
                <w:rFonts w:eastAsia="Times New Roman"/>
                <w:bCs/>
                <w:sz w:val="20"/>
                <w:lang w:val="et-EE" w:eastAsia="et-EE"/>
              </w:rPr>
            </w:pPr>
            <w:r>
              <w:rPr>
                <w:rFonts w:eastAsia="Times New Roman"/>
                <w:bCs/>
                <w:sz w:val="20"/>
                <w:lang w:val="et-EE" w:eastAsia="et-EE"/>
              </w:rPr>
              <w:t>009</w:t>
            </w:r>
          </w:p>
        </w:tc>
        <w:tc>
          <w:tcPr>
            <w:tcW w:w="2977" w:type="dxa"/>
          </w:tcPr>
          <w:p w14:paraId="2A2D378C" w14:textId="0B5B8488"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CB4B19" w:rsidRPr="008507A7" w14:paraId="1AC3F497" w14:textId="77777777" w:rsidTr="008507A7">
        <w:tc>
          <w:tcPr>
            <w:tcW w:w="2303" w:type="dxa"/>
          </w:tcPr>
          <w:p w14:paraId="4F48F35B" w14:textId="7CF29A13" w:rsidR="00CB4B19"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3CACCBD7" w14:textId="37788023" w:rsidR="00CB4B19" w:rsidRDefault="00CB4B19" w:rsidP="00ED2EDF">
            <w:pPr>
              <w:jc w:val="left"/>
              <w:rPr>
                <w:rFonts w:eastAsia="Times New Roman"/>
                <w:bCs/>
                <w:sz w:val="20"/>
                <w:lang w:val="et-EE" w:eastAsia="et-EE"/>
              </w:rPr>
            </w:pPr>
            <w:r>
              <w:rPr>
                <w:rFonts w:eastAsia="Times New Roman"/>
                <w:bCs/>
                <w:sz w:val="20"/>
                <w:lang w:val="et-EE" w:eastAsia="et-EE"/>
              </w:rPr>
              <w:t>Piiratud territoriaalse kehtivusega viisade väljastamine</w:t>
            </w:r>
          </w:p>
        </w:tc>
        <w:tc>
          <w:tcPr>
            <w:tcW w:w="1417" w:type="dxa"/>
          </w:tcPr>
          <w:p w14:paraId="4C14D284" w14:textId="3FD325C1" w:rsidR="00CB4B19" w:rsidRDefault="00CB4B19" w:rsidP="00ED2EDF">
            <w:pPr>
              <w:rPr>
                <w:rFonts w:eastAsia="Times New Roman"/>
                <w:bCs/>
                <w:sz w:val="20"/>
                <w:lang w:val="et-EE" w:eastAsia="et-EE"/>
              </w:rPr>
            </w:pPr>
            <w:r>
              <w:rPr>
                <w:rFonts w:eastAsia="Times New Roman"/>
                <w:bCs/>
                <w:sz w:val="20"/>
                <w:lang w:val="et-EE" w:eastAsia="et-EE"/>
              </w:rPr>
              <w:t>011</w:t>
            </w:r>
          </w:p>
        </w:tc>
        <w:tc>
          <w:tcPr>
            <w:tcW w:w="2977" w:type="dxa"/>
          </w:tcPr>
          <w:p w14:paraId="55DD02DE" w14:textId="225C23C6" w:rsidR="00CB4B19" w:rsidRDefault="00CB4B19" w:rsidP="00ED2EDF">
            <w:pPr>
              <w:rPr>
                <w:rFonts w:eastAsia="Times New Roman"/>
                <w:bCs/>
                <w:sz w:val="20"/>
                <w:lang w:val="et-EE" w:eastAsia="et-EE"/>
              </w:rPr>
            </w:pPr>
            <w:r>
              <w:rPr>
                <w:rFonts w:eastAsia="Times New Roman"/>
                <w:bCs/>
                <w:sz w:val="20"/>
                <w:lang w:val="et-EE" w:eastAsia="et-EE"/>
              </w:rPr>
              <w:t>0</w:t>
            </w:r>
          </w:p>
        </w:tc>
      </w:tr>
      <w:bookmarkEnd w:id="490"/>
    </w:tbl>
    <w:p w14:paraId="3ABEF4E2" w14:textId="77777777" w:rsidR="008507A7" w:rsidRDefault="008507A7" w:rsidP="003C4215">
      <w:pPr>
        <w:rPr>
          <w:noProof/>
        </w:rPr>
        <w:sectPr w:rsidR="008507A7" w:rsidSect="00F96CFA">
          <w:footnotePr>
            <w:numRestart w:val="eachSect"/>
          </w:footnotePr>
          <w:pgSz w:w="16838" w:h="11906" w:orient="landscape" w:code="9"/>
          <w:pgMar w:top="1134" w:right="567" w:bottom="1134" w:left="567" w:header="709" w:footer="709" w:gutter="0"/>
          <w:cols w:space="708"/>
          <w:titlePg/>
          <w:docGrid w:linePitch="360"/>
        </w:sectPr>
      </w:pPr>
    </w:p>
    <w:p w14:paraId="098680E6" w14:textId="5D30F8A0" w:rsidR="00756369" w:rsidRDefault="00756369" w:rsidP="00F03D17">
      <w:pPr>
        <w:rPr>
          <w:noProof/>
        </w:rPr>
      </w:pPr>
    </w:p>
    <w:p w14:paraId="16CE0CC5" w14:textId="45EE74B9" w:rsidR="004F6FE0" w:rsidRDefault="004F6FE0" w:rsidP="00F03D17">
      <w:pPr>
        <w:rPr>
          <w:b/>
          <w:bCs/>
          <w:noProof/>
        </w:rPr>
      </w:pPr>
      <w:r w:rsidRPr="00A34C60">
        <w:rPr>
          <w:b/>
          <w:bCs/>
          <w:noProof/>
        </w:rPr>
        <w:t>2.3</w:t>
      </w:r>
      <w:r w:rsidR="00A34C60" w:rsidRPr="00A34C60">
        <w:rPr>
          <w:b/>
          <w:bCs/>
          <w:noProof/>
        </w:rPr>
        <w:t>.</w:t>
      </w:r>
      <w:r w:rsidRPr="00A34C60">
        <w:rPr>
          <w:b/>
          <w:bCs/>
          <w:noProof/>
        </w:rPr>
        <w:t xml:space="preserve"> Tehniline ab</w:t>
      </w:r>
      <w:r w:rsidR="003436AA">
        <w:rPr>
          <w:b/>
          <w:bCs/>
          <w:noProof/>
        </w:rPr>
        <w:t>i</w:t>
      </w:r>
    </w:p>
    <w:p w14:paraId="6800C881" w14:textId="77777777" w:rsidR="003436AA" w:rsidRDefault="003436AA" w:rsidP="00F03D17">
      <w:pPr>
        <w:rPr>
          <w:b/>
          <w:bCs/>
          <w:noProof/>
        </w:rPr>
      </w:pPr>
    </w:p>
    <w:p w14:paraId="31EA2A93" w14:textId="3ED34FA1" w:rsidR="003436AA" w:rsidRDefault="003436AA" w:rsidP="00F03D17">
      <w:pPr>
        <w:rPr>
          <w:b/>
          <w:bCs/>
          <w:noProof/>
        </w:rPr>
      </w:pPr>
      <w:r>
        <w:rPr>
          <w:b/>
          <w:bCs/>
          <w:noProof/>
        </w:rPr>
        <w:t>2.3.1. Kirj</w:t>
      </w:r>
      <w:r w:rsidR="009A3F2F">
        <w:rPr>
          <w:b/>
          <w:bCs/>
          <w:noProof/>
        </w:rPr>
        <w:t>e</w:t>
      </w:r>
      <w:r>
        <w:rPr>
          <w:b/>
          <w:bCs/>
          <w:noProof/>
        </w:rPr>
        <w:t>ldus</w:t>
      </w:r>
    </w:p>
    <w:p w14:paraId="2D48338D" w14:textId="77777777" w:rsidR="003436AA" w:rsidRPr="00A34C60" w:rsidRDefault="003436AA" w:rsidP="00F03D17">
      <w:pPr>
        <w:rPr>
          <w:b/>
          <w:bCs/>
          <w:noProof/>
        </w:rPr>
      </w:pPr>
    </w:p>
    <w:p w14:paraId="04AB9B67" w14:textId="26996F17" w:rsidR="004C3936" w:rsidRDefault="004C3936" w:rsidP="00F03D17">
      <w:pPr>
        <w:rPr>
          <w:i/>
          <w:iCs/>
          <w:noProof/>
          <w:color w:val="A6A6A6" w:themeColor="background1" w:themeShade="A6"/>
          <w:sz w:val="20"/>
        </w:rPr>
      </w:pPr>
      <w:r w:rsidRPr="004C067A">
        <w:rPr>
          <w:i/>
          <w:iCs/>
          <w:noProof/>
          <w:color w:val="A6A6A6" w:themeColor="background1" w:themeShade="A6"/>
          <w:sz w:val="20"/>
        </w:rPr>
        <w:t xml:space="preserve">Viide: </w:t>
      </w:r>
      <w:r w:rsidR="002E39C3" w:rsidRPr="004C067A">
        <w:rPr>
          <w:i/>
          <w:iCs/>
          <w:noProof/>
          <w:color w:val="A6A6A6" w:themeColor="background1" w:themeShade="A6"/>
          <w:sz w:val="20"/>
        </w:rPr>
        <w:t>ühissätete määruse</w:t>
      </w:r>
      <w:r w:rsidRPr="004C067A">
        <w:rPr>
          <w:i/>
          <w:iCs/>
          <w:noProof/>
          <w:color w:val="A6A6A6" w:themeColor="background1" w:themeShade="A6"/>
          <w:sz w:val="20"/>
        </w:rPr>
        <w:t xml:space="preserve"> artik</w:t>
      </w:r>
      <w:r w:rsidR="002E39C3" w:rsidRPr="004C067A">
        <w:rPr>
          <w:i/>
          <w:iCs/>
          <w:noProof/>
          <w:color w:val="A6A6A6" w:themeColor="background1" w:themeShade="A6"/>
          <w:sz w:val="20"/>
        </w:rPr>
        <w:t>li</w:t>
      </w:r>
      <w:r w:rsidRPr="004C067A">
        <w:rPr>
          <w:i/>
          <w:iCs/>
          <w:noProof/>
          <w:color w:val="A6A6A6" w:themeColor="background1" w:themeShade="A6"/>
          <w:sz w:val="20"/>
        </w:rPr>
        <w:t xml:space="preserve"> 22 </w:t>
      </w:r>
      <w:r w:rsidR="002E39C3" w:rsidRPr="004C067A">
        <w:rPr>
          <w:i/>
          <w:iCs/>
          <w:noProof/>
          <w:color w:val="A6A6A6" w:themeColor="background1" w:themeShade="A6"/>
          <w:sz w:val="20"/>
        </w:rPr>
        <w:t>lõike 3 punkt</w:t>
      </w:r>
      <w:r w:rsidRPr="004C067A">
        <w:rPr>
          <w:i/>
          <w:iCs/>
          <w:noProof/>
          <w:color w:val="A6A6A6" w:themeColor="background1" w:themeShade="A6"/>
          <w:sz w:val="20"/>
        </w:rPr>
        <w:t xml:space="preserve"> f, artik</w:t>
      </w:r>
      <w:r w:rsidR="002E39C3" w:rsidRPr="004C067A">
        <w:rPr>
          <w:i/>
          <w:iCs/>
          <w:noProof/>
          <w:color w:val="A6A6A6" w:themeColor="background1" w:themeShade="A6"/>
          <w:sz w:val="20"/>
        </w:rPr>
        <w:t>li</w:t>
      </w:r>
      <w:r w:rsidRPr="004C067A">
        <w:rPr>
          <w:i/>
          <w:iCs/>
          <w:noProof/>
          <w:color w:val="A6A6A6" w:themeColor="background1" w:themeShade="A6"/>
          <w:sz w:val="20"/>
        </w:rPr>
        <w:t xml:space="preserve"> 36</w:t>
      </w:r>
      <w:r w:rsidR="002E39C3" w:rsidRPr="004C067A">
        <w:rPr>
          <w:i/>
          <w:iCs/>
          <w:noProof/>
          <w:color w:val="A6A6A6" w:themeColor="background1" w:themeShade="A6"/>
          <w:sz w:val="20"/>
        </w:rPr>
        <w:t xml:space="preserve"> lõ</w:t>
      </w:r>
      <w:r w:rsidR="00D76535">
        <w:rPr>
          <w:i/>
          <w:iCs/>
          <w:noProof/>
          <w:color w:val="A6A6A6" w:themeColor="background1" w:themeShade="A6"/>
          <w:sz w:val="20"/>
        </w:rPr>
        <w:t>i</w:t>
      </w:r>
      <w:r w:rsidR="002E39C3" w:rsidRPr="004C067A">
        <w:rPr>
          <w:i/>
          <w:iCs/>
          <w:noProof/>
          <w:color w:val="A6A6A6" w:themeColor="background1" w:themeShade="A6"/>
          <w:sz w:val="20"/>
        </w:rPr>
        <w:t>ge 5</w:t>
      </w:r>
      <w:r w:rsidRPr="004C067A">
        <w:rPr>
          <w:i/>
          <w:iCs/>
          <w:noProof/>
          <w:color w:val="A6A6A6" w:themeColor="background1" w:themeShade="A6"/>
          <w:sz w:val="20"/>
        </w:rPr>
        <w:t xml:space="preserve"> ja artikkel 95</w:t>
      </w:r>
    </w:p>
    <w:p w14:paraId="319281D2" w14:textId="77777777" w:rsidR="003436AA" w:rsidRPr="004C067A" w:rsidRDefault="003436AA" w:rsidP="00F03D17">
      <w:pPr>
        <w:rPr>
          <w:i/>
          <w:iCs/>
          <w:noProof/>
          <w:color w:val="A6A6A6" w:themeColor="background1" w:themeShade="A6"/>
          <w:sz w:val="20"/>
        </w:rPr>
      </w:pPr>
    </w:p>
    <w:tbl>
      <w:tblPr>
        <w:tblStyle w:val="TableGrid"/>
        <w:tblW w:w="0" w:type="auto"/>
        <w:tblLook w:val="04A0" w:firstRow="1" w:lastRow="0" w:firstColumn="1" w:lastColumn="0" w:noHBand="0" w:noVBand="1"/>
      </w:tblPr>
      <w:tblGrid>
        <w:gridCol w:w="9628"/>
      </w:tblGrid>
      <w:tr w:rsidR="004C3936" w14:paraId="40D62336" w14:textId="77777777" w:rsidTr="004C3936">
        <w:tc>
          <w:tcPr>
            <w:tcW w:w="15694" w:type="dxa"/>
          </w:tcPr>
          <w:p w14:paraId="758C332D" w14:textId="7CDEE33F" w:rsidR="004523D0" w:rsidRDefault="002E39C3" w:rsidP="00ED2EDF">
            <w:pPr>
              <w:rPr>
                <w:noProof/>
              </w:rPr>
            </w:pPr>
            <w:r>
              <w:rPr>
                <w:noProof/>
              </w:rPr>
              <w:t xml:space="preserve">BMVI </w:t>
            </w:r>
            <w:r w:rsidR="004523D0">
              <w:rPr>
                <w:noProof/>
              </w:rPr>
              <w:t>rakenduskavas</w:t>
            </w:r>
            <w:r>
              <w:rPr>
                <w:noProof/>
              </w:rPr>
              <w:t xml:space="preserve"> seatud eesmärkide ja näitajate saavutamiseks</w:t>
            </w:r>
            <w:r w:rsidR="004523D0">
              <w:rPr>
                <w:noProof/>
              </w:rPr>
              <w:t xml:space="preserve"> peab</w:t>
            </w:r>
            <w:r>
              <w:rPr>
                <w:noProof/>
              </w:rPr>
              <w:t xml:space="preserve"> olema piisava</w:t>
            </w:r>
            <w:r w:rsidR="004523D0">
              <w:rPr>
                <w:noProof/>
              </w:rPr>
              <w:t>lt</w:t>
            </w:r>
            <w:r>
              <w:rPr>
                <w:noProof/>
              </w:rPr>
              <w:t xml:space="preserve"> </w:t>
            </w:r>
            <w:r w:rsidR="00B41A38">
              <w:rPr>
                <w:noProof/>
              </w:rPr>
              <w:t>vahendeid</w:t>
            </w:r>
            <w:r>
              <w:rPr>
                <w:noProof/>
              </w:rPr>
              <w:t>.</w:t>
            </w:r>
          </w:p>
          <w:p w14:paraId="383D2F8E" w14:textId="1C0C9412" w:rsidR="004523D0" w:rsidRDefault="003436AA" w:rsidP="00ED2EDF">
            <w:pPr>
              <w:rPr>
                <w:noProof/>
              </w:rPr>
            </w:pPr>
            <w:r>
              <w:rPr>
                <w:noProof/>
              </w:rPr>
              <w:t>Ühissätete määruse artikli</w:t>
            </w:r>
            <w:r w:rsidR="00DE1C84">
              <w:rPr>
                <w:noProof/>
              </w:rPr>
              <w:t xml:space="preserve"> 36 lõike 5</w:t>
            </w:r>
            <w:r>
              <w:rPr>
                <w:noProof/>
              </w:rPr>
              <w:t xml:space="preserve"> </w:t>
            </w:r>
            <w:r w:rsidR="00DE1C84">
              <w:rPr>
                <w:noProof/>
              </w:rPr>
              <w:t>alusel eraldatavat tehnilist abi kasutatakse</w:t>
            </w:r>
            <w:r w:rsidR="004523D0">
              <w:rPr>
                <w:noProof/>
              </w:rPr>
              <w:t>:</w:t>
            </w:r>
          </w:p>
          <w:p w14:paraId="45DC2D43" w14:textId="39EB4AD4"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programmitöö e</w:t>
            </w:r>
            <w:r w:rsidR="002E39C3" w:rsidRPr="004523D0">
              <w:rPr>
                <w:rFonts w:ascii="Times New Roman" w:hAnsi="Times New Roman" w:cs="Times New Roman"/>
                <w:noProof/>
                <w:sz w:val="24"/>
                <w:szCs w:val="24"/>
              </w:rPr>
              <w:t>ttevalmist</w:t>
            </w:r>
            <w:r w:rsidR="00B41A38">
              <w:rPr>
                <w:rFonts w:ascii="Times New Roman" w:hAnsi="Times New Roman" w:cs="Times New Roman"/>
                <w:noProof/>
                <w:sz w:val="24"/>
                <w:szCs w:val="24"/>
              </w:rPr>
              <w:t>ami</w:t>
            </w:r>
            <w:r w:rsidR="002E39C3" w:rsidRPr="004523D0">
              <w:rPr>
                <w:rFonts w:ascii="Times New Roman" w:hAnsi="Times New Roman" w:cs="Times New Roman"/>
                <w:noProof/>
                <w:sz w:val="24"/>
                <w:szCs w:val="24"/>
              </w:rPr>
              <w:t>s</w:t>
            </w:r>
            <w:r w:rsidRPr="004523D0">
              <w:rPr>
                <w:rFonts w:ascii="Times New Roman" w:hAnsi="Times New Roman" w:cs="Times New Roman"/>
                <w:noProof/>
                <w:sz w:val="24"/>
                <w:szCs w:val="24"/>
              </w:rPr>
              <w:t>eks</w:t>
            </w:r>
            <w:r w:rsidR="002E39C3" w:rsidRPr="004523D0">
              <w:rPr>
                <w:rFonts w:ascii="Times New Roman" w:hAnsi="Times New Roman" w:cs="Times New Roman"/>
                <w:noProof/>
                <w:sz w:val="24"/>
                <w:szCs w:val="24"/>
              </w:rPr>
              <w:t>, rakendami</w:t>
            </w:r>
            <w:r w:rsidRPr="004523D0">
              <w:rPr>
                <w:rFonts w:ascii="Times New Roman" w:hAnsi="Times New Roman" w:cs="Times New Roman"/>
                <w:noProof/>
                <w:sz w:val="24"/>
                <w:szCs w:val="24"/>
              </w:rPr>
              <w:t>seks</w:t>
            </w:r>
            <w:r w:rsidR="002E39C3" w:rsidRPr="004523D0">
              <w:rPr>
                <w:rFonts w:ascii="Times New Roman" w:hAnsi="Times New Roman" w:cs="Times New Roman"/>
                <w:noProof/>
                <w:sz w:val="24"/>
                <w:szCs w:val="24"/>
              </w:rPr>
              <w:t xml:space="preserve">, </w:t>
            </w:r>
            <w:r w:rsidR="003677E5">
              <w:rPr>
                <w:rFonts w:ascii="Times New Roman" w:hAnsi="Times New Roman" w:cs="Times New Roman"/>
                <w:noProof/>
                <w:sz w:val="24"/>
                <w:szCs w:val="24"/>
              </w:rPr>
              <w:t>seireks</w:t>
            </w:r>
            <w:r w:rsidR="002E39C3" w:rsidRPr="004523D0">
              <w:rPr>
                <w:rFonts w:ascii="Times New Roman" w:hAnsi="Times New Roman" w:cs="Times New Roman"/>
                <w:noProof/>
                <w:sz w:val="24"/>
                <w:szCs w:val="24"/>
              </w:rPr>
              <w:t xml:space="preserve"> ja kontroll</w:t>
            </w:r>
            <w:r w:rsidRPr="004523D0">
              <w:rPr>
                <w:rFonts w:ascii="Times New Roman" w:hAnsi="Times New Roman" w:cs="Times New Roman"/>
                <w:noProof/>
                <w:sz w:val="24"/>
                <w:szCs w:val="24"/>
              </w:rPr>
              <w:t>iks;</w:t>
            </w:r>
          </w:p>
          <w:p w14:paraId="2AC13204" w14:textId="1BE7F858"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s</w:t>
            </w:r>
            <w:r w:rsidR="002E39C3" w:rsidRPr="004523D0">
              <w:rPr>
                <w:rFonts w:ascii="Times New Roman" w:hAnsi="Times New Roman" w:cs="Times New Roman"/>
                <w:noProof/>
                <w:sz w:val="24"/>
                <w:szCs w:val="24"/>
              </w:rPr>
              <w:t>uutlikkuse suurendami</w:t>
            </w:r>
            <w:r w:rsidRPr="004523D0">
              <w:rPr>
                <w:rFonts w:ascii="Times New Roman" w:hAnsi="Times New Roman" w:cs="Times New Roman"/>
                <w:noProof/>
                <w:sz w:val="24"/>
                <w:szCs w:val="24"/>
              </w:rPr>
              <w:t>seks</w:t>
            </w:r>
            <w:r w:rsidR="00B41A38">
              <w:rPr>
                <w:rFonts w:ascii="Times New Roman" w:hAnsi="Times New Roman" w:cs="Times New Roman"/>
                <w:noProof/>
                <w:sz w:val="24"/>
                <w:szCs w:val="24"/>
              </w:rPr>
              <w:t>;</w:t>
            </w:r>
          </w:p>
          <w:p w14:paraId="50A892A7" w14:textId="7E1F4FC6"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h</w:t>
            </w:r>
            <w:r w:rsidR="002E39C3" w:rsidRPr="004523D0">
              <w:rPr>
                <w:rFonts w:ascii="Times New Roman" w:hAnsi="Times New Roman" w:cs="Times New Roman"/>
                <w:noProof/>
                <w:sz w:val="24"/>
                <w:szCs w:val="24"/>
              </w:rPr>
              <w:t>indami</w:t>
            </w:r>
            <w:r w:rsidRPr="004523D0">
              <w:rPr>
                <w:rFonts w:ascii="Times New Roman" w:hAnsi="Times New Roman" w:cs="Times New Roman"/>
                <w:noProof/>
                <w:sz w:val="24"/>
                <w:szCs w:val="24"/>
              </w:rPr>
              <w:t>seks</w:t>
            </w:r>
            <w:r w:rsidR="002E39C3" w:rsidRPr="004523D0">
              <w:rPr>
                <w:rFonts w:ascii="Times New Roman" w:hAnsi="Times New Roman" w:cs="Times New Roman"/>
                <w:noProof/>
                <w:sz w:val="24"/>
                <w:szCs w:val="24"/>
              </w:rPr>
              <w:t xml:space="preserve"> ja uuringu</w:t>
            </w:r>
            <w:r w:rsidRPr="004523D0">
              <w:rPr>
                <w:rFonts w:ascii="Times New Roman" w:hAnsi="Times New Roman" w:cs="Times New Roman"/>
                <w:noProof/>
                <w:sz w:val="24"/>
                <w:szCs w:val="24"/>
              </w:rPr>
              <w:t>te</w:t>
            </w:r>
            <w:r w:rsidR="00D15F99">
              <w:rPr>
                <w:rFonts w:ascii="Times New Roman" w:hAnsi="Times New Roman" w:cs="Times New Roman"/>
                <w:noProof/>
                <w:sz w:val="24"/>
                <w:szCs w:val="24"/>
              </w:rPr>
              <w:t>ks</w:t>
            </w:r>
            <w:r w:rsidR="002E39C3" w:rsidRPr="004523D0">
              <w:rPr>
                <w:rFonts w:ascii="Times New Roman" w:hAnsi="Times New Roman" w:cs="Times New Roman"/>
                <w:noProof/>
                <w:sz w:val="24"/>
                <w:szCs w:val="24"/>
              </w:rPr>
              <w:t>, andmete kogumi</w:t>
            </w:r>
            <w:r w:rsidRPr="004523D0">
              <w:rPr>
                <w:rFonts w:ascii="Times New Roman" w:hAnsi="Times New Roman" w:cs="Times New Roman"/>
                <w:noProof/>
                <w:sz w:val="24"/>
                <w:szCs w:val="24"/>
              </w:rPr>
              <w:t>seks</w:t>
            </w:r>
            <w:r w:rsidR="00B41A38">
              <w:rPr>
                <w:rFonts w:ascii="Times New Roman" w:hAnsi="Times New Roman" w:cs="Times New Roman"/>
                <w:noProof/>
                <w:sz w:val="24"/>
                <w:szCs w:val="24"/>
              </w:rPr>
              <w:t>;</w:t>
            </w:r>
          </w:p>
          <w:p w14:paraId="6E0EEA48" w14:textId="33702F6A"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 xml:space="preserve">teavitus- ja </w:t>
            </w:r>
            <w:r w:rsidR="00CC50AC">
              <w:rPr>
                <w:rFonts w:ascii="Times New Roman" w:hAnsi="Times New Roman" w:cs="Times New Roman"/>
                <w:noProof/>
                <w:sz w:val="24"/>
                <w:szCs w:val="24"/>
              </w:rPr>
              <w:t>teavitamis</w:t>
            </w:r>
            <w:r w:rsidRPr="004523D0">
              <w:rPr>
                <w:rFonts w:ascii="Times New Roman" w:hAnsi="Times New Roman" w:cs="Times New Roman"/>
                <w:noProof/>
                <w:sz w:val="24"/>
                <w:szCs w:val="24"/>
              </w:rPr>
              <w:t>tegevusteks</w:t>
            </w:r>
            <w:r w:rsidR="00B41A38">
              <w:rPr>
                <w:rFonts w:ascii="Times New Roman" w:hAnsi="Times New Roman" w:cs="Times New Roman"/>
                <w:noProof/>
                <w:sz w:val="24"/>
                <w:szCs w:val="24"/>
              </w:rPr>
              <w:t>.</w:t>
            </w:r>
          </w:p>
          <w:p w14:paraId="4D3EAF49" w14:textId="1244486F" w:rsidR="002E39C3" w:rsidRPr="008507A7" w:rsidRDefault="002E39C3" w:rsidP="00ED2EDF">
            <w:pPr>
              <w:rPr>
                <w:b/>
                <w:bCs/>
                <w:noProof/>
              </w:rPr>
            </w:pPr>
            <w:r w:rsidRPr="008507A7">
              <w:rPr>
                <w:b/>
                <w:bCs/>
                <w:noProof/>
              </w:rPr>
              <w:t xml:space="preserve">Ettevalmistamine, rakendamine, </w:t>
            </w:r>
            <w:r w:rsidR="00B41A38">
              <w:rPr>
                <w:b/>
                <w:bCs/>
                <w:noProof/>
              </w:rPr>
              <w:t>seire</w:t>
            </w:r>
            <w:r w:rsidR="00B41A38" w:rsidRPr="008507A7">
              <w:rPr>
                <w:b/>
                <w:bCs/>
                <w:noProof/>
              </w:rPr>
              <w:t xml:space="preserve"> </w:t>
            </w:r>
            <w:r w:rsidRPr="008507A7">
              <w:rPr>
                <w:b/>
                <w:bCs/>
                <w:noProof/>
              </w:rPr>
              <w:t>ja kontroll</w:t>
            </w:r>
          </w:p>
          <w:p w14:paraId="78D76958" w14:textId="46C603B3" w:rsidR="002E39C3" w:rsidRDefault="002E39C3" w:rsidP="00ED2EDF">
            <w:pPr>
              <w:rPr>
                <w:noProof/>
              </w:rPr>
            </w:pPr>
            <w:r>
              <w:rPr>
                <w:noProof/>
              </w:rPr>
              <w:t xml:space="preserve">Tehnilist abi kasutavad </w:t>
            </w:r>
            <w:r w:rsidR="004523D0">
              <w:rPr>
                <w:noProof/>
              </w:rPr>
              <w:t>korraldus</w:t>
            </w:r>
            <w:r>
              <w:rPr>
                <w:noProof/>
              </w:rPr>
              <w:t xml:space="preserve">asutuse ja auditeerimisasutuse pädevad ametnikud. Siseministeeriumis </w:t>
            </w:r>
            <w:r w:rsidR="004523D0">
              <w:rPr>
                <w:noProof/>
              </w:rPr>
              <w:t>töötab</w:t>
            </w:r>
            <w:r>
              <w:rPr>
                <w:noProof/>
              </w:rPr>
              <w:t xml:space="preserve"> </w:t>
            </w:r>
            <w:r w:rsidR="004523D0">
              <w:rPr>
                <w:noProof/>
              </w:rPr>
              <w:t xml:space="preserve">kuni </w:t>
            </w:r>
            <w:r w:rsidR="00D70DDD">
              <w:rPr>
                <w:noProof/>
              </w:rPr>
              <w:t>kümme</w:t>
            </w:r>
            <w:r>
              <w:rPr>
                <w:noProof/>
              </w:rPr>
              <w:t xml:space="preserve"> </w:t>
            </w:r>
            <w:r w:rsidR="004523D0">
              <w:rPr>
                <w:noProof/>
              </w:rPr>
              <w:t>korraldus</w:t>
            </w:r>
            <w:r>
              <w:rPr>
                <w:noProof/>
              </w:rPr>
              <w:t xml:space="preserve">asutuse ametnikku, kes vastutavad </w:t>
            </w:r>
            <w:r w:rsidR="00ED2EDF">
              <w:rPr>
                <w:noProof/>
              </w:rPr>
              <w:t xml:space="preserve">AMIFi, ISFi ja BMVI </w:t>
            </w:r>
            <w:r>
              <w:rPr>
                <w:noProof/>
              </w:rPr>
              <w:t xml:space="preserve">vahendite kasutamise eest, ja </w:t>
            </w:r>
            <w:r w:rsidR="00D70DDD">
              <w:rPr>
                <w:noProof/>
              </w:rPr>
              <w:t>kaks</w:t>
            </w:r>
            <w:r>
              <w:rPr>
                <w:noProof/>
              </w:rPr>
              <w:t xml:space="preserve"> auditeerimisasutuse audiitorit. Tehnilist abi kasutatakse k</w:t>
            </w:r>
            <w:r w:rsidR="009929A8">
              <w:rPr>
                <w:noProof/>
              </w:rPr>
              <w:t>orraldus</w:t>
            </w:r>
            <w:r>
              <w:rPr>
                <w:noProof/>
              </w:rPr>
              <w:t>asutuse ja auditeerimisasutuse personalikuludeks, koolituseks, seminaridel ja kohtumistel osalemiseks jne.</w:t>
            </w:r>
          </w:p>
          <w:p w14:paraId="7AF14F66" w14:textId="77777777" w:rsidR="002E39C3" w:rsidRPr="008507A7" w:rsidRDefault="002E39C3" w:rsidP="00ED2EDF">
            <w:pPr>
              <w:rPr>
                <w:b/>
                <w:bCs/>
                <w:noProof/>
              </w:rPr>
            </w:pPr>
            <w:r w:rsidRPr="008507A7">
              <w:rPr>
                <w:b/>
                <w:bCs/>
                <w:noProof/>
              </w:rPr>
              <w:t>Suutlikkuse suurendamine</w:t>
            </w:r>
          </w:p>
          <w:p w14:paraId="167FF4C4" w14:textId="42CBF43A" w:rsidR="002E39C3" w:rsidRDefault="009929A8" w:rsidP="00ED2EDF">
            <w:pPr>
              <w:rPr>
                <w:noProof/>
              </w:rPr>
            </w:pPr>
            <w:r>
              <w:rPr>
                <w:noProof/>
              </w:rPr>
              <w:t xml:space="preserve">Et taotlejad ja toetusesaajad saaksid projekte </w:t>
            </w:r>
            <w:r w:rsidR="00D70DDD">
              <w:rPr>
                <w:noProof/>
              </w:rPr>
              <w:t>koostada</w:t>
            </w:r>
            <w:r>
              <w:rPr>
                <w:noProof/>
              </w:rPr>
              <w:t xml:space="preserve"> ja ellu viia, on vaja neid nõustada</w:t>
            </w:r>
            <w:r w:rsidR="002E39C3">
              <w:rPr>
                <w:noProof/>
              </w:rPr>
              <w:t xml:space="preserve"> ja </w:t>
            </w:r>
            <w:r>
              <w:rPr>
                <w:noProof/>
              </w:rPr>
              <w:t xml:space="preserve">jagada </w:t>
            </w:r>
            <w:r w:rsidR="002E39C3">
              <w:rPr>
                <w:noProof/>
              </w:rPr>
              <w:t>parima</w:t>
            </w:r>
            <w:r>
              <w:rPr>
                <w:noProof/>
              </w:rPr>
              <w:t xml:space="preserve">id </w:t>
            </w:r>
            <w:r w:rsidR="002E39C3">
              <w:rPr>
                <w:noProof/>
              </w:rPr>
              <w:t>tava</w:t>
            </w:r>
            <w:r>
              <w:rPr>
                <w:noProof/>
              </w:rPr>
              <w:t>sid.</w:t>
            </w:r>
            <w:r w:rsidR="002E39C3">
              <w:rPr>
                <w:noProof/>
              </w:rPr>
              <w:t xml:space="preserve"> Seepärast tagab k</w:t>
            </w:r>
            <w:r>
              <w:rPr>
                <w:noProof/>
              </w:rPr>
              <w:t>orraldus</w:t>
            </w:r>
            <w:r w:rsidR="002E39C3">
              <w:rPr>
                <w:noProof/>
              </w:rPr>
              <w:t xml:space="preserve">asutus </w:t>
            </w:r>
            <w:r>
              <w:rPr>
                <w:noProof/>
              </w:rPr>
              <w:t xml:space="preserve">tehnilise abiga </w:t>
            </w:r>
            <w:r w:rsidR="002E39C3">
              <w:rPr>
                <w:noProof/>
              </w:rPr>
              <w:t>ka taotlejate ja toetusesaajate pideva koolituse, nõustamise ja juhendamise</w:t>
            </w:r>
            <w:r w:rsidR="00042198">
              <w:rPr>
                <w:noProof/>
              </w:rPr>
              <w:t xml:space="preserve"> BMVI raha</w:t>
            </w:r>
            <w:r w:rsidR="00D70DDD">
              <w:rPr>
                <w:noProof/>
              </w:rPr>
              <w:t>stuse</w:t>
            </w:r>
            <w:r w:rsidR="00042198">
              <w:rPr>
                <w:noProof/>
              </w:rPr>
              <w:t xml:space="preserve"> kasutamise </w:t>
            </w:r>
            <w:r w:rsidR="00D70DDD">
              <w:rPr>
                <w:noProof/>
              </w:rPr>
              <w:t>vallas</w:t>
            </w:r>
            <w:r w:rsidR="00042198">
              <w:rPr>
                <w:noProof/>
              </w:rPr>
              <w:t xml:space="preserve">, sh </w:t>
            </w:r>
            <w:r w:rsidR="00D70DDD">
              <w:rPr>
                <w:noProof/>
              </w:rPr>
              <w:t xml:space="preserve">suurendades </w:t>
            </w:r>
            <w:r w:rsidR="00042198">
              <w:rPr>
                <w:noProof/>
              </w:rPr>
              <w:t>teadlikkus</w:t>
            </w:r>
            <w:r w:rsidR="00D70DDD">
              <w:rPr>
                <w:noProof/>
              </w:rPr>
              <w:t>t</w:t>
            </w:r>
            <w:r w:rsidR="00042198">
              <w:rPr>
                <w:noProof/>
              </w:rPr>
              <w:t xml:space="preserve"> </w:t>
            </w:r>
            <w:r w:rsidR="00042198" w:rsidRPr="00042198">
              <w:rPr>
                <w:noProof/>
              </w:rPr>
              <w:t>põhiõiguste kaitsest ja võrdse kohtlemise tagamisest</w:t>
            </w:r>
            <w:r w:rsidR="002E39C3">
              <w:rPr>
                <w:noProof/>
              </w:rPr>
              <w:t>.</w:t>
            </w:r>
          </w:p>
          <w:p w14:paraId="45DDCEA8" w14:textId="1FE31446" w:rsidR="002E39C3" w:rsidRDefault="002E39C3" w:rsidP="00ED2EDF">
            <w:pPr>
              <w:rPr>
                <w:noProof/>
              </w:rPr>
            </w:pPr>
            <w:r>
              <w:rPr>
                <w:noProof/>
              </w:rPr>
              <w:t xml:space="preserve">Taotlejate ja toetusesaajate koormuse vähendamiseks kasutatakse tehnilist abi </w:t>
            </w:r>
            <w:r w:rsidR="009929A8">
              <w:rPr>
                <w:noProof/>
              </w:rPr>
              <w:t xml:space="preserve">uute IT-lahenduste jaoks, mille kaudu hakkab käima </w:t>
            </w:r>
            <w:r>
              <w:rPr>
                <w:noProof/>
              </w:rPr>
              <w:t>taotlemi</w:t>
            </w:r>
            <w:r w:rsidR="009929A8">
              <w:rPr>
                <w:noProof/>
              </w:rPr>
              <w:t>n</w:t>
            </w:r>
            <w:r>
              <w:rPr>
                <w:noProof/>
              </w:rPr>
              <w:t xml:space="preserve">e, aruandlus ja </w:t>
            </w:r>
            <w:r w:rsidR="009929A8">
              <w:rPr>
                <w:noProof/>
              </w:rPr>
              <w:t xml:space="preserve">kulude </w:t>
            </w:r>
            <w:r>
              <w:rPr>
                <w:noProof/>
              </w:rPr>
              <w:t>hüvitami</w:t>
            </w:r>
            <w:r w:rsidR="009929A8">
              <w:rPr>
                <w:noProof/>
              </w:rPr>
              <w:t>n</w:t>
            </w:r>
            <w:r>
              <w:rPr>
                <w:noProof/>
              </w:rPr>
              <w:t>e.</w:t>
            </w:r>
            <w:r w:rsidR="009929A8">
              <w:rPr>
                <w:noProof/>
              </w:rPr>
              <w:t xml:space="preserve"> I</w:t>
            </w:r>
            <w:r>
              <w:rPr>
                <w:noProof/>
              </w:rPr>
              <w:t>nfosüsteem</w:t>
            </w:r>
            <w:r w:rsidR="009929A8">
              <w:rPr>
                <w:noProof/>
              </w:rPr>
              <w:t xml:space="preserve"> </w:t>
            </w:r>
            <w:r w:rsidR="00ED2EDF">
              <w:rPr>
                <w:noProof/>
              </w:rPr>
              <w:t>e-</w:t>
            </w:r>
            <w:r w:rsidR="009929A8">
              <w:rPr>
                <w:noProof/>
              </w:rPr>
              <w:t>SFOS</w:t>
            </w:r>
            <w:r w:rsidR="0036245F">
              <w:rPr>
                <w:noProof/>
              </w:rPr>
              <w:t xml:space="preserve"> ehk </w:t>
            </w:r>
            <w:r w:rsidR="00F03D17">
              <w:rPr>
                <w:noProof/>
              </w:rPr>
              <w:t xml:space="preserve">toetuse haldamise </w:t>
            </w:r>
            <w:r w:rsidR="0036245F">
              <w:rPr>
                <w:noProof/>
              </w:rPr>
              <w:t>register</w:t>
            </w:r>
            <w:r>
              <w:rPr>
                <w:noProof/>
              </w:rPr>
              <w:t xml:space="preserve"> võetakse kasutusele selleks, et lihtsustada tehnilisi menetlusi, vähendada taotlejate, toetusesaajate ja haldusasutuste töökoormust ning aidata seega rohkem kaasa sisulistele tegevustele. E</w:t>
            </w:r>
            <w:r w:rsidR="00D70DDD">
              <w:rPr>
                <w:noProof/>
              </w:rPr>
              <w:t>-</w:t>
            </w:r>
            <w:r>
              <w:rPr>
                <w:noProof/>
              </w:rPr>
              <w:t>rakenduste</w:t>
            </w:r>
            <w:r w:rsidR="00D70DDD">
              <w:rPr>
                <w:noProof/>
              </w:rPr>
              <w:t>s</w:t>
            </w:r>
            <w:r>
              <w:rPr>
                <w:noProof/>
              </w:rPr>
              <w:t xml:space="preserve"> kasutatakse nii palju kui võimalik ühekordse sisestamise põhimõtet. Lisaks võimaldab infosüsteem k</w:t>
            </w:r>
            <w:r w:rsidR="009929A8">
              <w:rPr>
                <w:noProof/>
              </w:rPr>
              <w:t xml:space="preserve">orraldusasutusel </w:t>
            </w:r>
            <w:r>
              <w:rPr>
                <w:noProof/>
              </w:rPr>
              <w:t>jälgida tulemuste saavutamist, kulukohustuste ja väljamaksete edenemist, auditite mahtu ja tulemusi, haldus-, finants- ja kohapealseid kontrolle, eeskirjade eiramis</w:t>
            </w:r>
            <w:r w:rsidR="00D70DDD">
              <w:rPr>
                <w:noProof/>
              </w:rPr>
              <w:t>t</w:t>
            </w:r>
            <w:r>
              <w:rPr>
                <w:noProof/>
              </w:rPr>
              <w:t xml:space="preserve"> </w:t>
            </w:r>
            <w:r w:rsidR="009929A8">
              <w:rPr>
                <w:noProof/>
              </w:rPr>
              <w:t>ning tagasinõudeid</w:t>
            </w:r>
            <w:r>
              <w:rPr>
                <w:noProof/>
              </w:rPr>
              <w:t>.</w:t>
            </w:r>
          </w:p>
          <w:p w14:paraId="694DD97F" w14:textId="77777777" w:rsidR="002E39C3" w:rsidRPr="008507A7" w:rsidRDefault="002E39C3" w:rsidP="00ED2EDF">
            <w:pPr>
              <w:rPr>
                <w:b/>
                <w:bCs/>
                <w:noProof/>
              </w:rPr>
            </w:pPr>
            <w:r w:rsidRPr="008507A7">
              <w:rPr>
                <w:b/>
                <w:bCs/>
                <w:noProof/>
              </w:rPr>
              <w:t>Hindamine ja uuringud, andmete kogumine</w:t>
            </w:r>
          </w:p>
          <w:p w14:paraId="4307FDE2" w14:textId="09B9EB11" w:rsidR="002E39C3" w:rsidRPr="008507A7" w:rsidRDefault="002E39C3" w:rsidP="00ED2EDF">
            <w:pPr>
              <w:rPr>
                <w:noProof/>
              </w:rPr>
            </w:pPr>
            <w:r>
              <w:rPr>
                <w:noProof/>
              </w:rPr>
              <w:t xml:space="preserve">Oluline on tagada eesmärkide õigeaegne täitmine ja </w:t>
            </w:r>
            <w:r w:rsidR="00D70DDD">
              <w:rPr>
                <w:noProof/>
              </w:rPr>
              <w:t xml:space="preserve">vahendite </w:t>
            </w:r>
            <w:r>
              <w:rPr>
                <w:noProof/>
              </w:rPr>
              <w:t xml:space="preserve">tõhus kasutamine. Seetõttu on nähtud </w:t>
            </w:r>
            <w:r w:rsidR="00D70DDD">
              <w:rPr>
                <w:noProof/>
              </w:rPr>
              <w:t xml:space="preserve">ette </w:t>
            </w:r>
            <w:r>
              <w:rPr>
                <w:noProof/>
              </w:rPr>
              <w:t xml:space="preserve">kaks hindamist: vahehindamine 2024. aastal ja lõpphindamine 2030. aastal. Vajaduse korral </w:t>
            </w:r>
            <w:r w:rsidR="009929A8">
              <w:rPr>
                <w:noProof/>
              </w:rPr>
              <w:t xml:space="preserve">kasutatakse tehnilist abi ka </w:t>
            </w:r>
            <w:r w:rsidR="00D70DDD">
              <w:rPr>
                <w:noProof/>
              </w:rPr>
              <w:t>lisa</w:t>
            </w:r>
            <w:r>
              <w:rPr>
                <w:noProof/>
              </w:rPr>
              <w:t>uuringuteks ja andmete kogumisek</w:t>
            </w:r>
            <w:r w:rsidR="009929A8">
              <w:rPr>
                <w:noProof/>
              </w:rPr>
              <w:t>s</w:t>
            </w:r>
            <w:r>
              <w:rPr>
                <w:noProof/>
              </w:rPr>
              <w:t>.</w:t>
            </w:r>
          </w:p>
          <w:p w14:paraId="24A3AAD5" w14:textId="3C7BAA7E" w:rsidR="002E39C3" w:rsidRPr="008507A7" w:rsidRDefault="002E39C3" w:rsidP="00ED2EDF">
            <w:pPr>
              <w:rPr>
                <w:b/>
                <w:bCs/>
                <w:noProof/>
              </w:rPr>
            </w:pPr>
            <w:r w:rsidRPr="008507A7">
              <w:rPr>
                <w:b/>
                <w:bCs/>
                <w:noProof/>
              </w:rPr>
              <w:t xml:space="preserve">Teave ja </w:t>
            </w:r>
            <w:r w:rsidR="00B72220">
              <w:rPr>
                <w:b/>
                <w:bCs/>
                <w:noProof/>
              </w:rPr>
              <w:t>teavitamine</w:t>
            </w:r>
          </w:p>
          <w:p w14:paraId="788B17F8" w14:textId="663F430E" w:rsidR="004C3936" w:rsidRDefault="002E39C3" w:rsidP="00421E9D">
            <w:pPr>
              <w:spacing w:after="0"/>
              <w:rPr>
                <w:noProof/>
              </w:rPr>
            </w:pPr>
            <w:r>
              <w:rPr>
                <w:noProof/>
              </w:rPr>
              <w:t xml:space="preserve">Tehnilist abi kasutatakse ka </w:t>
            </w:r>
            <w:r w:rsidR="00181239">
              <w:rPr>
                <w:noProof/>
              </w:rPr>
              <w:t>teavita</w:t>
            </w:r>
            <w:r w:rsidR="009929A8">
              <w:rPr>
                <w:noProof/>
              </w:rPr>
              <w:t>mistegevusteks</w:t>
            </w:r>
            <w:r>
              <w:rPr>
                <w:noProof/>
              </w:rPr>
              <w:t xml:space="preserve"> (vt </w:t>
            </w:r>
            <w:r w:rsidR="009929A8">
              <w:rPr>
                <w:noProof/>
              </w:rPr>
              <w:t>p</w:t>
            </w:r>
            <w:r w:rsidR="00D70DDD">
              <w:rPr>
                <w:noProof/>
              </w:rPr>
              <w:t>unkt</w:t>
            </w:r>
            <w:r>
              <w:rPr>
                <w:noProof/>
              </w:rPr>
              <w:t xml:space="preserve"> 7).</w:t>
            </w:r>
          </w:p>
          <w:p w14:paraId="2691C242" w14:textId="53B6BE9B" w:rsidR="00DE1C84" w:rsidRDefault="00DE1C84" w:rsidP="00421E9D">
            <w:pPr>
              <w:spacing w:before="0"/>
              <w:rPr>
                <w:noProof/>
              </w:rPr>
            </w:pPr>
            <w:r>
              <w:rPr>
                <w:noProof/>
              </w:rPr>
              <w:t>Ühissätete mää</w:t>
            </w:r>
            <w:r w:rsidR="00986CB0">
              <w:rPr>
                <w:noProof/>
              </w:rPr>
              <w:t>r</w:t>
            </w:r>
            <w:r>
              <w:rPr>
                <w:noProof/>
              </w:rPr>
              <w:t>use artiklis 37 sätestatud tehnilist abi ei ole plaanis kasutada.</w:t>
            </w:r>
          </w:p>
        </w:tc>
      </w:tr>
    </w:tbl>
    <w:p w14:paraId="20E73874" w14:textId="39484CFA" w:rsidR="00DE1C84" w:rsidRPr="009A3F2F" w:rsidRDefault="00AD14ED" w:rsidP="00A750A9">
      <w:pPr>
        <w:keepNext/>
        <w:spacing w:before="100" w:beforeAutospacing="1" w:after="100" w:afterAutospacing="1"/>
        <w:rPr>
          <w:b/>
          <w:bCs/>
        </w:rPr>
      </w:pPr>
      <w:r w:rsidRPr="009A3F2F">
        <w:rPr>
          <w:rFonts w:eastAsia="Times New Roman"/>
          <w:b/>
          <w:bCs/>
          <w:szCs w:val="24"/>
          <w:lang w:val="et-EE" w:eastAsia="et-EE"/>
        </w:rPr>
        <w:lastRenderedPageBreak/>
        <w:t>2.3</w:t>
      </w:r>
      <w:r w:rsidR="004F6FE0" w:rsidRPr="009A3F2F">
        <w:rPr>
          <w:rFonts w:eastAsia="Times New Roman"/>
          <w:b/>
          <w:bCs/>
          <w:szCs w:val="24"/>
          <w:lang w:val="et-EE" w:eastAsia="et-EE"/>
        </w:rPr>
        <w:t>.</w:t>
      </w:r>
      <w:r w:rsidR="00DE1C84" w:rsidRPr="009A3F2F">
        <w:rPr>
          <w:rFonts w:eastAsia="Times New Roman"/>
          <w:b/>
          <w:bCs/>
          <w:szCs w:val="24"/>
          <w:lang w:val="et-EE" w:eastAsia="et-EE"/>
        </w:rPr>
        <w:t>2</w:t>
      </w:r>
      <w:r w:rsidRPr="009A3F2F">
        <w:rPr>
          <w:rFonts w:eastAsia="Times New Roman"/>
          <w:b/>
          <w:bCs/>
          <w:szCs w:val="24"/>
          <w:lang w:val="et-EE" w:eastAsia="et-EE"/>
        </w:rPr>
        <w:t>.</w:t>
      </w:r>
      <w:r w:rsidR="00FC5F0C" w:rsidRPr="009A3F2F">
        <w:rPr>
          <w:b/>
          <w:bCs/>
        </w:rPr>
        <w:t xml:space="preserve"> </w:t>
      </w:r>
      <w:proofErr w:type="spellStart"/>
      <w:r w:rsidR="00DE1C84" w:rsidRPr="009A3F2F">
        <w:rPr>
          <w:b/>
          <w:bCs/>
        </w:rPr>
        <w:t>Tehnilise</w:t>
      </w:r>
      <w:proofErr w:type="spellEnd"/>
      <w:r w:rsidR="00DE1C84" w:rsidRPr="009A3F2F">
        <w:rPr>
          <w:b/>
          <w:bCs/>
        </w:rPr>
        <w:t xml:space="preserve"> </w:t>
      </w:r>
      <w:proofErr w:type="spellStart"/>
      <w:r w:rsidR="00DE1C84" w:rsidRPr="009A3F2F">
        <w:rPr>
          <w:b/>
          <w:bCs/>
        </w:rPr>
        <w:t>abi</w:t>
      </w:r>
      <w:proofErr w:type="spellEnd"/>
      <w:r w:rsidR="00DE1C84" w:rsidRPr="009A3F2F">
        <w:rPr>
          <w:b/>
          <w:bCs/>
        </w:rPr>
        <w:t xml:space="preserve"> </w:t>
      </w:r>
      <w:proofErr w:type="spellStart"/>
      <w:r w:rsidR="00DE1C84" w:rsidRPr="009A3F2F">
        <w:rPr>
          <w:b/>
          <w:bCs/>
        </w:rPr>
        <w:t>esialgne</w:t>
      </w:r>
      <w:proofErr w:type="spellEnd"/>
      <w:r w:rsidR="00DE1C84" w:rsidRPr="009A3F2F">
        <w:rPr>
          <w:b/>
          <w:bCs/>
        </w:rPr>
        <w:t xml:space="preserve"> </w:t>
      </w:r>
      <w:proofErr w:type="spellStart"/>
      <w:r w:rsidR="00DE1C84" w:rsidRPr="009A3F2F">
        <w:rPr>
          <w:b/>
          <w:bCs/>
        </w:rPr>
        <w:t>jaotus</w:t>
      </w:r>
      <w:proofErr w:type="spellEnd"/>
      <w:r w:rsidR="00DE1C84" w:rsidRPr="009A3F2F">
        <w:rPr>
          <w:b/>
          <w:bCs/>
        </w:rPr>
        <w:t xml:space="preserve"> </w:t>
      </w:r>
      <w:proofErr w:type="spellStart"/>
      <w:r w:rsidR="00DE1C84" w:rsidRPr="009A3F2F">
        <w:rPr>
          <w:b/>
          <w:bCs/>
        </w:rPr>
        <w:t>vastavalt</w:t>
      </w:r>
      <w:proofErr w:type="spellEnd"/>
      <w:r w:rsidR="00DE1C84" w:rsidRPr="009A3F2F">
        <w:rPr>
          <w:b/>
          <w:bCs/>
        </w:rPr>
        <w:t xml:space="preserve"> </w:t>
      </w:r>
      <w:proofErr w:type="spellStart"/>
      <w:r w:rsidR="00DE1C84" w:rsidRPr="009A3F2F">
        <w:rPr>
          <w:b/>
          <w:bCs/>
        </w:rPr>
        <w:t>artikli</w:t>
      </w:r>
      <w:proofErr w:type="spellEnd"/>
      <w:r w:rsidR="00DE1C84" w:rsidRPr="009A3F2F">
        <w:rPr>
          <w:b/>
          <w:bCs/>
        </w:rPr>
        <w:t xml:space="preserve"> 36 </w:t>
      </w:r>
      <w:proofErr w:type="spellStart"/>
      <w:r w:rsidR="00DE1C84" w:rsidRPr="009A3F2F">
        <w:rPr>
          <w:b/>
          <w:bCs/>
        </w:rPr>
        <w:t>lõikele</w:t>
      </w:r>
      <w:proofErr w:type="spellEnd"/>
      <w:r w:rsidR="00DE1C84" w:rsidRPr="009A3F2F">
        <w:rPr>
          <w:b/>
          <w:bCs/>
        </w:rPr>
        <w:t xml:space="preserve"> 5 ja </w:t>
      </w:r>
      <w:proofErr w:type="spellStart"/>
      <w:r w:rsidR="00DE1C84" w:rsidRPr="009A3F2F">
        <w:rPr>
          <w:b/>
          <w:bCs/>
        </w:rPr>
        <w:t>artiklile</w:t>
      </w:r>
      <w:proofErr w:type="spellEnd"/>
      <w:r w:rsidR="00DE1C84" w:rsidRPr="009A3F2F">
        <w:rPr>
          <w:b/>
          <w:bCs/>
        </w:rPr>
        <w:t xml:space="preserve"> 37</w:t>
      </w:r>
    </w:p>
    <w:p w14:paraId="4088D647" w14:textId="2F87E30A" w:rsidR="004F6FE0" w:rsidRPr="004F6FE0" w:rsidRDefault="004F6FE0" w:rsidP="00A750A9">
      <w:pPr>
        <w:jc w:val="left"/>
        <w:rPr>
          <w:rFonts w:eastAsia="Times New Roman"/>
          <w:szCs w:val="24"/>
          <w:lang w:val="et-EE" w:eastAsia="et-EE"/>
        </w:rPr>
      </w:pPr>
      <w:r w:rsidRPr="00A750A9">
        <w:rPr>
          <w:rFonts w:eastAsia="Times New Roman"/>
          <w:b/>
          <w:bCs/>
          <w:szCs w:val="24"/>
          <w:lang w:val="et-EE" w:eastAsia="et-EE"/>
        </w:rPr>
        <w:t>Tabel</w:t>
      </w:r>
      <w:r w:rsidR="00FC5F0C" w:rsidRPr="00A750A9">
        <w:rPr>
          <w:rFonts w:eastAsia="Times New Roman"/>
          <w:b/>
          <w:bCs/>
          <w:szCs w:val="24"/>
          <w:lang w:val="et-EE" w:eastAsia="et-EE"/>
        </w:rPr>
        <w:t xml:space="preserve"> 7</w:t>
      </w:r>
      <w:r w:rsidR="008507A7" w:rsidRPr="00A750A9">
        <w:rPr>
          <w:rFonts w:eastAsia="Times New Roman"/>
          <w:b/>
          <w:bCs/>
          <w:szCs w:val="24"/>
          <w:lang w:val="et-EE" w:eastAsia="et-EE"/>
        </w:rPr>
        <w:t>.</w:t>
      </w:r>
      <w:r w:rsidR="00FC5F0C">
        <w:rPr>
          <w:rFonts w:eastAsia="Times New Roman"/>
          <w:szCs w:val="24"/>
          <w:lang w:val="et-EE" w:eastAsia="et-EE"/>
        </w:rPr>
        <w:t xml:space="preserve"> </w:t>
      </w:r>
      <w:r>
        <w:rPr>
          <w:rFonts w:eastAsia="Times New Roman"/>
          <w:szCs w:val="24"/>
          <w:lang w:val="et-EE" w:eastAsia="et-EE"/>
        </w:rPr>
        <w:t>E</w:t>
      </w:r>
      <w:r w:rsidR="00FC5F0C">
        <w:rPr>
          <w:rFonts w:eastAsia="Times New Roman"/>
          <w:szCs w:val="24"/>
          <w:lang w:val="et-EE" w:eastAsia="et-EE"/>
        </w:rPr>
        <w:t xml:space="preserve">sialgne </w:t>
      </w:r>
      <w:r w:rsidR="00FC5F0C" w:rsidRPr="006F6149">
        <w:rPr>
          <w:rFonts w:eastAsia="Times New Roman"/>
          <w:szCs w:val="24"/>
          <w:lang w:val="et-EE" w:eastAsia="et-EE"/>
        </w:rPr>
        <w:t>jaotus</w:t>
      </w:r>
    </w:p>
    <w:tbl>
      <w:tblPr>
        <w:tblStyle w:val="TableGrid"/>
        <w:tblW w:w="0" w:type="auto"/>
        <w:tblInd w:w="-34" w:type="dxa"/>
        <w:tblLook w:val="04A0" w:firstRow="1" w:lastRow="0" w:firstColumn="1" w:lastColumn="0" w:noHBand="0" w:noVBand="1"/>
      </w:tblPr>
      <w:tblGrid>
        <w:gridCol w:w="4253"/>
        <w:gridCol w:w="1134"/>
        <w:gridCol w:w="3935"/>
      </w:tblGrid>
      <w:tr w:rsidR="004F6FE0" w:rsidRPr="008507A7" w14:paraId="62710351" w14:textId="77777777" w:rsidTr="000E398A">
        <w:tc>
          <w:tcPr>
            <w:tcW w:w="4253" w:type="dxa"/>
          </w:tcPr>
          <w:p w14:paraId="3D7EF582" w14:textId="51C00C7A" w:rsidR="004F6FE0" w:rsidRPr="008507A7" w:rsidRDefault="00FC5F0C" w:rsidP="000E398A">
            <w:pPr>
              <w:pStyle w:val="Text1"/>
              <w:ind w:left="0"/>
              <w:rPr>
                <w:rFonts w:cs="Times New Roman"/>
                <w:b/>
                <w:noProof/>
                <w:sz w:val="20"/>
                <w:szCs w:val="20"/>
              </w:rPr>
            </w:pPr>
            <w:r w:rsidRPr="008507A7">
              <w:rPr>
                <w:rFonts w:cs="Times New Roman"/>
                <w:b/>
                <w:noProof/>
                <w:sz w:val="20"/>
                <w:szCs w:val="20"/>
              </w:rPr>
              <w:t>Sekkumise liik</w:t>
            </w:r>
          </w:p>
        </w:tc>
        <w:tc>
          <w:tcPr>
            <w:tcW w:w="1134" w:type="dxa"/>
          </w:tcPr>
          <w:p w14:paraId="4A9D5A1D" w14:textId="77777777" w:rsidR="004F6FE0" w:rsidRPr="008507A7" w:rsidRDefault="004F6FE0" w:rsidP="000E398A">
            <w:pPr>
              <w:pStyle w:val="Text1"/>
              <w:ind w:left="0"/>
              <w:rPr>
                <w:rFonts w:cs="Times New Roman"/>
                <w:b/>
                <w:noProof/>
                <w:sz w:val="20"/>
                <w:szCs w:val="20"/>
              </w:rPr>
            </w:pPr>
            <w:r w:rsidRPr="008507A7">
              <w:rPr>
                <w:rFonts w:cs="Times New Roman"/>
                <w:b/>
                <w:noProof/>
                <w:sz w:val="20"/>
                <w:szCs w:val="20"/>
              </w:rPr>
              <w:t>Kood</w:t>
            </w:r>
          </w:p>
        </w:tc>
        <w:tc>
          <w:tcPr>
            <w:tcW w:w="3935" w:type="dxa"/>
          </w:tcPr>
          <w:p w14:paraId="1196D4DE" w14:textId="7E362EB7" w:rsidR="004F6FE0" w:rsidRPr="008507A7" w:rsidRDefault="004F6FE0" w:rsidP="000E398A">
            <w:pPr>
              <w:pStyle w:val="Text1"/>
              <w:ind w:left="0"/>
              <w:rPr>
                <w:rFonts w:cs="Times New Roman"/>
                <w:b/>
                <w:noProof/>
                <w:sz w:val="20"/>
                <w:szCs w:val="20"/>
              </w:rPr>
            </w:pPr>
            <w:r w:rsidRPr="008507A7">
              <w:rPr>
                <w:rFonts w:cs="Times New Roman"/>
                <w:b/>
                <w:noProof/>
                <w:sz w:val="20"/>
                <w:szCs w:val="20"/>
              </w:rPr>
              <w:t>E</w:t>
            </w:r>
            <w:r w:rsidR="000B412B">
              <w:rPr>
                <w:rFonts w:cs="Times New Roman"/>
                <w:b/>
                <w:noProof/>
                <w:sz w:val="20"/>
                <w:szCs w:val="20"/>
              </w:rPr>
              <w:t>sialgne</w:t>
            </w:r>
            <w:r w:rsidRPr="008507A7">
              <w:rPr>
                <w:rFonts w:cs="Times New Roman"/>
                <w:b/>
                <w:noProof/>
                <w:sz w:val="20"/>
                <w:szCs w:val="20"/>
              </w:rPr>
              <w:t xml:space="preserve"> </w:t>
            </w:r>
            <w:r w:rsidR="000B412B">
              <w:rPr>
                <w:rFonts w:cs="Times New Roman"/>
                <w:b/>
                <w:noProof/>
                <w:sz w:val="20"/>
                <w:szCs w:val="20"/>
              </w:rPr>
              <w:t>summa</w:t>
            </w:r>
            <w:r w:rsidR="000B412B" w:rsidRPr="008507A7">
              <w:rPr>
                <w:rFonts w:cs="Times New Roman"/>
                <w:b/>
                <w:noProof/>
                <w:sz w:val="20"/>
                <w:szCs w:val="20"/>
              </w:rPr>
              <w:t xml:space="preserve"> </w:t>
            </w:r>
            <w:r w:rsidRPr="008507A7">
              <w:rPr>
                <w:rFonts w:cs="Times New Roman"/>
                <w:b/>
                <w:noProof/>
                <w:sz w:val="20"/>
                <w:szCs w:val="20"/>
              </w:rPr>
              <w:t>(eurodes)</w:t>
            </w:r>
          </w:p>
        </w:tc>
      </w:tr>
      <w:tr w:rsidR="004F6FE0" w:rsidRPr="008507A7" w14:paraId="0453C840" w14:textId="77777777" w:rsidTr="000E398A">
        <w:tc>
          <w:tcPr>
            <w:tcW w:w="4253" w:type="dxa"/>
          </w:tcPr>
          <w:p w14:paraId="24991CE2" w14:textId="13F6BC4D" w:rsidR="004F6FE0" w:rsidRPr="008507A7" w:rsidRDefault="00FC5F0C" w:rsidP="008507A7">
            <w:pPr>
              <w:jc w:val="left"/>
              <w:rPr>
                <w:sz w:val="20"/>
              </w:rPr>
            </w:pPr>
            <w:proofErr w:type="spellStart"/>
            <w:r w:rsidRPr="008507A7">
              <w:rPr>
                <w:sz w:val="20"/>
              </w:rPr>
              <w:t>Teave</w:t>
            </w:r>
            <w:proofErr w:type="spellEnd"/>
            <w:r w:rsidRPr="008507A7">
              <w:rPr>
                <w:sz w:val="20"/>
              </w:rPr>
              <w:t xml:space="preserve"> ja </w:t>
            </w:r>
            <w:proofErr w:type="spellStart"/>
            <w:r w:rsidR="00B72220">
              <w:rPr>
                <w:sz w:val="20"/>
              </w:rPr>
              <w:t>teavitamine</w:t>
            </w:r>
            <w:proofErr w:type="spellEnd"/>
          </w:p>
        </w:tc>
        <w:tc>
          <w:tcPr>
            <w:tcW w:w="1134" w:type="dxa"/>
          </w:tcPr>
          <w:p w14:paraId="20F5D781" w14:textId="77777777" w:rsidR="004F6FE0" w:rsidRPr="008507A7" w:rsidRDefault="004F6FE0" w:rsidP="000E398A">
            <w:pPr>
              <w:rPr>
                <w:rFonts w:eastAsia="Times New Roman"/>
                <w:noProof/>
                <w:sz w:val="20"/>
              </w:rPr>
            </w:pPr>
            <w:r w:rsidRPr="008507A7">
              <w:rPr>
                <w:rFonts w:eastAsia="Times New Roman"/>
                <w:noProof/>
                <w:sz w:val="20"/>
              </w:rPr>
              <w:t>001</w:t>
            </w:r>
          </w:p>
        </w:tc>
        <w:tc>
          <w:tcPr>
            <w:tcW w:w="3935" w:type="dxa"/>
          </w:tcPr>
          <w:p w14:paraId="12593BB2" w14:textId="46A249AF" w:rsidR="004F6FE0" w:rsidRPr="008507A7" w:rsidRDefault="00CC4525" w:rsidP="000E398A">
            <w:pPr>
              <w:rPr>
                <w:rFonts w:eastAsia="Times New Roman"/>
                <w:noProof/>
                <w:sz w:val="20"/>
              </w:rPr>
            </w:pPr>
            <w:ins w:id="501" w:author="Aivi Kuivonen" w:date="2025-07-07T15:32:00Z">
              <w:r>
                <w:rPr>
                  <w:rFonts w:eastAsia="Times New Roman"/>
                  <w:noProof/>
                  <w:sz w:val="20"/>
                </w:rPr>
                <w:t xml:space="preserve">350 000 </w:t>
              </w:r>
            </w:ins>
            <w:del w:id="502" w:author="Aivi Kuivonen" w:date="2025-07-07T15:32:00Z">
              <w:r w:rsidR="00702D63" w:rsidDel="00CC4525">
                <w:rPr>
                  <w:rFonts w:eastAsia="Times New Roman"/>
                  <w:noProof/>
                  <w:sz w:val="20"/>
                </w:rPr>
                <w:delText xml:space="preserve">250 000 </w:delText>
              </w:r>
            </w:del>
          </w:p>
        </w:tc>
      </w:tr>
      <w:tr w:rsidR="004F6FE0" w:rsidRPr="008507A7" w14:paraId="55CA8124" w14:textId="77777777" w:rsidTr="000E398A">
        <w:tc>
          <w:tcPr>
            <w:tcW w:w="4253" w:type="dxa"/>
          </w:tcPr>
          <w:p w14:paraId="1D35F5A7" w14:textId="40018BCE" w:rsidR="004F6FE0" w:rsidRPr="008507A7" w:rsidRDefault="00FC5F0C" w:rsidP="008507A7">
            <w:pPr>
              <w:jc w:val="left"/>
              <w:rPr>
                <w:sz w:val="20"/>
              </w:rPr>
            </w:pPr>
            <w:proofErr w:type="spellStart"/>
            <w:r w:rsidRPr="008507A7">
              <w:rPr>
                <w:sz w:val="20"/>
              </w:rPr>
              <w:t>Ettevalmist</w:t>
            </w:r>
            <w:r w:rsidR="003677E5">
              <w:rPr>
                <w:sz w:val="20"/>
              </w:rPr>
              <w:t>amine</w:t>
            </w:r>
            <w:proofErr w:type="spellEnd"/>
            <w:r w:rsidRPr="008507A7">
              <w:rPr>
                <w:sz w:val="20"/>
              </w:rPr>
              <w:t xml:space="preserve">, </w:t>
            </w:r>
            <w:proofErr w:type="spellStart"/>
            <w:r w:rsidRPr="008507A7">
              <w:rPr>
                <w:sz w:val="20"/>
              </w:rPr>
              <w:t>rakendamine</w:t>
            </w:r>
            <w:proofErr w:type="spellEnd"/>
            <w:r w:rsidRPr="008507A7">
              <w:rPr>
                <w:sz w:val="20"/>
              </w:rPr>
              <w:t xml:space="preserve">, </w:t>
            </w:r>
            <w:proofErr w:type="spellStart"/>
            <w:r w:rsidR="003677E5">
              <w:rPr>
                <w:sz w:val="20"/>
              </w:rPr>
              <w:t>seire</w:t>
            </w:r>
            <w:proofErr w:type="spellEnd"/>
            <w:r w:rsidRPr="008507A7">
              <w:rPr>
                <w:sz w:val="20"/>
              </w:rPr>
              <w:t xml:space="preserve"> ja </w:t>
            </w:r>
            <w:proofErr w:type="spellStart"/>
            <w:r w:rsidRPr="008507A7">
              <w:rPr>
                <w:sz w:val="20"/>
              </w:rPr>
              <w:t>kontroll</w:t>
            </w:r>
            <w:proofErr w:type="spellEnd"/>
          </w:p>
        </w:tc>
        <w:tc>
          <w:tcPr>
            <w:tcW w:w="1134" w:type="dxa"/>
          </w:tcPr>
          <w:p w14:paraId="3A1DB633" w14:textId="77777777" w:rsidR="004F6FE0" w:rsidRPr="008507A7" w:rsidRDefault="004F6FE0" w:rsidP="000E398A">
            <w:pPr>
              <w:rPr>
                <w:rFonts w:eastAsia="Times New Roman"/>
                <w:noProof/>
                <w:sz w:val="20"/>
              </w:rPr>
            </w:pPr>
            <w:r w:rsidRPr="008507A7">
              <w:rPr>
                <w:rFonts w:eastAsia="Times New Roman"/>
                <w:noProof/>
                <w:sz w:val="20"/>
              </w:rPr>
              <w:t>002</w:t>
            </w:r>
          </w:p>
        </w:tc>
        <w:tc>
          <w:tcPr>
            <w:tcW w:w="3935" w:type="dxa"/>
          </w:tcPr>
          <w:p w14:paraId="20E394A7" w14:textId="5EB786FE" w:rsidR="004F6FE0" w:rsidRPr="008507A7" w:rsidRDefault="00CC4525" w:rsidP="000E398A">
            <w:pPr>
              <w:rPr>
                <w:rFonts w:eastAsia="Times New Roman"/>
                <w:noProof/>
                <w:sz w:val="20"/>
              </w:rPr>
            </w:pPr>
            <w:ins w:id="503" w:author="Aivi Kuivonen" w:date="2025-07-07T15:32:00Z">
              <w:r>
                <w:rPr>
                  <w:rFonts w:eastAsia="Times New Roman"/>
                  <w:noProof/>
                  <w:sz w:val="20"/>
                </w:rPr>
                <w:t xml:space="preserve">3 494 273,64 </w:t>
              </w:r>
            </w:ins>
            <w:del w:id="504" w:author="Aivi Kuivonen" w:date="2025-07-07T15:32:00Z">
              <w:r w:rsidR="00702D63" w:rsidDel="00CC4525">
                <w:rPr>
                  <w:rFonts w:eastAsia="Times New Roman"/>
                  <w:noProof/>
                  <w:sz w:val="20"/>
                </w:rPr>
                <w:delText xml:space="preserve"> 2 500 000 </w:delText>
              </w:r>
            </w:del>
          </w:p>
        </w:tc>
      </w:tr>
      <w:tr w:rsidR="004F6FE0" w:rsidRPr="008507A7" w14:paraId="7BA7D4A9" w14:textId="77777777" w:rsidTr="000E398A">
        <w:tc>
          <w:tcPr>
            <w:tcW w:w="4253" w:type="dxa"/>
          </w:tcPr>
          <w:p w14:paraId="54C91DF0" w14:textId="7FAB1F28" w:rsidR="004F6FE0" w:rsidRPr="008507A7" w:rsidRDefault="00FC5F0C" w:rsidP="008507A7">
            <w:pPr>
              <w:jc w:val="left"/>
              <w:rPr>
                <w:sz w:val="20"/>
              </w:rPr>
            </w:pPr>
            <w:proofErr w:type="spellStart"/>
            <w:r w:rsidRPr="008507A7">
              <w:rPr>
                <w:sz w:val="20"/>
              </w:rPr>
              <w:t>Hindamine</w:t>
            </w:r>
            <w:proofErr w:type="spellEnd"/>
            <w:r w:rsidR="003677E5">
              <w:rPr>
                <w:sz w:val="20"/>
              </w:rPr>
              <w:t xml:space="preserve"> ja </w:t>
            </w:r>
            <w:proofErr w:type="spellStart"/>
            <w:r w:rsidRPr="008507A7">
              <w:rPr>
                <w:sz w:val="20"/>
              </w:rPr>
              <w:t>uuringud</w:t>
            </w:r>
            <w:proofErr w:type="spellEnd"/>
            <w:r w:rsidRPr="008507A7">
              <w:rPr>
                <w:sz w:val="20"/>
              </w:rPr>
              <w:t xml:space="preserve">, </w:t>
            </w:r>
            <w:proofErr w:type="spellStart"/>
            <w:r w:rsidRPr="008507A7">
              <w:rPr>
                <w:sz w:val="20"/>
              </w:rPr>
              <w:t>andmete</w:t>
            </w:r>
            <w:proofErr w:type="spellEnd"/>
            <w:r w:rsidRPr="008507A7">
              <w:rPr>
                <w:sz w:val="20"/>
              </w:rPr>
              <w:t xml:space="preserve"> </w:t>
            </w:r>
            <w:proofErr w:type="spellStart"/>
            <w:r w:rsidRPr="008507A7">
              <w:rPr>
                <w:sz w:val="20"/>
              </w:rPr>
              <w:t>kogumine</w:t>
            </w:r>
            <w:proofErr w:type="spellEnd"/>
          </w:p>
        </w:tc>
        <w:tc>
          <w:tcPr>
            <w:tcW w:w="1134" w:type="dxa"/>
          </w:tcPr>
          <w:p w14:paraId="428E748D" w14:textId="77777777" w:rsidR="004F6FE0" w:rsidRPr="008507A7" w:rsidRDefault="004F6FE0" w:rsidP="000E398A">
            <w:pPr>
              <w:rPr>
                <w:rFonts w:eastAsia="Times New Roman"/>
                <w:noProof/>
                <w:sz w:val="20"/>
              </w:rPr>
            </w:pPr>
            <w:r w:rsidRPr="008507A7">
              <w:rPr>
                <w:rFonts w:eastAsia="Times New Roman"/>
                <w:noProof/>
                <w:sz w:val="20"/>
              </w:rPr>
              <w:t>003</w:t>
            </w:r>
          </w:p>
        </w:tc>
        <w:tc>
          <w:tcPr>
            <w:tcW w:w="3935" w:type="dxa"/>
          </w:tcPr>
          <w:p w14:paraId="6E1A226E" w14:textId="01184693" w:rsidR="004F6FE0" w:rsidRPr="008507A7" w:rsidRDefault="00CC4525" w:rsidP="000E398A">
            <w:pPr>
              <w:rPr>
                <w:rFonts w:eastAsia="Times New Roman"/>
                <w:noProof/>
                <w:sz w:val="20"/>
              </w:rPr>
            </w:pPr>
            <w:ins w:id="505" w:author="Aivi Kuivonen" w:date="2025-07-07T15:32:00Z">
              <w:r>
                <w:rPr>
                  <w:rFonts w:eastAsia="Times New Roman"/>
                  <w:noProof/>
                  <w:sz w:val="20"/>
                </w:rPr>
                <w:t xml:space="preserve">400 000 </w:t>
              </w:r>
            </w:ins>
            <w:del w:id="506" w:author="Aivi Kuivonen" w:date="2025-07-07T15:32:00Z">
              <w:r w:rsidR="00154CE0" w:rsidDel="00CC4525">
                <w:rPr>
                  <w:rFonts w:eastAsia="Times New Roman"/>
                  <w:noProof/>
                  <w:sz w:val="20"/>
                </w:rPr>
                <w:delText xml:space="preserve"> </w:delText>
              </w:r>
              <w:r w:rsidR="00702D63" w:rsidDel="00CC4525">
                <w:rPr>
                  <w:rFonts w:eastAsia="Times New Roman"/>
                  <w:noProof/>
                  <w:sz w:val="20"/>
                </w:rPr>
                <w:delText xml:space="preserve"> 250 000 </w:delText>
              </w:r>
            </w:del>
          </w:p>
        </w:tc>
      </w:tr>
      <w:tr w:rsidR="004F6FE0" w:rsidRPr="008507A7" w14:paraId="52C9D392" w14:textId="77777777" w:rsidTr="000E398A">
        <w:tc>
          <w:tcPr>
            <w:tcW w:w="4253" w:type="dxa"/>
          </w:tcPr>
          <w:p w14:paraId="70965D97" w14:textId="631D42BD" w:rsidR="004F6FE0" w:rsidRPr="008507A7" w:rsidRDefault="00FC5F0C" w:rsidP="008507A7">
            <w:pPr>
              <w:jc w:val="left"/>
              <w:rPr>
                <w:rFonts w:eastAsia="Times New Roman"/>
                <w:noProof/>
                <w:sz w:val="20"/>
              </w:rPr>
            </w:pPr>
            <w:proofErr w:type="spellStart"/>
            <w:r w:rsidRPr="008507A7">
              <w:rPr>
                <w:sz w:val="20"/>
              </w:rPr>
              <w:t>Suutlikkuse</w:t>
            </w:r>
            <w:proofErr w:type="spellEnd"/>
            <w:r w:rsidRPr="008507A7">
              <w:rPr>
                <w:sz w:val="20"/>
              </w:rPr>
              <w:t xml:space="preserve"> </w:t>
            </w:r>
            <w:proofErr w:type="spellStart"/>
            <w:r w:rsidRPr="008507A7">
              <w:rPr>
                <w:sz w:val="20"/>
              </w:rPr>
              <w:t>suurendamine</w:t>
            </w:r>
            <w:proofErr w:type="spellEnd"/>
          </w:p>
        </w:tc>
        <w:tc>
          <w:tcPr>
            <w:tcW w:w="1134" w:type="dxa"/>
          </w:tcPr>
          <w:p w14:paraId="53914FFB" w14:textId="77777777" w:rsidR="004F6FE0" w:rsidRPr="008507A7" w:rsidRDefault="004F6FE0" w:rsidP="000E398A">
            <w:pPr>
              <w:rPr>
                <w:rFonts w:eastAsia="Times New Roman"/>
                <w:noProof/>
                <w:sz w:val="20"/>
              </w:rPr>
            </w:pPr>
            <w:r w:rsidRPr="008507A7">
              <w:rPr>
                <w:rFonts w:eastAsia="Times New Roman"/>
                <w:noProof/>
                <w:sz w:val="20"/>
              </w:rPr>
              <w:t>004</w:t>
            </w:r>
          </w:p>
        </w:tc>
        <w:tc>
          <w:tcPr>
            <w:tcW w:w="3935" w:type="dxa"/>
          </w:tcPr>
          <w:p w14:paraId="08B64035" w14:textId="214DFD50" w:rsidR="004F6FE0" w:rsidRPr="008507A7" w:rsidRDefault="00CC4525" w:rsidP="000E398A">
            <w:pPr>
              <w:rPr>
                <w:rFonts w:eastAsia="Times New Roman"/>
                <w:noProof/>
                <w:sz w:val="20"/>
              </w:rPr>
            </w:pPr>
            <w:ins w:id="507" w:author="Aivi Kuivonen" w:date="2025-07-07T15:32:00Z">
              <w:r>
                <w:rPr>
                  <w:rFonts w:eastAsia="Times New Roman"/>
                  <w:noProof/>
                  <w:sz w:val="20"/>
                </w:rPr>
                <w:t xml:space="preserve">1 000 000 </w:t>
              </w:r>
            </w:ins>
            <w:del w:id="508" w:author="Aivi Kuivonen" w:date="2025-07-07T15:32:00Z">
              <w:r w:rsidR="00702D63" w:rsidDel="00CC4525">
                <w:rPr>
                  <w:rFonts w:eastAsia="Times New Roman"/>
                  <w:noProof/>
                  <w:sz w:val="20"/>
                </w:rPr>
                <w:delText xml:space="preserve"> 723 888,52</w:delText>
              </w:r>
            </w:del>
          </w:p>
        </w:tc>
      </w:tr>
    </w:tbl>
    <w:p w14:paraId="788A1F8F" w14:textId="77777777" w:rsidR="00AD14ED" w:rsidRDefault="00AD14ED" w:rsidP="003C4215">
      <w:pPr>
        <w:rPr>
          <w:noProof/>
        </w:rPr>
        <w:sectPr w:rsidR="00AD14ED" w:rsidSect="008507A7">
          <w:footnotePr>
            <w:numRestart w:val="eachSect"/>
          </w:footnotePr>
          <w:pgSz w:w="11906" w:h="16838" w:code="9"/>
          <w:pgMar w:top="567" w:right="1134" w:bottom="567" w:left="1134" w:header="709" w:footer="709" w:gutter="0"/>
          <w:cols w:space="708"/>
          <w:titlePg/>
          <w:docGrid w:linePitch="360"/>
        </w:sectPr>
      </w:pPr>
    </w:p>
    <w:p w14:paraId="4A13B8D7" w14:textId="37D16E88" w:rsidR="004F6FE0" w:rsidRDefault="004F6FE0" w:rsidP="003C4215">
      <w:pPr>
        <w:rPr>
          <w:noProof/>
        </w:rPr>
      </w:pPr>
    </w:p>
    <w:p w14:paraId="3AB90991" w14:textId="34A74F32" w:rsidR="00F96CFA" w:rsidRPr="00C91C18" w:rsidRDefault="00F96CFA" w:rsidP="00AD14ED">
      <w:pPr>
        <w:pStyle w:val="ListParagraph"/>
        <w:numPr>
          <w:ilvl w:val="0"/>
          <w:numId w:val="32"/>
        </w:numPr>
        <w:spacing w:before="240" w:after="240"/>
        <w:ind w:left="567" w:hanging="567"/>
        <w:rPr>
          <w:rFonts w:ascii="Times New Roman" w:eastAsia="Times New Roman" w:hAnsi="Times New Roman" w:cs="Times New Roman"/>
          <w:b/>
          <w:iCs/>
          <w:noProof/>
          <w:sz w:val="24"/>
          <w:szCs w:val="24"/>
          <w:lang w:eastAsia="en-GB"/>
        </w:rPr>
      </w:pPr>
      <w:r w:rsidRPr="00C91C18">
        <w:rPr>
          <w:rFonts w:ascii="Times New Roman" w:eastAsia="Times New Roman" w:hAnsi="Times New Roman" w:cs="Times New Roman"/>
          <w:b/>
          <w:iCs/>
          <w:noProof/>
          <w:sz w:val="24"/>
          <w:szCs w:val="24"/>
          <w:lang w:eastAsia="en-GB"/>
        </w:rPr>
        <w:t>Rahastamiskava</w:t>
      </w:r>
    </w:p>
    <w:p w14:paraId="67B0C907" w14:textId="77777777" w:rsidR="00F96CFA" w:rsidRPr="006E4A6B" w:rsidRDefault="00F96CFA" w:rsidP="00F96CFA">
      <w:pPr>
        <w:spacing w:before="240" w:after="240"/>
        <w:ind w:left="360"/>
        <w:rPr>
          <w:rFonts w:eastAsia="Times New Roman"/>
          <w:b/>
          <w:i/>
          <w:iCs/>
          <w:noProof/>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lõike</w:t>
      </w:r>
      <w:proofErr w:type="spellEnd"/>
      <w:r w:rsidRPr="006E4A6B">
        <w:rPr>
          <w:i/>
          <w:iCs/>
          <w:color w:val="808080" w:themeColor="background1" w:themeShade="80"/>
          <w:sz w:val="20"/>
        </w:rPr>
        <w:t xml:space="preserve"> 3 </w:t>
      </w:r>
      <w:proofErr w:type="spellStart"/>
      <w:r w:rsidRPr="006E4A6B">
        <w:rPr>
          <w:i/>
          <w:iCs/>
          <w:color w:val="808080" w:themeColor="background1" w:themeShade="80"/>
          <w:sz w:val="20"/>
        </w:rPr>
        <w:t>punkt</w:t>
      </w:r>
      <w:proofErr w:type="spellEnd"/>
      <w:r w:rsidRPr="006E4A6B">
        <w:rPr>
          <w:i/>
          <w:iCs/>
          <w:color w:val="808080" w:themeColor="background1" w:themeShade="80"/>
          <w:sz w:val="20"/>
        </w:rPr>
        <w:t xml:space="preserve"> g</w:t>
      </w:r>
    </w:p>
    <w:p w14:paraId="041D0B15" w14:textId="3EB5938E" w:rsidR="00F96CFA" w:rsidRDefault="00F96CFA" w:rsidP="00AD14ED">
      <w:pPr>
        <w:spacing w:before="240" w:after="240"/>
        <w:rPr>
          <w:rFonts w:eastAsia="Times New Roman"/>
          <w:b/>
          <w:iCs/>
          <w:noProof/>
          <w:szCs w:val="24"/>
        </w:rPr>
      </w:pPr>
      <w:r>
        <w:rPr>
          <w:rFonts w:eastAsia="Times New Roman"/>
          <w:b/>
          <w:iCs/>
          <w:noProof/>
          <w:szCs w:val="24"/>
        </w:rPr>
        <w:t>3.1. Rahali</w:t>
      </w:r>
      <w:r w:rsidR="00A34C60">
        <w:rPr>
          <w:rFonts w:eastAsia="Times New Roman"/>
          <w:b/>
          <w:iCs/>
          <w:noProof/>
          <w:szCs w:val="24"/>
        </w:rPr>
        <w:t>sed assigneeringud</w:t>
      </w:r>
      <w:r>
        <w:rPr>
          <w:rFonts w:eastAsia="Times New Roman"/>
          <w:b/>
          <w:iCs/>
          <w:noProof/>
          <w:szCs w:val="24"/>
        </w:rPr>
        <w:t xml:space="preserve"> aastate </w:t>
      </w:r>
      <w:r w:rsidR="001D10DA">
        <w:rPr>
          <w:rFonts w:eastAsia="Times New Roman"/>
          <w:b/>
          <w:iCs/>
          <w:noProof/>
          <w:szCs w:val="24"/>
        </w:rPr>
        <w:t>kaupa</w:t>
      </w:r>
    </w:p>
    <w:p w14:paraId="693EC991" w14:textId="238BFBD1" w:rsidR="00F96CFA" w:rsidRPr="00D23FFB" w:rsidRDefault="00F96CFA" w:rsidP="00A750A9">
      <w:pPr>
        <w:rPr>
          <w:rFonts w:eastAsia="Times New Roman"/>
          <w:bCs/>
          <w:iCs/>
          <w:noProof/>
          <w:szCs w:val="24"/>
        </w:rPr>
      </w:pPr>
      <w:r w:rsidRPr="00A750A9">
        <w:rPr>
          <w:rFonts w:eastAsia="Times New Roman"/>
          <w:b/>
          <w:iCs/>
          <w:noProof/>
          <w:szCs w:val="24"/>
        </w:rPr>
        <w:t xml:space="preserve">Tabel </w:t>
      </w:r>
      <w:r w:rsidR="008507A7" w:rsidRPr="00A750A9">
        <w:rPr>
          <w:rFonts w:eastAsia="Times New Roman"/>
          <w:b/>
          <w:iCs/>
          <w:noProof/>
          <w:szCs w:val="24"/>
        </w:rPr>
        <w:t>8</w:t>
      </w:r>
      <w:r w:rsidRPr="00A750A9">
        <w:rPr>
          <w:rFonts w:eastAsia="Times New Roman"/>
          <w:b/>
          <w:iCs/>
          <w:noProof/>
          <w:szCs w:val="24"/>
        </w:rPr>
        <w:t>.</w:t>
      </w:r>
      <w:r w:rsidRPr="00D23FFB">
        <w:rPr>
          <w:rFonts w:eastAsia="Times New Roman"/>
          <w:bCs/>
          <w:iCs/>
          <w:noProof/>
          <w:szCs w:val="24"/>
        </w:rPr>
        <w:t xml:space="preserve"> Rahal</w:t>
      </w:r>
      <w:r w:rsidR="00545727">
        <w:rPr>
          <w:rFonts w:eastAsia="Times New Roman"/>
          <w:bCs/>
          <w:iCs/>
          <w:noProof/>
          <w:szCs w:val="24"/>
        </w:rPr>
        <w:t>i</w:t>
      </w:r>
      <w:r w:rsidR="00A34C60">
        <w:rPr>
          <w:rFonts w:eastAsia="Times New Roman"/>
          <w:bCs/>
          <w:iCs/>
          <w:noProof/>
          <w:szCs w:val="24"/>
        </w:rPr>
        <w:t>sed assigneeringud</w:t>
      </w:r>
      <w:r w:rsidRPr="00D23FFB">
        <w:rPr>
          <w:rFonts w:eastAsia="Times New Roman"/>
          <w:bCs/>
          <w:iCs/>
          <w:noProof/>
          <w:szCs w:val="24"/>
        </w:rPr>
        <w:t xml:space="preserve"> aastate </w:t>
      </w:r>
      <w:r w:rsidR="001D10DA">
        <w:rPr>
          <w:rFonts w:eastAsia="Times New Roman"/>
          <w:bCs/>
          <w:iCs/>
          <w:noProof/>
          <w:szCs w:val="24"/>
        </w:rPr>
        <w:t>kaupa</w:t>
      </w:r>
      <w:r w:rsidR="005D4897" w:rsidRPr="005D4897">
        <w:rPr>
          <w:rFonts w:eastAsia="Times New Roman"/>
          <w:bCs/>
          <w:i/>
          <w:noProof/>
          <w:szCs w:val="24"/>
        </w:rPr>
        <w:t xml:space="preserve"> (NB! Selle tabeli täidab Euroopa Komisjon)</w:t>
      </w:r>
    </w:p>
    <w:p w14:paraId="18460BFD" w14:textId="77777777" w:rsidR="00F96CFA" w:rsidRDefault="00F96CFA" w:rsidP="00F96CFA">
      <w:pPr>
        <w:rPr>
          <w:noProof/>
        </w:rPr>
      </w:pPr>
    </w:p>
    <w:p w14:paraId="5246A6CD" w14:textId="62D74B53" w:rsidR="00F96CFA" w:rsidRDefault="00F96CFA" w:rsidP="00A34C60">
      <w:pPr>
        <w:spacing w:before="240" w:after="240"/>
        <w:rPr>
          <w:rFonts w:eastAsia="Times New Roman"/>
          <w:b/>
          <w:iCs/>
          <w:noProof/>
          <w:szCs w:val="24"/>
          <w:u w:val="single"/>
        </w:rPr>
      </w:pPr>
      <w:r>
        <w:rPr>
          <w:rFonts w:eastAsia="Times New Roman"/>
          <w:b/>
          <w:iCs/>
          <w:noProof/>
          <w:szCs w:val="24"/>
        </w:rPr>
        <w:t>3.2</w:t>
      </w:r>
      <w:r w:rsidR="00A34C60">
        <w:rPr>
          <w:rFonts w:eastAsia="Times New Roman"/>
          <w:b/>
          <w:iCs/>
          <w:noProof/>
          <w:szCs w:val="24"/>
        </w:rPr>
        <w:t>.</w:t>
      </w:r>
      <w:r>
        <w:rPr>
          <w:rFonts w:eastAsia="Times New Roman"/>
          <w:b/>
          <w:iCs/>
          <w:noProof/>
          <w:szCs w:val="24"/>
        </w:rPr>
        <w:t xml:space="preserve"> Rahalised eraldised kokku</w:t>
      </w:r>
    </w:p>
    <w:p w14:paraId="7B79E1A8" w14:textId="7BB7AF57" w:rsidR="00F96CFA" w:rsidRPr="00C04661" w:rsidRDefault="00F96CFA" w:rsidP="00A750A9">
      <w:pPr>
        <w:rPr>
          <w:rFonts w:eastAsia="Times New Roman"/>
          <w:bCs/>
          <w:iCs/>
          <w:noProof/>
          <w:szCs w:val="24"/>
        </w:rPr>
      </w:pPr>
      <w:r w:rsidRPr="00A750A9">
        <w:rPr>
          <w:rFonts w:eastAsia="Times New Roman"/>
          <w:b/>
          <w:iCs/>
          <w:noProof/>
          <w:szCs w:val="24"/>
        </w:rPr>
        <w:t xml:space="preserve">Tabel </w:t>
      </w:r>
      <w:r w:rsidR="00A34C60" w:rsidRPr="00A750A9">
        <w:rPr>
          <w:rFonts w:eastAsia="Times New Roman"/>
          <w:b/>
          <w:iCs/>
          <w:noProof/>
          <w:szCs w:val="24"/>
        </w:rPr>
        <w:t>9</w:t>
      </w:r>
      <w:r w:rsidRPr="00A750A9">
        <w:rPr>
          <w:rFonts w:eastAsia="Times New Roman"/>
          <w:b/>
          <w:iCs/>
          <w:noProof/>
          <w:szCs w:val="24"/>
        </w:rPr>
        <w:t>.</w:t>
      </w:r>
      <w:r w:rsidRPr="00C04661">
        <w:rPr>
          <w:rFonts w:eastAsia="Times New Roman"/>
          <w:bCs/>
          <w:iCs/>
          <w:noProof/>
          <w:szCs w:val="24"/>
        </w:rPr>
        <w:t xml:space="preserve"> Kõik rahalised eraldised fondide ja liikmesriigi osaluste kaupa</w:t>
      </w:r>
    </w:p>
    <w:tbl>
      <w:tblPr>
        <w:tblStyle w:val="TableGrid"/>
        <w:tblW w:w="15813" w:type="dxa"/>
        <w:jc w:val="center"/>
        <w:tblLayout w:type="fixed"/>
        <w:tblLook w:val="04A0" w:firstRow="1" w:lastRow="0" w:firstColumn="1" w:lastColumn="0" w:noHBand="0" w:noVBand="1"/>
      </w:tblPr>
      <w:tblGrid>
        <w:gridCol w:w="1441"/>
        <w:gridCol w:w="2386"/>
        <w:gridCol w:w="1700"/>
        <w:gridCol w:w="2059"/>
        <w:gridCol w:w="2124"/>
        <w:gridCol w:w="1770"/>
        <w:gridCol w:w="1275"/>
        <w:gridCol w:w="1700"/>
        <w:gridCol w:w="1358"/>
      </w:tblGrid>
      <w:tr w:rsidR="00F96CFA" w:rsidRPr="00AD14ED" w14:paraId="3B0CC079" w14:textId="77777777" w:rsidTr="00AD14ED">
        <w:trPr>
          <w:trHeight w:val="875"/>
          <w:jc w:val="center"/>
        </w:trPr>
        <w:tc>
          <w:tcPr>
            <w:tcW w:w="1435" w:type="dxa"/>
            <w:vMerge w:val="restart"/>
          </w:tcPr>
          <w:p w14:paraId="0DD2EC69"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br w:type="page"/>
              <w:t>Erieesmärk</w:t>
            </w:r>
          </w:p>
          <w:p w14:paraId="6FC42DB7" w14:textId="77777777" w:rsidR="00F96CFA" w:rsidRPr="00ED2EDF" w:rsidRDefault="00F96CFA" w:rsidP="00D02B7C">
            <w:pPr>
              <w:pStyle w:val="Text1"/>
              <w:ind w:left="0" w:firstLine="22"/>
              <w:rPr>
                <w:rFonts w:cs="Times New Roman"/>
                <w:b/>
                <w:noProof/>
                <w:sz w:val="20"/>
                <w:szCs w:val="20"/>
              </w:rPr>
            </w:pPr>
          </w:p>
        </w:tc>
        <w:tc>
          <w:tcPr>
            <w:tcW w:w="2388" w:type="dxa"/>
            <w:vMerge w:val="restart"/>
          </w:tcPr>
          <w:p w14:paraId="541AC0D0"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Meetme liik</w:t>
            </w:r>
          </w:p>
        </w:tc>
        <w:tc>
          <w:tcPr>
            <w:tcW w:w="1701" w:type="dxa"/>
            <w:vMerge w:val="restart"/>
          </w:tcPr>
          <w:p w14:paraId="2163C4CE" w14:textId="77777777" w:rsidR="00F96CFA" w:rsidRPr="00545727" w:rsidRDefault="00F96CFA" w:rsidP="00D02B7C">
            <w:pPr>
              <w:pStyle w:val="Text1"/>
              <w:ind w:left="0"/>
              <w:rPr>
                <w:rFonts w:cs="Times New Roman"/>
                <w:b/>
                <w:noProof/>
                <w:sz w:val="20"/>
                <w:szCs w:val="20"/>
              </w:rPr>
            </w:pPr>
            <w:proofErr w:type="spellStart"/>
            <w:r w:rsidRPr="00ED2EDF">
              <w:rPr>
                <w:b/>
                <w:sz w:val="20"/>
                <w:szCs w:val="20"/>
              </w:rPr>
              <w:t>Liidu</w:t>
            </w:r>
            <w:proofErr w:type="spellEnd"/>
            <w:r w:rsidRPr="00ED2EDF">
              <w:rPr>
                <w:b/>
                <w:sz w:val="20"/>
                <w:szCs w:val="20"/>
              </w:rPr>
              <w:t xml:space="preserve"> </w:t>
            </w:r>
            <w:proofErr w:type="spellStart"/>
            <w:r w:rsidRPr="00ED2EDF">
              <w:rPr>
                <w:b/>
                <w:sz w:val="20"/>
                <w:szCs w:val="20"/>
              </w:rPr>
              <w:t>toetuse</w:t>
            </w:r>
            <w:proofErr w:type="spellEnd"/>
            <w:r w:rsidRPr="00ED2EDF">
              <w:rPr>
                <w:b/>
                <w:sz w:val="20"/>
                <w:szCs w:val="20"/>
              </w:rPr>
              <w:t xml:space="preserve"> </w:t>
            </w:r>
            <w:proofErr w:type="spellStart"/>
            <w:r w:rsidRPr="00ED2EDF">
              <w:rPr>
                <w:b/>
                <w:sz w:val="20"/>
                <w:szCs w:val="20"/>
              </w:rPr>
              <w:t>arvutamise</w:t>
            </w:r>
            <w:proofErr w:type="spellEnd"/>
            <w:r w:rsidRPr="00ED2EDF">
              <w:rPr>
                <w:b/>
                <w:sz w:val="20"/>
                <w:szCs w:val="20"/>
              </w:rPr>
              <w:t xml:space="preserve"> alus (</w:t>
            </w:r>
            <w:proofErr w:type="spellStart"/>
            <w:r w:rsidRPr="00ED2EDF">
              <w:rPr>
                <w:b/>
                <w:sz w:val="20"/>
                <w:szCs w:val="20"/>
              </w:rPr>
              <w:t>kogusumma</w:t>
            </w:r>
            <w:proofErr w:type="spellEnd"/>
            <w:r w:rsidRPr="00ED2EDF">
              <w:rPr>
                <w:b/>
                <w:sz w:val="20"/>
                <w:szCs w:val="20"/>
              </w:rPr>
              <w:t xml:space="preserve"> </w:t>
            </w:r>
            <w:proofErr w:type="spellStart"/>
            <w:r w:rsidRPr="00ED2EDF">
              <w:rPr>
                <w:b/>
                <w:sz w:val="20"/>
                <w:szCs w:val="20"/>
              </w:rPr>
              <w:t>või</w:t>
            </w:r>
            <w:proofErr w:type="spellEnd"/>
            <w:r w:rsidRPr="00ED2EDF">
              <w:rPr>
                <w:b/>
                <w:sz w:val="20"/>
                <w:szCs w:val="20"/>
              </w:rPr>
              <w:t xml:space="preserve"> </w:t>
            </w:r>
            <w:proofErr w:type="spellStart"/>
            <w:r w:rsidRPr="00ED2EDF">
              <w:rPr>
                <w:b/>
                <w:sz w:val="20"/>
                <w:szCs w:val="20"/>
              </w:rPr>
              <w:t>avalik</w:t>
            </w:r>
            <w:proofErr w:type="spellEnd"/>
            <w:r w:rsidRPr="00ED2EDF">
              <w:rPr>
                <w:b/>
                <w:sz w:val="20"/>
                <w:szCs w:val="20"/>
              </w:rPr>
              <w:t xml:space="preserve"> </w:t>
            </w:r>
            <w:proofErr w:type="spellStart"/>
            <w:r w:rsidRPr="00ED2EDF">
              <w:rPr>
                <w:b/>
                <w:sz w:val="20"/>
                <w:szCs w:val="20"/>
              </w:rPr>
              <w:t>sektor</w:t>
            </w:r>
            <w:proofErr w:type="spellEnd"/>
            <w:r w:rsidRPr="00ED2EDF">
              <w:rPr>
                <w:b/>
                <w:sz w:val="20"/>
                <w:szCs w:val="20"/>
              </w:rPr>
              <w:t>)</w:t>
            </w:r>
          </w:p>
        </w:tc>
        <w:tc>
          <w:tcPr>
            <w:tcW w:w="2055" w:type="dxa"/>
            <w:vMerge w:val="restart"/>
          </w:tcPr>
          <w:p w14:paraId="0B81D321" w14:textId="77777777" w:rsidR="00F96CFA" w:rsidRPr="00545727" w:rsidRDefault="00F96CFA" w:rsidP="00D02B7C">
            <w:pPr>
              <w:pStyle w:val="Text1"/>
              <w:ind w:left="0"/>
              <w:rPr>
                <w:rFonts w:cs="Times New Roman"/>
                <w:b/>
                <w:noProof/>
                <w:sz w:val="20"/>
                <w:szCs w:val="20"/>
              </w:rPr>
            </w:pPr>
            <w:proofErr w:type="spellStart"/>
            <w:r w:rsidRPr="00ED2EDF">
              <w:rPr>
                <w:b/>
                <w:sz w:val="20"/>
                <w:szCs w:val="20"/>
              </w:rPr>
              <w:t>Liidu</w:t>
            </w:r>
            <w:proofErr w:type="spellEnd"/>
            <w:r w:rsidRPr="00ED2EDF">
              <w:rPr>
                <w:b/>
                <w:sz w:val="20"/>
                <w:szCs w:val="20"/>
              </w:rPr>
              <w:t xml:space="preserve"> </w:t>
            </w:r>
            <w:proofErr w:type="spellStart"/>
            <w:r w:rsidRPr="00ED2EDF">
              <w:rPr>
                <w:b/>
                <w:sz w:val="20"/>
                <w:szCs w:val="20"/>
              </w:rPr>
              <w:t>osalus</w:t>
            </w:r>
            <w:proofErr w:type="spellEnd"/>
            <w:r w:rsidRPr="00ED2EDF">
              <w:rPr>
                <w:b/>
                <w:sz w:val="20"/>
                <w:szCs w:val="20"/>
              </w:rPr>
              <w:t xml:space="preserve"> (a)</w:t>
            </w:r>
          </w:p>
        </w:tc>
        <w:tc>
          <w:tcPr>
            <w:tcW w:w="2126" w:type="dxa"/>
            <w:vMerge w:val="restart"/>
          </w:tcPr>
          <w:p w14:paraId="0E8D469F" w14:textId="77777777" w:rsidR="00F96CFA" w:rsidRPr="00545727" w:rsidRDefault="00F96CFA" w:rsidP="00D02B7C">
            <w:pPr>
              <w:pStyle w:val="Text1"/>
              <w:ind w:left="0"/>
              <w:rPr>
                <w:rFonts w:cs="Times New Roman"/>
                <w:b/>
                <w:noProof/>
                <w:sz w:val="20"/>
                <w:szCs w:val="20"/>
                <w:lang w:val="fr-BE"/>
              </w:rPr>
            </w:pPr>
            <w:proofErr w:type="spellStart"/>
            <w:r w:rsidRPr="00ED2EDF">
              <w:rPr>
                <w:b/>
                <w:sz w:val="20"/>
                <w:szCs w:val="20"/>
              </w:rPr>
              <w:t>Liikmesriigiosalus</w:t>
            </w:r>
            <w:proofErr w:type="spellEnd"/>
            <w:r w:rsidRPr="00ED2EDF">
              <w:rPr>
                <w:b/>
                <w:sz w:val="20"/>
                <w:szCs w:val="20"/>
              </w:rPr>
              <w:t xml:space="preserve"> (b)=(c)+(d)</w:t>
            </w:r>
          </w:p>
        </w:tc>
        <w:tc>
          <w:tcPr>
            <w:tcW w:w="3048" w:type="dxa"/>
            <w:gridSpan w:val="2"/>
          </w:tcPr>
          <w:p w14:paraId="5CDB0CFD" w14:textId="77777777" w:rsidR="00F96CFA" w:rsidRPr="00ED2EDF" w:rsidRDefault="00F96CFA" w:rsidP="00D02B7C">
            <w:pPr>
              <w:pStyle w:val="Text1"/>
              <w:ind w:left="0"/>
              <w:rPr>
                <w:rFonts w:cs="Times New Roman"/>
                <w:b/>
                <w:noProof/>
                <w:sz w:val="20"/>
                <w:szCs w:val="20"/>
              </w:rPr>
            </w:pPr>
            <w:proofErr w:type="spellStart"/>
            <w:r w:rsidRPr="00ED2EDF">
              <w:rPr>
                <w:b/>
                <w:sz w:val="20"/>
                <w:szCs w:val="20"/>
              </w:rPr>
              <w:t>Liikmesriigi</w:t>
            </w:r>
            <w:proofErr w:type="spellEnd"/>
            <w:r w:rsidRPr="00ED2EDF">
              <w:rPr>
                <w:b/>
                <w:sz w:val="20"/>
                <w:szCs w:val="20"/>
              </w:rPr>
              <w:t xml:space="preserve"> </w:t>
            </w:r>
            <w:proofErr w:type="spellStart"/>
            <w:r w:rsidRPr="00ED2EDF">
              <w:rPr>
                <w:b/>
                <w:sz w:val="20"/>
                <w:szCs w:val="20"/>
              </w:rPr>
              <w:t>osaluse</w:t>
            </w:r>
            <w:proofErr w:type="spellEnd"/>
            <w:r w:rsidRPr="00ED2EDF">
              <w:rPr>
                <w:b/>
                <w:sz w:val="20"/>
                <w:szCs w:val="20"/>
              </w:rPr>
              <w:t xml:space="preserve"> </w:t>
            </w:r>
            <w:proofErr w:type="spellStart"/>
            <w:r w:rsidRPr="00ED2EDF">
              <w:rPr>
                <w:b/>
                <w:sz w:val="20"/>
                <w:szCs w:val="20"/>
              </w:rPr>
              <w:t>esialgne</w:t>
            </w:r>
            <w:proofErr w:type="spellEnd"/>
            <w:r w:rsidRPr="00ED2EDF">
              <w:rPr>
                <w:b/>
                <w:sz w:val="20"/>
                <w:szCs w:val="20"/>
              </w:rPr>
              <w:t xml:space="preserve"> </w:t>
            </w:r>
            <w:proofErr w:type="spellStart"/>
            <w:r w:rsidRPr="00ED2EDF">
              <w:rPr>
                <w:b/>
                <w:sz w:val="20"/>
                <w:szCs w:val="20"/>
              </w:rPr>
              <w:t>jaotus</w:t>
            </w:r>
            <w:proofErr w:type="spellEnd"/>
          </w:p>
        </w:tc>
        <w:tc>
          <w:tcPr>
            <w:tcW w:w="1701" w:type="dxa"/>
            <w:vMerge w:val="restart"/>
          </w:tcPr>
          <w:p w14:paraId="5A8E2DD6"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Kokku</w:t>
            </w:r>
          </w:p>
          <w:p w14:paraId="1B81421C"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e=(a)+(b)</w:t>
            </w:r>
          </w:p>
        </w:tc>
        <w:tc>
          <w:tcPr>
            <w:tcW w:w="1353" w:type="dxa"/>
            <w:vMerge w:val="restart"/>
          </w:tcPr>
          <w:p w14:paraId="48D1FE11" w14:textId="5DDA1161" w:rsidR="00F96CFA" w:rsidRPr="00ED2EDF" w:rsidRDefault="00A34C60" w:rsidP="00D02B7C">
            <w:pPr>
              <w:pStyle w:val="Text1"/>
              <w:ind w:left="0"/>
              <w:rPr>
                <w:rFonts w:cs="Times New Roman"/>
                <w:b/>
                <w:noProof/>
                <w:sz w:val="20"/>
                <w:szCs w:val="20"/>
              </w:rPr>
            </w:pPr>
            <w:r w:rsidRPr="00ED2EDF">
              <w:rPr>
                <w:rFonts w:cs="Times New Roman"/>
                <w:b/>
                <w:noProof/>
                <w:sz w:val="20"/>
                <w:szCs w:val="20"/>
              </w:rPr>
              <w:t>K</w:t>
            </w:r>
            <w:r w:rsidR="00F96CFA" w:rsidRPr="00ED2EDF">
              <w:rPr>
                <w:rFonts w:cs="Times New Roman"/>
                <w:b/>
                <w:noProof/>
                <w:sz w:val="20"/>
                <w:szCs w:val="20"/>
              </w:rPr>
              <w:t>aasrahastamismäär (f)=(a)/(e)</w:t>
            </w:r>
          </w:p>
        </w:tc>
      </w:tr>
      <w:tr w:rsidR="00F96CFA" w:rsidRPr="00AD14ED" w14:paraId="7E5EE8FF" w14:textId="77777777" w:rsidTr="00AD14ED">
        <w:trPr>
          <w:jc w:val="center"/>
        </w:trPr>
        <w:tc>
          <w:tcPr>
            <w:tcW w:w="1435" w:type="dxa"/>
            <w:vMerge/>
          </w:tcPr>
          <w:p w14:paraId="7340A3D1" w14:textId="77777777" w:rsidR="00F96CFA" w:rsidRPr="00AD14ED" w:rsidRDefault="00F96CFA" w:rsidP="00D02B7C">
            <w:pPr>
              <w:pStyle w:val="Text1"/>
              <w:ind w:left="0"/>
              <w:rPr>
                <w:rFonts w:cs="Times New Roman"/>
                <w:b/>
                <w:noProof/>
                <w:sz w:val="20"/>
                <w:szCs w:val="20"/>
              </w:rPr>
            </w:pPr>
          </w:p>
        </w:tc>
        <w:tc>
          <w:tcPr>
            <w:tcW w:w="2388" w:type="dxa"/>
            <w:vMerge/>
          </w:tcPr>
          <w:p w14:paraId="11D97C2B" w14:textId="77777777" w:rsidR="00F96CFA" w:rsidRPr="00AD14ED" w:rsidRDefault="00F96CFA" w:rsidP="00D02B7C">
            <w:pPr>
              <w:pStyle w:val="Text1"/>
              <w:ind w:left="0"/>
              <w:rPr>
                <w:rFonts w:cs="Times New Roman"/>
                <w:b/>
                <w:noProof/>
                <w:sz w:val="20"/>
                <w:szCs w:val="20"/>
              </w:rPr>
            </w:pPr>
          </w:p>
        </w:tc>
        <w:tc>
          <w:tcPr>
            <w:tcW w:w="1701" w:type="dxa"/>
            <w:vMerge/>
          </w:tcPr>
          <w:p w14:paraId="5F7D3F2F" w14:textId="77777777" w:rsidR="00F96CFA" w:rsidRPr="00AD14ED" w:rsidRDefault="00F96CFA" w:rsidP="00D02B7C">
            <w:pPr>
              <w:pStyle w:val="Text1"/>
              <w:ind w:left="0"/>
              <w:rPr>
                <w:rFonts w:cs="Times New Roman"/>
                <w:b/>
                <w:noProof/>
                <w:sz w:val="20"/>
                <w:szCs w:val="20"/>
              </w:rPr>
            </w:pPr>
          </w:p>
        </w:tc>
        <w:tc>
          <w:tcPr>
            <w:tcW w:w="2055" w:type="dxa"/>
            <w:vMerge/>
          </w:tcPr>
          <w:p w14:paraId="62EDC570" w14:textId="77777777" w:rsidR="00F96CFA" w:rsidRPr="00AD14ED" w:rsidRDefault="00F96CFA" w:rsidP="00D02B7C">
            <w:pPr>
              <w:pStyle w:val="Text1"/>
              <w:ind w:left="0"/>
              <w:rPr>
                <w:rFonts w:cs="Times New Roman"/>
                <w:b/>
                <w:noProof/>
                <w:sz w:val="20"/>
                <w:szCs w:val="20"/>
              </w:rPr>
            </w:pPr>
          </w:p>
        </w:tc>
        <w:tc>
          <w:tcPr>
            <w:tcW w:w="2126" w:type="dxa"/>
            <w:vMerge/>
          </w:tcPr>
          <w:p w14:paraId="56BC51F2" w14:textId="77777777" w:rsidR="00F96CFA" w:rsidRPr="00AD14ED" w:rsidRDefault="00F96CFA" w:rsidP="00D02B7C">
            <w:pPr>
              <w:pStyle w:val="Text1"/>
              <w:ind w:left="0"/>
              <w:rPr>
                <w:rFonts w:cs="Times New Roman"/>
                <w:b/>
                <w:noProof/>
                <w:sz w:val="20"/>
                <w:szCs w:val="20"/>
              </w:rPr>
            </w:pPr>
          </w:p>
        </w:tc>
        <w:tc>
          <w:tcPr>
            <w:tcW w:w="1772" w:type="dxa"/>
          </w:tcPr>
          <w:p w14:paraId="11A09F36" w14:textId="77777777" w:rsidR="00F96CFA" w:rsidRPr="00545727" w:rsidRDefault="00F96CFA" w:rsidP="00D02B7C">
            <w:pPr>
              <w:pStyle w:val="Text1"/>
              <w:ind w:left="0"/>
              <w:rPr>
                <w:rFonts w:cs="Times New Roman"/>
                <w:b/>
                <w:bCs/>
                <w:noProof/>
                <w:sz w:val="20"/>
                <w:szCs w:val="20"/>
              </w:rPr>
            </w:pPr>
            <w:proofErr w:type="spellStart"/>
            <w:r w:rsidRPr="00ED2EDF">
              <w:rPr>
                <w:b/>
                <w:bCs/>
                <w:sz w:val="20"/>
                <w:szCs w:val="20"/>
              </w:rPr>
              <w:t>avalik</w:t>
            </w:r>
            <w:proofErr w:type="spellEnd"/>
            <w:r w:rsidRPr="00ED2EDF">
              <w:rPr>
                <w:b/>
                <w:bCs/>
                <w:sz w:val="20"/>
                <w:szCs w:val="20"/>
              </w:rPr>
              <w:t xml:space="preserve"> c)</w:t>
            </w:r>
          </w:p>
        </w:tc>
        <w:tc>
          <w:tcPr>
            <w:tcW w:w="1276" w:type="dxa"/>
          </w:tcPr>
          <w:p w14:paraId="5A089C7A" w14:textId="017C292B" w:rsidR="00F96CFA" w:rsidRPr="00ED2EDF" w:rsidRDefault="00F96CFA" w:rsidP="00D02B7C">
            <w:pPr>
              <w:pStyle w:val="Text1"/>
              <w:ind w:left="0"/>
              <w:rPr>
                <w:rFonts w:cs="Times New Roman"/>
                <w:b/>
                <w:bCs/>
                <w:noProof/>
                <w:sz w:val="20"/>
                <w:szCs w:val="20"/>
              </w:rPr>
            </w:pPr>
            <w:r w:rsidRPr="00ED2EDF">
              <w:rPr>
                <w:rFonts w:cs="Times New Roman"/>
                <w:b/>
                <w:bCs/>
                <w:noProof/>
                <w:sz w:val="20"/>
                <w:szCs w:val="20"/>
              </w:rPr>
              <w:t>erasektor d)</w:t>
            </w:r>
          </w:p>
        </w:tc>
        <w:tc>
          <w:tcPr>
            <w:tcW w:w="1701" w:type="dxa"/>
            <w:vMerge/>
          </w:tcPr>
          <w:p w14:paraId="1767E790" w14:textId="77777777" w:rsidR="00F96CFA" w:rsidRPr="00AD14ED" w:rsidRDefault="00F96CFA" w:rsidP="00D02B7C">
            <w:pPr>
              <w:rPr>
                <w:noProof/>
                <w:sz w:val="20"/>
              </w:rPr>
            </w:pPr>
          </w:p>
        </w:tc>
        <w:tc>
          <w:tcPr>
            <w:tcW w:w="1353" w:type="dxa"/>
            <w:vMerge/>
          </w:tcPr>
          <w:p w14:paraId="082B40BB" w14:textId="77777777" w:rsidR="00F96CFA" w:rsidRPr="00AD14ED" w:rsidRDefault="00F96CFA" w:rsidP="00D02B7C">
            <w:pPr>
              <w:rPr>
                <w:noProof/>
                <w:sz w:val="20"/>
              </w:rPr>
            </w:pPr>
          </w:p>
        </w:tc>
      </w:tr>
      <w:tr w:rsidR="00F96CFA" w:rsidRPr="00AD14ED" w14:paraId="10893268" w14:textId="77777777" w:rsidTr="00AD14ED">
        <w:trPr>
          <w:jc w:val="center"/>
        </w:trPr>
        <w:tc>
          <w:tcPr>
            <w:tcW w:w="1435" w:type="dxa"/>
          </w:tcPr>
          <w:p w14:paraId="1A1D7F24" w14:textId="03D26674" w:rsidR="00F96CFA" w:rsidRPr="00AD14ED" w:rsidRDefault="00776C34" w:rsidP="00D02B7C">
            <w:pPr>
              <w:rPr>
                <w:noProof/>
                <w:sz w:val="20"/>
              </w:rPr>
            </w:pPr>
            <w:r w:rsidRPr="00AD14ED">
              <w:rPr>
                <w:noProof/>
                <w:sz w:val="20"/>
              </w:rPr>
              <w:t>Erieesmärk 1</w:t>
            </w:r>
          </w:p>
        </w:tc>
        <w:tc>
          <w:tcPr>
            <w:tcW w:w="2388" w:type="dxa"/>
          </w:tcPr>
          <w:p w14:paraId="78A34F55" w14:textId="78718A7D"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1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2C27661E" w14:textId="3880160F" w:rsidR="00F96CFA" w:rsidRPr="00AD14ED" w:rsidRDefault="00A403AA" w:rsidP="00D02B7C">
            <w:pPr>
              <w:rPr>
                <w:noProof/>
                <w:sz w:val="20"/>
              </w:rPr>
            </w:pPr>
            <w:r w:rsidRPr="00AD14ED">
              <w:rPr>
                <w:noProof/>
                <w:sz w:val="20"/>
              </w:rPr>
              <w:t>kogusumma</w:t>
            </w:r>
          </w:p>
        </w:tc>
        <w:tc>
          <w:tcPr>
            <w:tcW w:w="2055" w:type="dxa"/>
          </w:tcPr>
          <w:p w14:paraId="7E8558A6" w14:textId="45995317" w:rsidR="00F96CFA" w:rsidRPr="00AD14ED" w:rsidRDefault="00F85E40" w:rsidP="00D02B7C">
            <w:pPr>
              <w:rPr>
                <w:noProof/>
                <w:sz w:val="20"/>
              </w:rPr>
            </w:pPr>
            <w:ins w:id="509" w:author="Aivi Kuivonen" w:date="2025-07-07T15:33:00Z">
              <w:r>
                <w:rPr>
                  <w:noProof/>
                  <w:sz w:val="20"/>
                </w:rPr>
                <w:t xml:space="preserve">21 818 331,97 </w:t>
              </w:r>
            </w:ins>
            <w:del w:id="510" w:author="Aivi Kuivonen" w:date="2025-07-07T15:33:00Z">
              <w:r w:rsidR="005700F2" w:rsidDel="00F85E40">
                <w:rPr>
                  <w:noProof/>
                  <w:sz w:val="20"/>
                </w:rPr>
                <w:delText>17 785 004,81</w:delText>
              </w:r>
            </w:del>
          </w:p>
        </w:tc>
        <w:tc>
          <w:tcPr>
            <w:tcW w:w="2126" w:type="dxa"/>
          </w:tcPr>
          <w:p w14:paraId="5CA6CAA5" w14:textId="27938CAE" w:rsidR="00533651" w:rsidRPr="00AD14ED" w:rsidRDefault="00F85E40" w:rsidP="00D02B7C">
            <w:pPr>
              <w:rPr>
                <w:noProof/>
                <w:sz w:val="20"/>
              </w:rPr>
            </w:pPr>
            <w:ins w:id="511" w:author="Aivi Kuivonen" w:date="2025-07-07T15:34:00Z">
              <w:r>
                <w:rPr>
                  <w:noProof/>
                  <w:sz w:val="20"/>
                </w:rPr>
                <w:t xml:space="preserve">7 272 777,32 </w:t>
              </w:r>
            </w:ins>
            <w:del w:id="512" w:author="Aivi Kuivonen" w:date="2025-07-07T15:34:00Z">
              <w:r w:rsidR="005700F2" w:rsidDel="00F85E40">
                <w:rPr>
                  <w:noProof/>
                  <w:sz w:val="20"/>
                </w:rPr>
                <w:delText>5 928</w:delText>
              </w:r>
            </w:del>
            <w:del w:id="513" w:author="Aivi Kuivonen" w:date="2025-07-07T15:33:00Z">
              <w:r w:rsidR="005700F2" w:rsidDel="00F85E40">
                <w:rPr>
                  <w:noProof/>
                  <w:sz w:val="20"/>
                </w:rPr>
                <w:delText> 334,94</w:delText>
              </w:r>
            </w:del>
          </w:p>
        </w:tc>
        <w:tc>
          <w:tcPr>
            <w:tcW w:w="1772" w:type="dxa"/>
          </w:tcPr>
          <w:p w14:paraId="05B8FCFA" w14:textId="6078A4BB" w:rsidR="005700F2" w:rsidRPr="00AD14ED" w:rsidRDefault="00F85E40" w:rsidP="00D02B7C">
            <w:pPr>
              <w:rPr>
                <w:noProof/>
                <w:sz w:val="20"/>
              </w:rPr>
            </w:pPr>
            <w:ins w:id="514" w:author="Aivi Kuivonen" w:date="2025-07-07T15:34:00Z">
              <w:r>
                <w:rPr>
                  <w:noProof/>
                  <w:sz w:val="20"/>
                </w:rPr>
                <w:t xml:space="preserve">7 272 777,32 </w:t>
              </w:r>
            </w:ins>
            <w:del w:id="515" w:author="Aivi Kuivonen" w:date="2025-07-07T15:34:00Z">
              <w:r w:rsidR="005700F2" w:rsidDel="00F85E40">
                <w:rPr>
                  <w:noProof/>
                  <w:sz w:val="20"/>
                </w:rPr>
                <w:delText>5 928 334,94</w:delText>
              </w:r>
            </w:del>
          </w:p>
        </w:tc>
        <w:tc>
          <w:tcPr>
            <w:tcW w:w="1276" w:type="dxa"/>
          </w:tcPr>
          <w:p w14:paraId="24CDBEEA" w14:textId="23E661ED" w:rsidR="00F96CFA" w:rsidRPr="00AD14ED" w:rsidRDefault="006E0D6B" w:rsidP="00D02B7C">
            <w:pPr>
              <w:rPr>
                <w:noProof/>
                <w:sz w:val="20"/>
              </w:rPr>
            </w:pPr>
            <w:r w:rsidRPr="00AD14ED">
              <w:rPr>
                <w:noProof/>
                <w:sz w:val="20"/>
              </w:rPr>
              <w:t>0</w:t>
            </w:r>
          </w:p>
        </w:tc>
        <w:tc>
          <w:tcPr>
            <w:tcW w:w="1701" w:type="dxa"/>
          </w:tcPr>
          <w:p w14:paraId="27F45A0B" w14:textId="178B5881" w:rsidR="00533651" w:rsidRDefault="00F85E40" w:rsidP="00D02B7C">
            <w:pPr>
              <w:rPr>
                <w:noProof/>
                <w:sz w:val="20"/>
              </w:rPr>
            </w:pPr>
            <w:ins w:id="516" w:author="Aivi Kuivonen" w:date="2025-07-07T15:34:00Z">
              <w:r>
                <w:rPr>
                  <w:noProof/>
                  <w:sz w:val="20"/>
                </w:rPr>
                <w:t>29 091 109,29</w:t>
              </w:r>
            </w:ins>
            <w:del w:id="517" w:author="Aivi Kuivonen" w:date="2025-07-07T15:34:00Z">
              <w:r w:rsidR="005700F2" w:rsidDel="00F85E40">
                <w:rPr>
                  <w:noProof/>
                  <w:sz w:val="20"/>
                </w:rPr>
                <w:delText> </w:delText>
              </w:r>
            </w:del>
          </w:p>
          <w:p w14:paraId="0421E46A" w14:textId="2D300C9E" w:rsidR="005700F2" w:rsidRPr="00AD14ED" w:rsidRDefault="005700F2" w:rsidP="00D02B7C">
            <w:pPr>
              <w:rPr>
                <w:noProof/>
                <w:sz w:val="20"/>
              </w:rPr>
            </w:pPr>
            <w:del w:id="518" w:author="Aivi Kuivonen" w:date="2025-07-07T15:34:00Z">
              <w:r w:rsidDel="00F85E40">
                <w:rPr>
                  <w:noProof/>
                  <w:sz w:val="20"/>
                </w:rPr>
                <w:delText>23 713 339,7</w:delText>
              </w:r>
              <w:r w:rsidR="00EC1516" w:rsidDel="00F85E40">
                <w:rPr>
                  <w:noProof/>
                  <w:sz w:val="20"/>
                </w:rPr>
                <w:delText>5</w:delText>
              </w:r>
            </w:del>
          </w:p>
        </w:tc>
        <w:tc>
          <w:tcPr>
            <w:tcW w:w="1353" w:type="dxa"/>
          </w:tcPr>
          <w:p w14:paraId="23445BF9" w14:textId="3A2B8900" w:rsidR="00F96CFA" w:rsidRPr="00AD14ED" w:rsidRDefault="006E0D6B" w:rsidP="00D02B7C">
            <w:pPr>
              <w:rPr>
                <w:noProof/>
                <w:sz w:val="20"/>
              </w:rPr>
            </w:pPr>
            <w:r w:rsidRPr="00AD14ED">
              <w:rPr>
                <w:noProof/>
                <w:sz w:val="20"/>
              </w:rPr>
              <w:t>75</w:t>
            </w:r>
          </w:p>
        </w:tc>
      </w:tr>
      <w:tr w:rsidR="00F96CFA" w:rsidRPr="00AD14ED" w14:paraId="740A9F5D" w14:textId="77777777" w:rsidTr="00AD14ED">
        <w:trPr>
          <w:jc w:val="center"/>
        </w:trPr>
        <w:tc>
          <w:tcPr>
            <w:tcW w:w="1435" w:type="dxa"/>
          </w:tcPr>
          <w:p w14:paraId="7A5F762D" w14:textId="77777777" w:rsidR="00F96CFA" w:rsidRPr="00AD14ED" w:rsidRDefault="00F96CFA" w:rsidP="00D02B7C">
            <w:pPr>
              <w:rPr>
                <w:noProof/>
                <w:sz w:val="20"/>
              </w:rPr>
            </w:pPr>
          </w:p>
        </w:tc>
        <w:tc>
          <w:tcPr>
            <w:tcW w:w="2388" w:type="dxa"/>
          </w:tcPr>
          <w:p w14:paraId="3B45979B" w14:textId="021EE845"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2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77D5E780" w14:textId="6C62E1A3" w:rsidR="00F96CFA" w:rsidRPr="00AD14ED" w:rsidRDefault="00ED2EDF" w:rsidP="00D02B7C">
            <w:pPr>
              <w:rPr>
                <w:noProof/>
                <w:sz w:val="20"/>
              </w:rPr>
            </w:pPr>
            <w:r>
              <w:rPr>
                <w:noProof/>
                <w:sz w:val="20"/>
              </w:rPr>
              <w:t>kogusumma</w:t>
            </w:r>
          </w:p>
        </w:tc>
        <w:tc>
          <w:tcPr>
            <w:tcW w:w="2055" w:type="dxa"/>
          </w:tcPr>
          <w:p w14:paraId="307F67C6" w14:textId="7B006D94" w:rsidR="00037D17" w:rsidRDefault="00F85E40" w:rsidP="00D02B7C">
            <w:pPr>
              <w:rPr>
                <w:noProof/>
                <w:sz w:val="20"/>
              </w:rPr>
            </w:pPr>
            <w:ins w:id="519" w:author="Aivi Kuivonen" w:date="2025-07-07T15:35:00Z">
              <w:r>
                <w:rPr>
                  <w:noProof/>
                  <w:sz w:val="20"/>
                </w:rPr>
                <w:t>48 755 284,33</w:t>
              </w:r>
            </w:ins>
            <w:del w:id="520" w:author="Aivi Kuivonen" w:date="2025-07-07T15:35:00Z">
              <w:r w:rsidR="00037D17" w:rsidDel="00F85E40">
                <w:rPr>
                  <w:noProof/>
                  <w:sz w:val="20"/>
                </w:rPr>
                <w:delText xml:space="preserve"> </w:delText>
              </w:r>
            </w:del>
          </w:p>
          <w:p w14:paraId="641F23AA" w14:textId="10420500" w:rsidR="00F96CFA" w:rsidRPr="00AD14ED" w:rsidRDefault="00A0695A" w:rsidP="00D02B7C">
            <w:pPr>
              <w:rPr>
                <w:noProof/>
                <w:sz w:val="20"/>
              </w:rPr>
            </w:pPr>
            <w:del w:id="521" w:author="Aivi Kuivonen" w:date="2025-07-07T15:35:00Z">
              <w:r w:rsidDel="00F85E40">
                <w:rPr>
                  <w:noProof/>
                  <w:sz w:val="20"/>
                </w:rPr>
                <w:delText xml:space="preserve"> 30 036 973,96</w:delText>
              </w:r>
            </w:del>
          </w:p>
        </w:tc>
        <w:tc>
          <w:tcPr>
            <w:tcW w:w="2126" w:type="dxa"/>
          </w:tcPr>
          <w:p w14:paraId="719B73A6" w14:textId="14700C36" w:rsidR="00F96CFA" w:rsidRDefault="00F85E40" w:rsidP="00D02B7C">
            <w:pPr>
              <w:rPr>
                <w:noProof/>
                <w:sz w:val="20"/>
              </w:rPr>
            </w:pPr>
            <w:ins w:id="522" w:author="Aivi Kuivonen" w:date="2025-07-07T15:35:00Z">
              <w:r>
                <w:rPr>
                  <w:noProof/>
                  <w:sz w:val="20"/>
                </w:rPr>
                <w:t>5 417 253,82</w:t>
              </w:r>
            </w:ins>
          </w:p>
          <w:p w14:paraId="19A82EDD" w14:textId="2669261C" w:rsidR="00037D17" w:rsidRPr="00AD14ED" w:rsidRDefault="00A0695A" w:rsidP="00D02B7C">
            <w:pPr>
              <w:rPr>
                <w:noProof/>
                <w:sz w:val="20"/>
              </w:rPr>
            </w:pPr>
            <w:del w:id="523" w:author="Aivi Kuivonen" w:date="2025-07-07T15:35:00Z">
              <w:r w:rsidDel="00F85E40">
                <w:rPr>
                  <w:noProof/>
                  <w:sz w:val="20"/>
                </w:rPr>
                <w:delText xml:space="preserve"> 3 337 441,55</w:delText>
              </w:r>
            </w:del>
          </w:p>
        </w:tc>
        <w:tc>
          <w:tcPr>
            <w:tcW w:w="1772" w:type="dxa"/>
          </w:tcPr>
          <w:p w14:paraId="636BE2BD" w14:textId="4ECFA710" w:rsidR="00F96CFA" w:rsidRDefault="00F85E40" w:rsidP="00D02B7C">
            <w:pPr>
              <w:rPr>
                <w:noProof/>
                <w:sz w:val="20"/>
              </w:rPr>
            </w:pPr>
            <w:ins w:id="524" w:author="Aivi Kuivonen" w:date="2025-07-07T15:35:00Z">
              <w:r>
                <w:rPr>
                  <w:noProof/>
                  <w:sz w:val="20"/>
                </w:rPr>
                <w:t>5 417 253,82</w:t>
              </w:r>
            </w:ins>
          </w:p>
          <w:p w14:paraId="641AA2A9" w14:textId="52A0EA47" w:rsidR="00037D17" w:rsidRPr="00AD14ED" w:rsidRDefault="00A0695A" w:rsidP="00D02B7C">
            <w:pPr>
              <w:rPr>
                <w:noProof/>
                <w:sz w:val="20"/>
              </w:rPr>
            </w:pPr>
            <w:del w:id="525" w:author="Aivi Kuivonen" w:date="2025-07-07T15:35:00Z">
              <w:r w:rsidDel="00F85E40">
                <w:rPr>
                  <w:noProof/>
                  <w:sz w:val="20"/>
                </w:rPr>
                <w:delText xml:space="preserve"> 3 337 441,55</w:delText>
              </w:r>
            </w:del>
          </w:p>
        </w:tc>
        <w:tc>
          <w:tcPr>
            <w:tcW w:w="1276" w:type="dxa"/>
          </w:tcPr>
          <w:p w14:paraId="6CDF0715" w14:textId="19B49E66" w:rsidR="00F96CFA" w:rsidRPr="00AD14ED" w:rsidRDefault="00B22588" w:rsidP="00D02B7C">
            <w:pPr>
              <w:rPr>
                <w:noProof/>
                <w:sz w:val="20"/>
              </w:rPr>
            </w:pPr>
            <w:r>
              <w:rPr>
                <w:noProof/>
                <w:sz w:val="20"/>
              </w:rPr>
              <w:t>0</w:t>
            </w:r>
          </w:p>
        </w:tc>
        <w:tc>
          <w:tcPr>
            <w:tcW w:w="1701" w:type="dxa"/>
          </w:tcPr>
          <w:p w14:paraId="67C07EDE" w14:textId="564C60C9" w:rsidR="00F96CFA" w:rsidRDefault="00F85E40" w:rsidP="00D02B7C">
            <w:pPr>
              <w:rPr>
                <w:noProof/>
                <w:sz w:val="20"/>
              </w:rPr>
            </w:pPr>
            <w:ins w:id="526" w:author="Aivi Kuivonen" w:date="2025-07-07T15:35:00Z">
              <w:r>
                <w:rPr>
                  <w:noProof/>
                  <w:sz w:val="20"/>
                </w:rPr>
                <w:t>54</w:t>
              </w:r>
            </w:ins>
            <w:ins w:id="527" w:author="Aivi Kuivonen" w:date="2025-07-07T15:36:00Z">
              <w:r>
                <w:rPr>
                  <w:noProof/>
                  <w:sz w:val="20"/>
                </w:rPr>
                <w:t> </w:t>
              </w:r>
            </w:ins>
            <w:ins w:id="528" w:author="Aivi Kuivonen" w:date="2025-07-07T15:35:00Z">
              <w:r>
                <w:rPr>
                  <w:noProof/>
                  <w:sz w:val="20"/>
                </w:rPr>
                <w:t>1</w:t>
              </w:r>
            </w:ins>
            <w:ins w:id="529" w:author="Aivi Kuivonen" w:date="2025-07-07T15:36:00Z">
              <w:r>
                <w:rPr>
                  <w:noProof/>
                  <w:sz w:val="20"/>
                </w:rPr>
                <w:t>72 538,15</w:t>
              </w:r>
            </w:ins>
          </w:p>
          <w:p w14:paraId="431F9ABA" w14:textId="4287EF26" w:rsidR="00037D17" w:rsidRPr="00AD14ED" w:rsidRDefault="00BD35E3" w:rsidP="00D02B7C">
            <w:pPr>
              <w:rPr>
                <w:noProof/>
                <w:sz w:val="20"/>
              </w:rPr>
            </w:pPr>
            <w:del w:id="530" w:author="Aivi Kuivonen" w:date="2025-07-07T15:35:00Z">
              <w:r w:rsidDel="00F85E40">
                <w:rPr>
                  <w:noProof/>
                  <w:sz w:val="20"/>
                </w:rPr>
                <w:delText xml:space="preserve"> 33 374 415,51</w:delText>
              </w:r>
            </w:del>
          </w:p>
        </w:tc>
        <w:tc>
          <w:tcPr>
            <w:tcW w:w="1353" w:type="dxa"/>
          </w:tcPr>
          <w:p w14:paraId="2E7FB334" w14:textId="3B7DEB23" w:rsidR="00F96CFA" w:rsidRPr="00AD14ED" w:rsidRDefault="00501A45" w:rsidP="00D02B7C">
            <w:pPr>
              <w:rPr>
                <w:noProof/>
                <w:sz w:val="20"/>
              </w:rPr>
            </w:pPr>
            <w:r>
              <w:rPr>
                <w:noProof/>
                <w:sz w:val="20"/>
              </w:rPr>
              <w:t>90</w:t>
            </w:r>
          </w:p>
        </w:tc>
      </w:tr>
      <w:tr w:rsidR="00F96CFA" w:rsidRPr="00AD14ED" w14:paraId="0E52C353" w14:textId="77777777" w:rsidTr="00AD14ED">
        <w:trPr>
          <w:jc w:val="center"/>
        </w:trPr>
        <w:tc>
          <w:tcPr>
            <w:tcW w:w="1435" w:type="dxa"/>
          </w:tcPr>
          <w:p w14:paraId="5690ABF1" w14:textId="77777777" w:rsidR="00F96CFA" w:rsidRPr="00AD14ED" w:rsidRDefault="00F96CFA" w:rsidP="00D02B7C">
            <w:pPr>
              <w:rPr>
                <w:noProof/>
                <w:sz w:val="20"/>
              </w:rPr>
            </w:pPr>
          </w:p>
        </w:tc>
        <w:tc>
          <w:tcPr>
            <w:tcW w:w="2388" w:type="dxa"/>
          </w:tcPr>
          <w:p w14:paraId="072131D1" w14:textId="76C15C5B"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3</w:t>
            </w:r>
            <w:r w:rsidR="003C66AF" w:rsidRPr="00AD14ED">
              <w:rPr>
                <w:sz w:val="20"/>
              </w:rPr>
              <w:t xml:space="preserve">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1F80DCAB" w14:textId="17CACFCD" w:rsidR="00F96CFA" w:rsidRPr="00AD14ED" w:rsidRDefault="00ED2EDF" w:rsidP="00D02B7C">
            <w:pPr>
              <w:rPr>
                <w:noProof/>
                <w:sz w:val="20"/>
              </w:rPr>
            </w:pPr>
            <w:r>
              <w:rPr>
                <w:noProof/>
                <w:sz w:val="20"/>
              </w:rPr>
              <w:t>kogusumma</w:t>
            </w:r>
          </w:p>
        </w:tc>
        <w:tc>
          <w:tcPr>
            <w:tcW w:w="2055" w:type="dxa"/>
          </w:tcPr>
          <w:p w14:paraId="2D9E5960" w14:textId="6CC48898" w:rsidR="00F96CFA" w:rsidRPr="00AD14ED" w:rsidRDefault="001A187C" w:rsidP="00D02B7C">
            <w:pPr>
              <w:rPr>
                <w:noProof/>
                <w:sz w:val="20"/>
              </w:rPr>
            </w:pPr>
            <w:r w:rsidRPr="00AD14ED">
              <w:rPr>
                <w:noProof/>
                <w:sz w:val="20"/>
              </w:rPr>
              <w:t>3 615 000</w:t>
            </w:r>
          </w:p>
        </w:tc>
        <w:tc>
          <w:tcPr>
            <w:tcW w:w="2126" w:type="dxa"/>
          </w:tcPr>
          <w:p w14:paraId="2ED775C4" w14:textId="5B7A5D0E" w:rsidR="00F96CFA" w:rsidRPr="00AD14ED" w:rsidRDefault="006E0D6B" w:rsidP="00D02B7C">
            <w:pPr>
              <w:rPr>
                <w:noProof/>
                <w:sz w:val="20"/>
              </w:rPr>
            </w:pPr>
            <w:r w:rsidRPr="00AD14ED">
              <w:rPr>
                <w:noProof/>
                <w:sz w:val="20"/>
              </w:rPr>
              <w:t>1 205 000</w:t>
            </w:r>
          </w:p>
        </w:tc>
        <w:tc>
          <w:tcPr>
            <w:tcW w:w="1772" w:type="dxa"/>
          </w:tcPr>
          <w:p w14:paraId="1ACDBB65" w14:textId="64FFADFC" w:rsidR="00F96CFA" w:rsidRPr="00AD14ED" w:rsidRDefault="001A187C" w:rsidP="00D02B7C">
            <w:pPr>
              <w:rPr>
                <w:noProof/>
                <w:sz w:val="20"/>
              </w:rPr>
            </w:pPr>
            <w:r w:rsidRPr="00AD14ED">
              <w:rPr>
                <w:noProof/>
                <w:sz w:val="20"/>
              </w:rPr>
              <w:t>1 205 000</w:t>
            </w:r>
          </w:p>
        </w:tc>
        <w:tc>
          <w:tcPr>
            <w:tcW w:w="1276" w:type="dxa"/>
          </w:tcPr>
          <w:p w14:paraId="619AC757" w14:textId="58478A3A" w:rsidR="00F96CFA" w:rsidRPr="00AD14ED" w:rsidRDefault="006E0D6B" w:rsidP="00D02B7C">
            <w:pPr>
              <w:rPr>
                <w:noProof/>
                <w:sz w:val="20"/>
              </w:rPr>
            </w:pPr>
            <w:r w:rsidRPr="00AD14ED">
              <w:rPr>
                <w:noProof/>
                <w:sz w:val="20"/>
              </w:rPr>
              <w:t>0</w:t>
            </w:r>
          </w:p>
        </w:tc>
        <w:tc>
          <w:tcPr>
            <w:tcW w:w="1701" w:type="dxa"/>
          </w:tcPr>
          <w:p w14:paraId="09DE308C" w14:textId="57EDF7CF" w:rsidR="00F96CFA" w:rsidRPr="00AD14ED" w:rsidRDefault="001A187C" w:rsidP="00D02B7C">
            <w:pPr>
              <w:rPr>
                <w:noProof/>
                <w:sz w:val="20"/>
              </w:rPr>
            </w:pPr>
            <w:r w:rsidRPr="00AD14ED">
              <w:rPr>
                <w:noProof/>
                <w:sz w:val="20"/>
              </w:rPr>
              <w:t>4 820 000</w:t>
            </w:r>
          </w:p>
        </w:tc>
        <w:tc>
          <w:tcPr>
            <w:tcW w:w="1353" w:type="dxa"/>
          </w:tcPr>
          <w:p w14:paraId="2BF91977" w14:textId="5DFCD44D" w:rsidR="00F96CFA" w:rsidRPr="00AD14ED" w:rsidRDefault="006E0D6B" w:rsidP="00D02B7C">
            <w:pPr>
              <w:rPr>
                <w:noProof/>
                <w:sz w:val="20"/>
              </w:rPr>
            </w:pPr>
            <w:r w:rsidRPr="00AD14ED">
              <w:rPr>
                <w:noProof/>
                <w:sz w:val="20"/>
              </w:rPr>
              <w:t>75</w:t>
            </w:r>
          </w:p>
        </w:tc>
      </w:tr>
      <w:tr w:rsidR="00F96CFA" w:rsidRPr="00AD14ED" w14:paraId="0D615229" w14:textId="77777777" w:rsidTr="00AD14ED">
        <w:trPr>
          <w:jc w:val="center"/>
        </w:trPr>
        <w:tc>
          <w:tcPr>
            <w:tcW w:w="1435" w:type="dxa"/>
          </w:tcPr>
          <w:p w14:paraId="181BF982" w14:textId="77777777" w:rsidR="00F96CFA" w:rsidRPr="00AD14ED" w:rsidRDefault="00F96CFA" w:rsidP="00D02B7C">
            <w:pPr>
              <w:rPr>
                <w:noProof/>
                <w:sz w:val="20"/>
              </w:rPr>
            </w:pPr>
          </w:p>
        </w:tc>
        <w:tc>
          <w:tcPr>
            <w:tcW w:w="2388" w:type="dxa"/>
          </w:tcPr>
          <w:p w14:paraId="043FA61B" w14:textId="7C3010E6"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4</w:t>
            </w:r>
            <w:r w:rsidR="00BF6B49" w:rsidRPr="00AD14ED">
              <w:rPr>
                <w:sz w:val="20"/>
              </w:rPr>
              <w:t xml:space="preserve">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18D3FDED" w14:textId="659361F5" w:rsidR="00F96CFA" w:rsidRPr="00AD14ED" w:rsidRDefault="00ED2EDF" w:rsidP="00D02B7C">
            <w:pPr>
              <w:rPr>
                <w:noProof/>
                <w:sz w:val="20"/>
              </w:rPr>
            </w:pPr>
            <w:r>
              <w:rPr>
                <w:noProof/>
                <w:sz w:val="20"/>
              </w:rPr>
              <w:t>kogusumma</w:t>
            </w:r>
          </w:p>
        </w:tc>
        <w:tc>
          <w:tcPr>
            <w:tcW w:w="2055" w:type="dxa"/>
          </w:tcPr>
          <w:p w14:paraId="17C135B5" w14:textId="1E216646" w:rsidR="00533651" w:rsidRPr="00AD14ED" w:rsidRDefault="00F85E40" w:rsidP="00981290">
            <w:pPr>
              <w:jc w:val="left"/>
              <w:rPr>
                <w:noProof/>
                <w:sz w:val="20"/>
              </w:rPr>
            </w:pPr>
            <w:ins w:id="531" w:author="Aivi Kuivonen" w:date="2025-07-07T15:37:00Z">
              <w:r>
                <w:rPr>
                  <w:noProof/>
                  <w:sz w:val="20"/>
                </w:rPr>
                <w:t xml:space="preserve">10 215 944,45 </w:t>
              </w:r>
            </w:ins>
            <w:del w:id="532" w:author="Aivi Kuivonen" w:date="2025-07-07T15:37:00Z">
              <w:r w:rsidR="00981290" w:rsidDel="00F85E40">
                <w:rPr>
                  <w:noProof/>
                  <w:sz w:val="20"/>
                </w:rPr>
                <w:delText>7 965 944,45</w:delText>
              </w:r>
            </w:del>
          </w:p>
        </w:tc>
        <w:tc>
          <w:tcPr>
            <w:tcW w:w="2126" w:type="dxa"/>
          </w:tcPr>
          <w:p w14:paraId="6A36149A" w14:textId="77E8A3BF" w:rsidR="00533651" w:rsidRPr="00AD14ED" w:rsidRDefault="00F85E40" w:rsidP="00A750A9">
            <w:pPr>
              <w:jc w:val="left"/>
              <w:rPr>
                <w:noProof/>
                <w:sz w:val="20"/>
              </w:rPr>
            </w:pPr>
            <w:ins w:id="533" w:author="Aivi Kuivonen" w:date="2025-07-07T15:37:00Z">
              <w:r>
                <w:rPr>
                  <w:noProof/>
                  <w:sz w:val="20"/>
                </w:rPr>
                <w:t xml:space="preserve">3 405 314,82 </w:t>
              </w:r>
            </w:ins>
            <w:del w:id="534" w:author="Aivi Kuivonen" w:date="2025-07-07T15:37:00Z">
              <w:r w:rsidR="00981290" w:rsidDel="00F85E40">
                <w:rPr>
                  <w:noProof/>
                  <w:sz w:val="20"/>
                </w:rPr>
                <w:delText>2 655 314,82</w:delText>
              </w:r>
            </w:del>
          </w:p>
        </w:tc>
        <w:tc>
          <w:tcPr>
            <w:tcW w:w="1772" w:type="dxa"/>
          </w:tcPr>
          <w:p w14:paraId="37C14C76" w14:textId="1DEC5BB2" w:rsidR="00533651" w:rsidRPr="00AD14ED" w:rsidRDefault="00F85E40" w:rsidP="00D02B7C">
            <w:pPr>
              <w:rPr>
                <w:noProof/>
                <w:sz w:val="20"/>
              </w:rPr>
            </w:pPr>
            <w:ins w:id="535" w:author="Aivi Kuivonen" w:date="2025-07-07T15:38:00Z">
              <w:r>
                <w:rPr>
                  <w:noProof/>
                  <w:sz w:val="20"/>
                </w:rPr>
                <w:t xml:space="preserve">3 405 314,82 </w:t>
              </w:r>
            </w:ins>
            <w:del w:id="536" w:author="Aivi Kuivonen" w:date="2025-07-07T15:38:00Z">
              <w:r w:rsidR="00981290" w:rsidDel="00F85E40">
                <w:rPr>
                  <w:noProof/>
                  <w:sz w:val="20"/>
                </w:rPr>
                <w:delText>2 6</w:delText>
              </w:r>
            </w:del>
            <w:del w:id="537" w:author="Aivi Kuivonen" w:date="2025-07-07T15:37:00Z">
              <w:r w:rsidR="00981290" w:rsidDel="00F85E40">
                <w:rPr>
                  <w:noProof/>
                  <w:sz w:val="20"/>
                </w:rPr>
                <w:delText>55 314,82</w:delText>
              </w:r>
            </w:del>
          </w:p>
        </w:tc>
        <w:tc>
          <w:tcPr>
            <w:tcW w:w="1276" w:type="dxa"/>
          </w:tcPr>
          <w:p w14:paraId="0D9F0FA8" w14:textId="41A73CE3" w:rsidR="00F96CFA" w:rsidRPr="00AD14ED" w:rsidRDefault="006E0D6B" w:rsidP="00D02B7C">
            <w:pPr>
              <w:rPr>
                <w:noProof/>
                <w:sz w:val="20"/>
              </w:rPr>
            </w:pPr>
            <w:r w:rsidRPr="00AD14ED">
              <w:rPr>
                <w:noProof/>
                <w:sz w:val="20"/>
              </w:rPr>
              <w:t>0</w:t>
            </w:r>
          </w:p>
        </w:tc>
        <w:tc>
          <w:tcPr>
            <w:tcW w:w="1701" w:type="dxa"/>
          </w:tcPr>
          <w:p w14:paraId="73FE0518" w14:textId="77777777" w:rsidR="00F85E40" w:rsidRDefault="00F85E40" w:rsidP="00D02B7C">
            <w:pPr>
              <w:rPr>
                <w:ins w:id="538" w:author="Aivi Kuivonen" w:date="2025-07-07T15:38:00Z"/>
                <w:noProof/>
                <w:sz w:val="20"/>
              </w:rPr>
            </w:pPr>
            <w:ins w:id="539" w:author="Aivi Kuivonen" w:date="2025-07-07T15:38:00Z">
              <w:r>
                <w:rPr>
                  <w:noProof/>
                  <w:sz w:val="20"/>
                </w:rPr>
                <w:t>13 621 259,27</w:t>
              </w:r>
            </w:ins>
          </w:p>
          <w:p w14:paraId="2A2849C5" w14:textId="2E259CD3" w:rsidR="00533651" w:rsidRPr="00AD14ED" w:rsidRDefault="00981290" w:rsidP="00D02B7C">
            <w:pPr>
              <w:rPr>
                <w:noProof/>
                <w:sz w:val="20"/>
              </w:rPr>
            </w:pPr>
            <w:del w:id="540" w:author="Aivi Kuivonen" w:date="2025-07-07T15:38:00Z">
              <w:r w:rsidDel="00F85E40">
                <w:rPr>
                  <w:noProof/>
                  <w:sz w:val="20"/>
                </w:rPr>
                <w:delText>10 621 259,27</w:delText>
              </w:r>
            </w:del>
          </w:p>
        </w:tc>
        <w:tc>
          <w:tcPr>
            <w:tcW w:w="1353" w:type="dxa"/>
          </w:tcPr>
          <w:p w14:paraId="66A2C4B5" w14:textId="360D56B4" w:rsidR="00F96CFA" w:rsidRPr="00AD14ED" w:rsidRDefault="006E0D6B" w:rsidP="00D02B7C">
            <w:pPr>
              <w:rPr>
                <w:noProof/>
                <w:sz w:val="20"/>
              </w:rPr>
            </w:pPr>
            <w:r w:rsidRPr="00AD14ED">
              <w:rPr>
                <w:noProof/>
                <w:sz w:val="20"/>
              </w:rPr>
              <w:t>75</w:t>
            </w:r>
          </w:p>
        </w:tc>
      </w:tr>
      <w:tr w:rsidR="00F96CFA" w:rsidRPr="00AD14ED" w14:paraId="155C9D32" w14:textId="77777777" w:rsidTr="00AD14ED">
        <w:trPr>
          <w:jc w:val="center"/>
        </w:trPr>
        <w:tc>
          <w:tcPr>
            <w:tcW w:w="1435" w:type="dxa"/>
          </w:tcPr>
          <w:p w14:paraId="66322233" w14:textId="77777777" w:rsidR="00F96CFA" w:rsidRPr="00AD14ED" w:rsidRDefault="00F96CFA" w:rsidP="00D02B7C">
            <w:pPr>
              <w:rPr>
                <w:noProof/>
                <w:sz w:val="20"/>
              </w:rPr>
            </w:pPr>
          </w:p>
        </w:tc>
        <w:tc>
          <w:tcPr>
            <w:tcW w:w="2388" w:type="dxa"/>
          </w:tcPr>
          <w:p w14:paraId="2C56E99A" w14:textId="77777777" w:rsidR="00F96CFA" w:rsidRPr="00AD14ED" w:rsidRDefault="00F96CFA" w:rsidP="00A34C60">
            <w:pPr>
              <w:jc w:val="left"/>
              <w:rPr>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5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1D4C8214" w14:textId="7C02001B" w:rsidR="00F96CFA" w:rsidRPr="00AD14ED" w:rsidRDefault="00ED2EDF" w:rsidP="00D02B7C">
            <w:pPr>
              <w:rPr>
                <w:noProof/>
                <w:sz w:val="20"/>
              </w:rPr>
            </w:pPr>
            <w:r>
              <w:rPr>
                <w:noProof/>
                <w:sz w:val="20"/>
              </w:rPr>
              <w:t>kogusumma</w:t>
            </w:r>
          </w:p>
        </w:tc>
        <w:tc>
          <w:tcPr>
            <w:tcW w:w="2055" w:type="dxa"/>
          </w:tcPr>
          <w:p w14:paraId="1B26F789" w14:textId="39CF58F4" w:rsidR="00F96CFA" w:rsidRPr="00AD14ED" w:rsidRDefault="00F85E40" w:rsidP="00D02B7C">
            <w:pPr>
              <w:rPr>
                <w:noProof/>
                <w:sz w:val="20"/>
              </w:rPr>
            </w:pPr>
            <w:ins w:id="541" w:author="Aivi Kuivonen" w:date="2025-07-07T15:36:00Z">
              <w:r>
                <w:rPr>
                  <w:noProof/>
                  <w:sz w:val="20"/>
                </w:rPr>
                <w:t xml:space="preserve">750 000 </w:t>
              </w:r>
            </w:ins>
            <w:del w:id="542" w:author="Aivi Kuivonen" w:date="2025-07-07T15:36:00Z">
              <w:r w:rsidR="00B97D76" w:rsidRPr="00AD14ED" w:rsidDel="00F85E40">
                <w:rPr>
                  <w:noProof/>
                  <w:sz w:val="20"/>
                </w:rPr>
                <w:delText>1 161 885,6</w:delText>
              </w:r>
              <w:r w:rsidR="00836CE3" w:rsidDel="00F85E40">
                <w:rPr>
                  <w:noProof/>
                  <w:sz w:val="20"/>
                </w:rPr>
                <w:delText>5</w:delText>
              </w:r>
            </w:del>
          </w:p>
        </w:tc>
        <w:tc>
          <w:tcPr>
            <w:tcW w:w="2126" w:type="dxa"/>
          </w:tcPr>
          <w:p w14:paraId="40F2F413" w14:textId="76151AAA" w:rsidR="00F96CFA" w:rsidRPr="00AD14ED" w:rsidRDefault="00F85E40" w:rsidP="00D02B7C">
            <w:pPr>
              <w:rPr>
                <w:noProof/>
                <w:sz w:val="20"/>
              </w:rPr>
            </w:pPr>
            <w:ins w:id="543" w:author="Aivi Kuivonen" w:date="2025-07-07T15:36:00Z">
              <w:r>
                <w:rPr>
                  <w:noProof/>
                  <w:sz w:val="20"/>
                </w:rPr>
                <w:t xml:space="preserve">250 000 </w:t>
              </w:r>
            </w:ins>
            <w:del w:id="544" w:author="Aivi Kuivonen" w:date="2025-07-07T15:36:00Z">
              <w:r w:rsidR="006E0D6B" w:rsidRPr="00AD14ED" w:rsidDel="00F85E40">
                <w:rPr>
                  <w:noProof/>
                  <w:sz w:val="20"/>
                </w:rPr>
                <w:delText>387</w:delText>
              </w:r>
              <w:r w:rsidR="00545727" w:rsidDel="00F85E40">
                <w:rPr>
                  <w:noProof/>
                  <w:sz w:val="20"/>
                </w:rPr>
                <w:delText xml:space="preserve"> </w:delText>
              </w:r>
              <w:r w:rsidR="006E0D6B" w:rsidRPr="00AD14ED" w:rsidDel="00F85E40">
                <w:rPr>
                  <w:noProof/>
                  <w:sz w:val="20"/>
                </w:rPr>
                <w:delText>295,2</w:delText>
              </w:r>
              <w:r w:rsidR="00836CE3" w:rsidDel="00F85E40">
                <w:rPr>
                  <w:noProof/>
                  <w:sz w:val="20"/>
                </w:rPr>
                <w:delText>2</w:delText>
              </w:r>
            </w:del>
          </w:p>
        </w:tc>
        <w:tc>
          <w:tcPr>
            <w:tcW w:w="1772" w:type="dxa"/>
          </w:tcPr>
          <w:p w14:paraId="5A03D122" w14:textId="0B0187BF" w:rsidR="00F85E40" w:rsidRDefault="00F85E40" w:rsidP="00D02B7C">
            <w:pPr>
              <w:rPr>
                <w:ins w:id="545" w:author="Aivi Kuivonen" w:date="2025-07-07T15:37:00Z"/>
                <w:noProof/>
                <w:sz w:val="20"/>
              </w:rPr>
            </w:pPr>
            <w:ins w:id="546" w:author="Aivi Kuivonen" w:date="2025-07-07T15:36:00Z">
              <w:r>
                <w:rPr>
                  <w:noProof/>
                  <w:sz w:val="20"/>
                </w:rPr>
                <w:t>250</w:t>
              </w:r>
            </w:ins>
            <w:ins w:id="547" w:author="Aivi Kuivonen" w:date="2025-07-07T15:37:00Z">
              <w:r>
                <w:rPr>
                  <w:noProof/>
                  <w:sz w:val="20"/>
                </w:rPr>
                <w:t> </w:t>
              </w:r>
            </w:ins>
            <w:ins w:id="548" w:author="Aivi Kuivonen" w:date="2025-07-07T15:36:00Z">
              <w:r>
                <w:rPr>
                  <w:noProof/>
                  <w:sz w:val="20"/>
                </w:rPr>
                <w:t>000</w:t>
              </w:r>
            </w:ins>
          </w:p>
          <w:p w14:paraId="438A444F" w14:textId="77FA57B6" w:rsidR="00F96CFA" w:rsidRPr="00AD14ED" w:rsidRDefault="00B97D76" w:rsidP="00D02B7C">
            <w:pPr>
              <w:rPr>
                <w:noProof/>
                <w:sz w:val="20"/>
              </w:rPr>
            </w:pPr>
            <w:del w:id="549" w:author="Aivi Kuivonen" w:date="2025-07-07T15:36:00Z">
              <w:r w:rsidRPr="00AD14ED" w:rsidDel="00F85E40">
                <w:rPr>
                  <w:noProof/>
                  <w:sz w:val="20"/>
                </w:rPr>
                <w:delText>387</w:delText>
              </w:r>
              <w:r w:rsidR="00545727" w:rsidDel="00F85E40">
                <w:rPr>
                  <w:noProof/>
                  <w:sz w:val="20"/>
                </w:rPr>
                <w:delText xml:space="preserve"> </w:delText>
              </w:r>
              <w:r w:rsidRPr="00AD14ED" w:rsidDel="00F85E40">
                <w:rPr>
                  <w:noProof/>
                  <w:sz w:val="20"/>
                </w:rPr>
                <w:delText>295,2</w:delText>
              </w:r>
              <w:r w:rsidR="00836CE3" w:rsidDel="00F85E40">
                <w:rPr>
                  <w:noProof/>
                  <w:sz w:val="20"/>
                </w:rPr>
                <w:delText>2</w:delText>
              </w:r>
            </w:del>
          </w:p>
        </w:tc>
        <w:tc>
          <w:tcPr>
            <w:tcW w:w="1276" w:type="dxa"/>
          </w:tcPr>
          <w:p w14:paraId="2A6B6883" w14:textId="133A9042" w:rsidR="00F96CFA" w:rsidRPr="00AD14ED" w:rsidRDefault="006E0D6B" w:rsidP="00D02B7C">
            <w:pPr>
              <w:rPr>
                <w:noProof/>
                <w:sz w:val="20"/>
              </w:rPr>
            </w:pPr>
            <w:r w:rsidRPr="00AD14ED">
              <w:rPr>
                <w:noProof/>
                <w:sz w:val="20"/>
              </w:rPr>
              <w:t>0</w:t>
            </w:r>
          </w:p>
        </w:tc>
        <w:tc>
          <w:tcPr>
            <w:tcW w:w="1701" w:type="dxa"/>
          </w:tcPr>
          <w:p w14:paraId="75952CF3" w14:textId="0523E974" w:rsidR="00F96CFA" w:rsidRPr="00AD14ED" w:rsidRDefault="00F85E40" w:rsidP="00D02B7C">
            <w:pPr>
              <w:rPr>
                <w:noProof/>
                <w:sz w:val="20"/>
              </w:rPr>
            </w:pPr>
            <w:ins w:id="550" w:author="Aivi Kuivonen" w:date="2025-07-07T15:37:00Z">
              <w:r>
                <w:rPr>
                  <w:noProof/>
                  <w:sz w:val="20"/>
                </w:rPr>
                <w:t xml:space="preserve">1 000 000 </w:t>
              </w:r>
            </w:ins>
            <w:del w:id="551" w:author="Aivi Kuivonen" w:date="2025-07-07T15:37:00Z">
              <w:r w:rsidR="00B97D76" w:rsidRPr="00AD14ED" w:rsidDel="00F85E40">
                <w:rPr>
                  <w:noProof/>
                  <w:sz w:val="20"/>
                </w:rPr>
                <w:delText>1 549</w:delText>
              </w:r>
              <w:r w:rsidR="00233ACD" w:rsidRPr="00AD14ED" w:rsidDel="00F85E40">
                <w:rPr>
                  <w:noProof/>
                  <w:sz w:val="20"/>
                </w:rPr>
                <w:delText> </w:delText>
              </w:r>
              <w:r w:rsidR="00B97D76" w:rsidRPr="00AD14ED" w:rsidDel="00F85E40">
                <w:rPr>
                  <w:noProof/>
                  <w:sz w:val="20"/>
                </w:rPr>
                <w:delText>180</w:delText>
              </w:r>
              <w:r w:rsidR="00233ACD" w:rsidRPr="00AD14ED" w:rsidDel="00F85E40">
                <w:rPr>
                  <w:noProof/>
                  <w:sz w:val="20"/>
                </w:rPr>
                <w:delText>,</w:delText>
              </w:r>
              <w:r w:rsidR="00B97D76" w:rsidRPr="00AD14ED" w:rsidDel="00F85E40">
                <w:rPr>
                  <w:noProof/>
                  <w:sz w:val="20"/>
                </w:rPr>
                <w:delText>8</w:delText>
              </w:r>
              <w:r w:rsidR="00836CE3" w:rsidDel="00F85E40">
                <w:rPr>
                  <w:noProof/>
                  <w:sz w:val="20"/>
                </w:rPr>
                <w:delText>7</w:delText>
              </w:r>
            </w:del>
          </w:p>
        </w:tc>
        <w:tc>
          <w:tcPr>
            <w:tcW w:w="1353" w:type="dxa"/>
          </w:tcPr>
          <w:p w14:paraId="76EA4B6D" w14:textId="53F2C052" w:rsidR="00F96CFA" w:rsidRPr="00AD14ED" w:rsidRDefault="006E0D6B" w:rsidP="00D02B7C">
            <w:pPr>
              <w:rPr>
                <w:noProof/>
                <w:sz w:val="20"/>
              </w:rPr>
            </w:pPr>
            <w:r w:rsidRPr="00AD14ED">
              <w:rPr>
                <w:noProof/>
                <w:sz w:val="20"/>
              </w:rPr>
              <w:t>75</w:t>
            </w:r>
          </w:p>
        </w:tc>
      </w:tr>
      <w:tr w:rsidR="00F96CFA" w:rsidRPr="00AD14ED" w14:paraId="36867E74" w14:textId="77777777" w:rsidTr="00AD14ED">
        <w:trPr>
          <w:jc w:val="center"/>
        </w:trPr>
        <w:tc>
          <w:tcPr>
            <w:tcW w:w="1435" w:type="dxa"/>
          </w:tcPr>
          <w:p w14:paraId="1D073FBD" w14:textId="77777777" w:rsidR="00F96CFA" w:rsidRPr="00AD14ED" w:rsidRDefault="00F96CFA" w:rsidP="00D02B7C">
            <w:pPr>
              <w:rPr>
                <w:b/>
                <w:bCs/>
                <w:noProof/>
                <w:sz w:val="20"/>
              </w:rPr>
            </w:pPr>
            <w:r w:rsidRPr="00AD14ED">
              <w:rPr>
                <w:b/>
                <w:bCs/>
                <w:noProof/>
                <w:sz w:val="20"/>
              </w:rPr>
              <w:t>Erieesmärk 1 kokku</w:t>
            </w:r>
          </w:p>
        </w:tc>
        <w:tc>
          <w:tcPr>
            <w:tcW w:w="2388" w:type="dxa"/>
          </w:tcPr>
          <w:p w14:paraId="3A24EE75" w14:textId="77777777" w:rsidR="00F96CFA" w:rsidRPr="00AD14ED" w:rsidRDefault="00F96CFA" w:rsidP="00A34C60">
            <w:pPr>
              <w:jc w:val="left"/>
              <w:rPr>
                <w:noProof/>
                <w:sz w:val="20"/>
              </w:rPr>
            </w:pPr>
          </w:p>
        </w:tc>
        <w:tc>
          <w:tcPr>
            <w:tcW w:w="1701" w:type="dxa"/>
            <w:shd w:val="clear" w:color="auto" w:fill="BFBFBF" w:themeFill="background1" w:themeFillShade="BF"/>
          </w:tcPr>
          <w:p w14:paraId="35DCCC35" w14:textId="77777777" w:rsidR="00F96CFA" w:rsidRPr="00AD14ED" w:rsidRDefault="00F96CFA" w:rsidP="00D02B7C">
            <w:pPr>
              <w:rPr>
                <w:noProof/>
                <w:sz w:val="20"/>
              </w:rPr>
            </w:pPr>
          </w:p>
        </w:tc>
        <w:tc>
          <w:tcPr>
            <w:tcW w:w="2055" w:type="dxa"/>
          </w:tcPr>
          <w:p w14:paraId="0545ACB2" w14:textId="60A4908B" w:rsidR="00B76077" w:rsidRDefault="00776BF2" w:rsidP="00D02B7C">
            <w:pPr>
              <w:rPr>
                <w:b/>
                <w:bCs/>
                <w:noProof/>
                <w:sz w:val="20"/>
              </w:rPr>
            </w:pPr>
            <w:ins w:id="552" w:author="Aivi Kuivonen" w:date="2025-07-07T15:41:00Z">
              <w:r>
                <w:rPr>
                  <w:b/>
                  <w:bCs/>
                  <w:noProof/>
                  <w:sz w:val="20"/>
                </w:rPr>
                <w:t>85 154 560,75</w:t>
              </w:r>
            </w:ins>
          </w:p>
          <w:p w14:paraId="7292CE97" w14:textId="035F9769" w:rsidR="00A0695A" w:rsidRPr="00AD14ED" w:rsidRDefault="00A0695A" w:rsidP="00D02B7C">
            <w:pPr>
              <w:rPr>
                <w:b/>
                <w:bCs/>
                <w:noProof/>
                <w:sz w:val="20"/>
              </w:rPr>
            </w:pPr>
            <w:del w:id="553" w:author="Aivi Kuivonen" w:date="2025-07-07T15:38:00Z">
              <w:r w:rsidDel="00F85E40">
                <w:rPr>
                  <w:b/>
                  <w:bCs/>
                  <w:noProof/>
                  <w:sz w:val="20"/>
                </w:rPr>
                <w:delText>60 564 808</w:delText>
              </w:r>
            </w:del>
            <w:del w:id="554" w:author="Aivi Kuivonen" w:date="2025-07-08T12:16:00Z">
              <w:r w:rsidR="00CE31D8" w:rsidDel="00CE31D8">
                <w:rPr>
                  <w:b/>
                  <w:bCs/>
                  <w:noProof/>
                  <w:sz w:val="20"/>
                </w:rPr>
                <w:delText>,</w:delText>
              </w:r>
            </w:del>
            <w:del w:id="555" w:author="Aivi Kuivonen" w:date="2025-07-07T15:38:00Z">
              <w:r w:rsidDel="00F85E40">
                <w:rPr>
                  <w:b/>
                  <w:bCs/>
                  <w:noProof/>
                  <w:sz w:val="20"/>
                </w:rPr>
                <w:delText>87</w:delText>
              </w:r>
            </w:del>
          </w:p>
        </w:tc>
        <w:tc>
          <w:tcPr>
            <w:tcW w:w="2126" w:type="dxa"/>
          </w:tcPr>
          <w:p w14:paraId="3A7FA0C5" w14:textId="15DA43FB" w:rsidR="00981290" w:rsidRDefault="00776BF2" w:rsidP="00D02B7C">
            <w:pPr>
              <w:rPr>
                <w:b/>
                <w:bCs/>
                <w:noProof/>
                <w:sz w:val="20"/>
              </w:rPr>
            </w:pPr>
            <w:ins w:id="556" w:author="Aivi Kuivonen" w:date="2025-07-07T15:41:00Z">
              <w:r>
                <w:rPr>
                  <w:b/>
                  <w:bCs/>
                  <w:noProof/>
                  <w:sz w:val="20"/>
                </w:rPr>
                <w:t>17 550 345,96</w:t>
              </w:r>
            </w:ins>
          </w:p>
          <w:p w14:paraId="050C5FAF" w14:textId="30C431A5" w:rsidR="00B76077" w:rsidRPr="00AD14ED" w:rsidRDefault="00A0695A" w:rsidP="00D02B7C">
            <w:pPr>
              <w:rPr>
                <w:b/>
                <w:bCs/>
                <w:noProof/>
                <w:sz w:val="20"/>
              </w:rPr>
            </w:pPr>
            <w:del w:id="557" w:author="Aivi Kuivonen" w:date="2025-07-07T15:41:00Z">
              <w:r w:rsidDel="00776BF2">
                <w:rPr>
                  <w:b/>
                  <w:bCs/>
                  <w:noProof/>
                  <w:sz w:val="20"/>
                </w:rPr>
                <w:delText xml:space="preserve"> 13 513 385,52</w:delText>
              </w:r>
            </w:del>
          </w:p>
        </w:tc>
        <w:tc>
          <w:tcPr>
            <w:tcW w:w="1772" w:type="dxa"/>
          </w:tcPr>
          <w:p w14:paraId="16F28140" w14:textId="332403F4" w:rsidR="00981290" w:rsidRDefault="00776BF2" w:rsidP="00D02B7C">
            <w:pPr>
              <w:rPr>
                <w:b/>
                <w:bCs/>
                <w:noProof/>
                <w:sz w:val="20"/>
              </w:rPr>
            </w:pPr>
            <w:ins w:id="558" w:author="Aivi Kuivonen" w:date="2025-07-07T15:41:00Z">
              <w:r>
                <w:rPr>
                  <w:b/>
                  <w:bCs/>
                  <w:noProof/>
                  <w:sz w:val="20"/>
                </w:rPr>
                <w:t>17 550 345,96</w:t>
              </w:r>
            </w:ins>
          </w:p>
          <w:p w14:paraId="46BF748C" w14:textId="6C031B4A" w:rsidR="00B76077" w:rsidRPr="00AD14ED" w:rsidRDefault="00A0695A" w:rsidP="00A0695A">
            <w:pPr>
              <w:jc w:val="left"/>
              <w:rPr>
                <w:b/>
                <w:bCs/>
                <w:noProof/>
                <w:sz w:val="20"/>
              </w:rPr>
            </w:pPr>
            <w:del w:id="559" w:author="Aivi Kuivonen" w:date="2025-07-07T15:41:00Z">
              <w:r w:rsidDel="00776BF2">
                <w:rPr>
                  <w:b/>
                  <w:bCs/>
                  <w:noProof/>
                  <w:sz w:val="20"/>
                </w:rPr>
                <w:delText xml:space="preserve"> 13 513 385,52</w:delText>
              </w:r>
            </w:del>
          </w:p>
        </w:tc>
        <w:tc>
          <w:tcPr>
            <w:tcW w:w="1276" w:type="dxa"/>
          </w:tcPr>
          <w:p w14:paraId="39E6ECA3" w14:textId="33C9DDAD" w:rsidR="00F96CFA" w:rsidRPr="00AD14ED" w:rsidRDefault="00E5023E" w:rsidP="00D02B7C">
            <w:pPr>
              <w:rPr>
                <w:b/>
                <w:bCs/>
                <w:noProof/>
                <w:sz w:val="20"/>
              </w:rPr>
            </w:pPr>
            <w:r w:rsidRPr="00AD14ED">
              <w:rPr>
                <w:b/>
                <w:bCs/>
                <w:noProof/>
                <w:sz w:val="20"/>
              </w:rPr>
              <w:t>0</w:t>
            </w:r>
          </w:p>
        </w:tc>
        <w:tc>
          <w:tcPr>
            <w:tcW w:w="1701" w:type="dxa"/>
          </w:tcPr>
          <w:p w14:paraId="76D0E27A" w14:textId="06E11D99" w:rsidR="00981290" w:rsidRDefault="00776BF2" w:rsidP="00D02B7C">
            <w:pPr>
              <w:rPr>
                <w:b/>
                <w:bCs/>
                <w:noProof/>
                <w:sz w:val="20"/>
              </w:rPr>
            </w:pPr>
            <w:ins w:id="560" w:author="Aivi Kuivonen" w:date="2025-07-07T15:41:00Z">
              <w:r>
                <w:rPr>
                  <w:b/>
                  <w:bCs/>
                  <w:noProof/>
                  <w:sz w:val="20"/>
                </w:rPr>
                <w:t>102 704 906,71</w:t>
              </w:r>
            </w:ins>
          </w:p>
          <w:p w14:paraId="6B10F185" w14:textId="7DD72683" w:rsidR="00B76077" w:rsidRPr="00AD14ED" w:rsidRDefault="00A0695A" w:rsidP="00D02B7C">
            <w:pPr>
              <w:rPr>
                <w:b/>
                <w:bCs/>
                <w:noProof/>
                <w:sz w:val="20"/>
              </w:rPr>
            </w:pPr>
            <w:del w:id="561" w:author="Aivi Kuivonen" w:date="2025-07-07T15:41:00Z">
              <w:r w:rsidDel="00776BF2">
                <w:rPr>
                  <w:b/>
                  <w:bCs/>
                  <w:noProof/>
                  <w:sz w:val="20"/>
                </w:rPr>
                <w:delText xml:space="preserve"> 74 078 195,39</w:delText>
              </w:r>
            </w:del>
          </w:p>
        </w:tc>
        <w:tc>
          <w:tcPr>
            <w:tcW w:w="1353" w:type="dxa"/>
            <w:shd w:val="clear" w:color="auto" w:fill="BFBFBF" w:themeFill="background1" w:themeFillShade="BF"/>
          </w:tcPr>
          <w:p w14:paraId="040E6006" w14:textId="77777777" w:rsidR="00F96CFA" w:rsidRPr="00AD14ED" w:rsidRDefault="00F96CFA" w:rsidP="00D02B7C">
            <w:pPr>
              <w:rPr>
                <w:noProof/>
                <w:sz w:val="20"/>
              </w:rPr>
            </w:pPr>
          </w:p>
        </w:tc>
      </w:tr>
      <w:tr w:rsidR="00F96CFA" w:rsidRPr="00AD14ED" w14:paraId="48422C1E" w14:textId="77777777" w:rsidTr="00AD14ED">
        <w:trPr>
          <w:jc w:val="center"/>
        </w:trPr>
        <w:tc>
          <w:tcPr>
            <w:tcW w:w="1435" w:type="dxa"/>
          </w:tcPr>
          <w:p w14:paraId="60ADEB6D" w14:textId="77777777" w:rsidR="00F96CFA" w:rsidRPr="00AD14ED" w:rsidRDefault="00F96CFA" w:rsidP="00D02B7C">
            <w:pPr>
              <w:rPr>
                <w:noProof/>
                <w:sz w:val="20"/>
              </w:rPr>
            </w:pPr>
            <w:bookmarkStart w:id="562" w:name="_Hlk88041617"/>
            <w:r w:rsidRPr="00AD14ED">
              <w:rPr>
                <w:noProof/>
                <w:sz w:val="20"/>
              </w:rPr>
              <w:t>Erieesmärk 2</w:t>
            </w:r>
          </w:p>
        </w:tc>
        <w:tc>
          <w:tcPr>
            <w:tcW w:w="2388" w:type="dxa"/>
          </w:tcPr>
          <w:p w14:paraId="0B2D92C9" w14:textId="674E7C62"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1 </w:t>
            </w:r>
            <w:proofErr w:type="spellStart"/>
            <w:r w:rsidR="00A34C60">
              <w:rPr>
                <w:sz w:val="20"/>
              </w:rPr>
              <w:t>kohaselt</w:t>
            </w:r>
            <w:proofErr w:type="spellEnd"/>
            <w:r w:rsidR="00A34C60">
              <w:rPr>
                <w:sz w:val="20"/>
              </w:rPr>
              <w:t xml:space="preserve"> </w:t>
            </w:r>
            <w:proofErr w:type="spellStart"/>
            <w:r w:rsidR="00A34C60">
              <w:rPr>
                <w:sz w:val="20"/>
              </w:rPr>
              <w:t>kaasrahastatavad</w:t>
            </w:r>
            <w:proofErr w:type="spellEnd"/>
            <w:r w:rsidR="00A34C60">
              <w:rPr>
                <w:sz w:val="20"/>
              </w:rPr>
              <w:t xml:space="preserve"> </w:t>
            </w:r>
            <w:proofErr w:type="spellStart"/>
            <w:r w:rsidR="00A34C60">
              <w:rPr>
                <w:sz w:val="20"/>
              </w:rPr>
              <w:t>meetmed</w:t>
            </w:r>
            <w:proofErr w:type="spellEnd"/>
          </w:p>
        </w:tc>
        <w:tc>
          <w:tcPr>
            <w:tcW w:w="1701" w:type="dxa"/>
          </w:tcPr>
          <w:p w14:paraId="6E64E8DB" w14:textId="04D4C05F" w:rsidR="00F96CFA" w:rsidRPr="00AD14ED" w:rsidRDefault="00ED2EDF" w:rsidP="00D02B7C">
            <w:pPr>
              <w:rPr>
                <w:noProof/>
                <w:sz w:val="20"/>
              </w:rPr>
            </w:pPr>
            <w:r>
              <w:rPr>
                <w:noProof/>
                <w:sz w:val="20"/>
              </w:rPr>
              <w:t>kogusumma</w:t>
            </w:r>
          </w:p>
        </w:tc>
        <w:tc>
          <w:tcPr>
            <w:tcW w:w="2055" w:type="dxa"/>
          </w:tcPr>
          <w:p w14:paraId="30461079" w14:textId="76D1F01A" w:rsidR="00F96CFA" w:rsidRPr="00AD14ED" w:rsidRDefault="00776BF2" w:rsidP="00D02B7C">
            <w:pPr>
              <w:rPr>
                <w:noProof/>
                <w:sz w:val="20"/>
              </w:rPr>
            </w:pPr>
            <w:ins w:id="563" w:author="Aivi Kuivonen" w:date="2025-07-07T15:42:00Z">
              <w:r>
                <w:rPr>
                  <w:noProof/>
                  <w:sz w:val="20"/>
                </w:rPr>
                <w:t xml:space="preserve">2 047 500 </w:t>
              </w:r>
            </w:ins>
            <w:del w:id="564" w:author="Aivi Kuivonen" w:date="2025-07-07T15:42:00Z">
              <w:r w:rsidR="005464E4" w:rsidRPr="00AD14ED" w:rsidDel="00776BF2">
                <w:rPr>
                  <w:noProof/>
                  <w:sz w:val="20"/>
                </w:rPr>
                <w:delText>1 500 000</w:delText>
              </w:r>
            </w:del>
          </w:p>
        </w:tc>
        <w:tc>
          <w:tcPr>
            <w:tcW w:w="2126" w:type="dxa"/>
          </w:tcPr>
          <w:p w14:paraId="0AF2AFA0" w14:textId="7127089E" w:rsidR="00F96CFA" w:rsidRPr="00AD14ED" w:rsidRDefault="00776BF2" w:rsidP="00D02B7C">
            <w:pPr>
              <w:rPr>
                <w:noProof/>
                <w:sz w:val="20"/>
              </w:rPr>
            </w:pPr>
            <w:ins w:id="565" w:author="Aivi Kuivonen" w:date="2025-07-07T15:42:00Z">
              <w:r>
                <w:rPr>
                  <w:noProof/>
                  <w:sz w:val="20"/>
                </w:rPr>
                <w:t xml:space="preserve">682 500 </w:t>
              </w:r>
            </w:ins>
            <w:del w:id="566" w:author="Aivi Kuivonen" w:date="2025-07-07T15:42:00Z">
              <w:r w:rsidR="005464E4" w:rsidRPr="00AD14ED" w:rsidDel="00776BF2">
                <w:rPr>
                  <w:noProof/>
                  <w:sz w:val="20"/>
                </w:rPr>
                <w:delText>500 000</w:delText>
              </w:r>
            </w:del>
          </w:p>
        </w:tc>
        <w:tc>
          <w:tcPr>
            <w:tcW w:w="1772" w:type="dxa"/>
          </w:tcPr>
          <w:p w14:paraId="1B485369" w14:textId="3CC2CA22" w:rsidR="00F96CFA" w:rsidRPr="00AD14ED" w:rsidRDefault="00776BF2" w:rsidP="00D02B7C">
            <w:pPr>
              <w:rPr>
                <w:noProof/>
                <w:sz w:val="20"/>
              </w:rPr>
            </w:pPr>
            <w:ins w:id="567" w:author="Aivi Kuivonen" w:date="2025-07-07T15:42:00Z">
              <w:r>
                <w:rPr>
                  <w:noProof/>
                  <w:sz w:val="20"/>
                </w:rPr>
                <w:t xml:space="preserve">682 500 </w:t>
              </w:r>
            </w:ins>
            <w:del w:id="568" w:author="Aivi Kuivonen" w:date="2025-07-07T15:42:00Z">
              <w:r w:rsidR="005464E4" w:rsidRPr="00AD14ED" w:rsidDel="00776BF2">
                <w:rPr>
                  <w:noProof/>
                  <w:sz w:val="20"/>
                </w:rPr>
                <w:delText>500 000</w:delText>
              </w:r>
            </w:del>
          </w:p>
        </w:tc>
        <w:tc>
          <w:tcPr>
            <w:tcW w:w="1276" w:type="dxa"/>
          </w:tcPr>
          <w:p w14:paraId="40B4A528" w14:textId="0A2C40E5" w:rsidR="00F96CFA" w:rsidRPr="00AD14ED" w:rsidRDefault="005464E4" w:rsidP="00D02B7C">
            <w:pPr>
              <w:rPr>
                <w:noProof/>
                <w:sz w:val="20"/>
              </w:rPr>
            </w:pPr>
            <w:r w:rsidRPr="00AD14ED">
              <w:rPr>
                <w:noProof/>
                <w:sz w:val="20"/>
              </w:rPr>
              <w:t>0</w:t>
            </w:r>
          </w:p>
        </w:tc>
        <w:tc>
          <w:tcPr>
            <w:tcW w:w="1701" w:type="dxa"/>
          </w:tcPr>
          <w:p w14:paraId="28CBF876" w14:textId="1F7CE1AB" w:rsidR="00BF1D87" w:rsidRDefault="00BF1D87" w:rsidP="00D02B7C">
            <w:pPr>
              <w:rPr>
                <w:ins w:id="569" w:author="Aivi Kuivonen" w:date="2025-07-07T16:37:00Z"/>
                <w:noProof/>
                <w:sz w:val="20"/>
              </w:rPr>
            </w:pPr>
            <w:ins w:id="570" w:author="Aivi Kuivonen" w:date="2025-07-07T16:37:00Z">
              <w:r>
                <w:rPr>
                  <w:noProof/>
                  <w:sz w:val="20"/>
                </w:rPr>
                <w:t>2 730 000</w:t>
              </w:r>
            </w:ins>
          </w:p>
          <w:p w14:paraId="6D30CA58" w14:textId="58D61AB8" w:rsidR="00F96CFA" w:rsidRPr="00AD14ED" w:rsidRDefault="005464E4" w:rsidP="00D02B7C">
            <w:pPr>
              <w:rPr>
                <w:noProof/>
                <w:sz w:val="20"/>
              </w:rPr>
            </w:pPr>
            <w:del w:id="571" w:author="Aivi Kuivonen" w:date="2025-07-07T16:37:00Z">
              <w:r w:rsidRPr="00AD14ED" w:rsidDel="00BF1D87">
                <w:rPr>
                  <w:noProof/>
                  <w:sz w:val="20"/>
                </w:rPr>
                <w:delText>2 000 000</w:delText>
              </w:r>
            </w:del>
          </w:p>
        </w:tc>
        <w:tc>
          <w:tcPr>
            <w:tcW w:w="1353" w:type="dxa"/>
          </w:tcPr>
          <w:p w14:paraId="03CF7182" w14:textId="237AA6D6" w:rsidR="00F96CFA" w:rsidRPr="00AD14ED" w:rsidRDefault="00A403AA" w:rsidP="00D02B7C">
            <w:pPr>
              <w:rPr>
                <w:noProof/>
                <w:sz w:val="20"/>
              </w:rPr>
            </w:pPr>
            <w:r w:rsidRPr="00AD14ED">
              <w:rPr>
                <w:noProof/>
                <w:sz w:val="20"/>
              </w:rPr>
              <w:t>75</w:t>
            </w:r>
          </w:p>
        </w:tc>
      </w:tr>
      <w:tr w:rsidR="00F96CFA" w:rsidRPr="00AD14ED" w14:paraId="5A4DFF2F" w14:textId="77777777" w:rsidTr="00AD14ED">
        <w:trPr>
          <w:jc w:val="center"/>
        </w:trPr>
        <w:tc>
          <w:tcPr>
            <w:tcW w:w="1435" w:type="dxa"/>
          </w:tcPr>
          <w:p w14:paraId="2DA354F7" w14:textId="77777777" w:rsidR="00F96CFA" w:rsidRPr="00AD14ED" w:rsidRDefault="00F96CFA" w:rsidP="00D02B7C">
            <w:pPr>
              <w:rPr>
                <w:noProof/>
                <w:sz w:val="20"/>
              </w:rPr>
            </w:pPr>
          </w:p>
        </w:tc>
        <w:tc>
          <w:tcPr>
            <w:tcW w:w="2388" w:type="dxa"/>
          </w:tcPr>
          <w:p w14:paraId="6DFF47F1" w14:textId="7AC6AFF4"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2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7577DBF0" w14:textId="6EF2C8CA" w:rsidR="00F96CFA" w:rsidRPr="00AD14ED" w:rsidRDefault="00ED2EDF" w:rsidP="00D02B7C">
            <w:pPr>
              <w:rPr>
                <w:noProof/>
                <w:sz w:val="20"/>
              </w:rPr>
            </w:pPr>
            <w:r>
              <w:rPr>
                <w:noProof/>
                <w:sz w:val="20"/>
              </w:rPr>
              <w:t>kogusumma</w:t>
            </w:r>
          </w:p>
        </w:tc>
        <w:tc>
          <w:tcPr>
            <w:tcW w:w="2055" w:type="dxa"/>
          </w:tcPr>
          <w:p w14:paraId="123D7BE7" w14:textId="776C7997" w:rsidR="00F96CFA" w:rsidRPr="00AD14ED" w:rsidRDefault="00A403AA" w:rsidP="00D02B7C">
            <w:pPr>
              <w:rPr>
                <w:noProof/>
                <w:sz w:val="20"/>
              </w:rPr>
            </w:pPr>
            <w:r w:rsidRPr="00AD14ED">
              <w:rPr>
                <w:noProof/>
                <w:sz w:val="20"/>
              </w:rPr>
              <w:t>-</w:t>
            </w:r>
          </w:p>
        </w:tc>
        <w:tc>
          <w:tcPr>
            <w:tcW w:w="2126" w:type="dxa"/>
          </w:tcPr>
          <w:p w14:paraId="5BC70E2E" w14:textId="17818EF1" w:rsidR="00F96CFA" w:rsidRPr="00AD14ED" w:rsidRDefault="00A403AA" w:rsidP="00D02B7C">
            <w:pPr>
              <w:rPr>
                <w:noProof/>
                <w:sz w:val="20"/>
              </w:rPr>
            </w:pPr>
            <w:r w:rsidRPr="00AD14ED">
              <w:rPr>
                <w:noProof/>
                <w:sz w:val="20"/>
              </w:rPr>
              <w:t>-</w:t>
            </w:r>
          </w:p>
        </w:tc>
        <w:tc>
          <w:tcPr>
            <w:tcW w:w="1772" w:type="dxa"/>
          </w:tcPr>
          <w:p w14:paraId="7E77DC90" w14:textId="60557B68" w:rsidR="00F96CFA" w:rsidRPr="00AD14ED" w:rsidRDefault="00A403AA" w:rsidP="00D02B7C">
            <w:pPr>
              <w:rPr>
                <w:noProof/>
                <w:sz w:val="20"/>
              </w:rPr>
            </w:pPr>
            <w:r w:rsidRPr="00AD14ED">
              <w:rPr>
                <w:noProof/>
                <w:sz w:val="20"/>
              </w:rPr>
              <w:t>-</w:t>
            </w:r>
          </w:p>
        </w:tc>
        <w:tc>
          <w:tcPr>
            <w:tcW w:w="1276" w:type="dxa"/>
          </w:tcPr>
          <w:p w14:paraId="5755890E" w14:textId="4A6C260A" w:rsidR="00F96CFA" w:rsidRPr="00AD14ED" w:rsidRDefault="00A403AA" w:rsidP="00D02B7C">
            <w:pPr>
              <w:rPr>
                <w:noProof/>
                <w:sz w:val="20"/>
              </w:rPr>
            </w:pPr>
            <w:r w:rsidRPr="00AD14ED">
              <w:rPr>
                <w:noProof/>
                <w:sz w:val="20"/>
              </w:rPr>
              <w:t>-</w:t>
            </w:r>
          </w:p>
        </w:tc>
        <w:tc>
          <w:tcPr>
            <w:tcW w:w="1701" w:type="dxa"/>
          </w:tcPr>
          <w:p w14:paraId="0777CAF6" w14:textId="31FC1EA2" w:rsidR="00F96CFA" w:rsidRPr="00AD14ED" w:rsidRDefault="00A403AA" w:rsidP="00D02B7C">
            <w:pPr>
              <w:rPr>
                <w:noProof/>
                <w:sz w:val="20"/>
              </w:rPr>
            </w:pPr>
            <w:r w:rsidRPr="00AD14ED">
              <w:rPr>
                <w:noProof/>
                <w:sz w:val="20"/>
              </w:rPr>
              <w:t>-</w:t>
            </w:r>
          </w:p>
        </w:tc>
        <w:tc>
          <w:tcPr>
            <w:tcW w:w="1353" w:type="dxa"/>
          </w:tcPr>
          <w:p w14:paraId="19B1EFEC" w14:textId="77777777" w:rsidR="00F96CFA" w:rsidRPr="00AD14ED" w:rsidRDefault="00F96CFA" w:rsidP="00D02B7C">
            <w:pPr>
              <w:rPr>
                <w:noProof/>
                <w:sz w:val="20"/>
              </w:rPr>
            </w:pPr>
          </w:p>
        </w:tc>
      </w:tr>
      <w:bookmarkEnd w:id="562"/>
      <w:tr w:rsidR="00F96CFA" w:rsidRPr="00AD14ED" w14:paraId="49D06802" w14:textId="77777777" w:rsidTr="00AD14ED">
        <w:trPr>
          <w:jc w:val="center"/>
        </w:trPr>
        <w:tc>
          <w:tcPr>
            <w:tcW w:w="1435" w:type="dxa"/>
          </w:tcPr>
          <w:p w14:paraId="7D438EBA" w14:textId="77777777" w:rsidR="00F96CFA" w:rsidRPr="00AD14ED" w:rsidRDefault="00F96CFA" w:rsidP="00D02B7C">
            <w:pPr>
              <w:rPr>
                <w:noProof/>
                <w:sz w:val="20"/>
              </w:rPr>
            </w:pPr>
          </w:p>
        </w:tc>
        <w:tc>
          <w:tcPr>
            <w:tcW w:w="2388" w:type="dxa"/>
          </w:tcPr>
          <w:p w14:paraId="23C781EA" w14:textId="001A6C12"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3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37CFA9BA" w14:textId="258B0685" w:rsidR="00F96CFA" w:rsidRPr="00AD14ED" w:rsidRDefault="00ED2EDF" w:rsidP="00D02B7C">
            <w:pPr>
              <w:rPr>
                <w:noProof/>
                <w:sz w:val="20"/>
              </w:rPr>
            </w:pPr>
            <w:r>
              <w:rPr>
                <w:noProof/>
                <w:sz w:val="20"/>
              </w:rPr>
              <w:t>kogusumma</w:t>
            </w:r>
          </w:p>
        </w:tc>
        <w:tc>
          <w:tcPr>
            <w:tcW w:w="2055" w:type="dxa"/>
          </w:tcPr>
          <w:p w14:paraId="34AF157E" w14:textId="302FEDE4" w:rsidR="00F96CFA" w:rsidRPr="00AD14ED" w:rsidRDefault="00A403AA" w:rsidP="00D02B7C">
            <w:pPr>
              <w:rPr>
                <w:noProof/>
                <w:sz w:val="20"/>
              </w:rPr>
            </w:pPr>
            <w:r w:rsidRPr="00AD14ED">
              <w:rPr>
                <w:noProof/>
                <w:sz w:val="20"/>
              </w:rPr>
              <w:t>-</w:t>
            </w:r>
          </w:p>
        </w:tc>
        <w:tc>
          <w:tcPr>
            <w:tcW w:w="2126" w:type="dxa"/>
          </w:tcPr>
          <w:p w14:paraId="3BD86335" w14:textId="39C610C8" w:rsidR="00F96CFA" w:rsidRPr="00AD14ED" w:rsidRDefault="00A403AA" w:rsidP="00D02B7C">
            <w:pPr>
              <w:rPr>
                <w:noProof/>
                <w:sz w:val="20"/>
              </w:rPr>
            </w:pPr>
            <w:r w:rsidRPr="00AD14ED">
              <w:rPr>
                <w:noProof/>
                <w:sz w:val="20"/>
              </w:rPr>
              <w:t>-</w:t>
            </w:r>
          </w:p>
        </w:tc>
        <w:tc>
          <w:tcPr>
            <w:tcW w:w="1772" w:type="dxa"/>
          </w:tcPr>
          <w:p w14:paraId="7762B953" w14:textId="7E7E9109" w:rsidR="00F96CFA" w:rsidRPr="00AD14ED" w:rsidRDefault="00A403AA" w:rsidP="00D02B7C">
            <w:pPr>
              <w:rPr>
                <w:noProof/>
                <w:sz w:val="20"/>
              </w:rPr>
            </w:pPr>
            <w:r w:rsidRPr="00AD14ED">
              <w:rPr>
                <w:noProof/>
                <w:sz w:val="20"/>
              </w:rPr>
              <w:t>-</w:t>
            </w:r>
          </w:p>
        </w:tc>
        <w:tc>
          <w:tcPr>
            <w:tcW w:w="1276" w:type="dxa"/>
          </w:tcPr>
          <w:p w14:paraId="216C9386" w14:textId="588EF1F1" w:rsidR="00F96CFA" w:rsidRPr="00AD14ED" w:rsidRDefault="00A403AA" w:rsidP="00D02B7C">
            <w:pPr>
              <w:rPr>
                <w:noProof/>
                <w:sz w:val="20"/>
              </w:rPr>
            </w:pPr>
            <w:r w:rsidRPr="00AD14ED">
              <w:rPr>
                <w:noProof/>
                <w:sz w:val="20"/>
              </w:rPr>
              <w:t>-</w:t>
            </w:r>
          </w:p>
        </w:tc>
        <w:tc>
          <w:tcPr>
            <w:tcW w:w="1701" w:type="dxa"/>
          </w:tcPr>
          <w:p w14:paraId="5D644495" w14:textId="7EE48523" w:rsidR="00F96CFA" w:rsidRPr="00AD14ED" w:rsidRDefault="00A403AA" w:rsidP="00D02B7C">
            <w:pPr>
              <w:rPr>
                <w:noProof/>
                <w:sz w:val="20"/>
              </w:rPr>
            </w:pPr>
            <w:r w:rsidRPr="00AD14ED">
              <w:rPr>
                <w:noProof/>
                <w:sz w:val="20"/>
              </w:rPr>
              <w:t>-</w:t>
            </w:r>
          </w:p>
        </w:tc>
        <w:tc>
          <w:tcPr>
            <w:tcW w:w="1353" w:type="dxa"/>
          </w:tcPr>
          <w:p w14:paraId="6AA7FE37" w14:textId="77777777" w:rsidR="00F96CFA" w:rsidRPr="00AD14ED" w:rsidRDefault="00F96CFA" w:rsidP="00D02B7C">
            <w:pPr>
              <w:rPr>
                <w:noProof/>
                <w:sz w:val="20"/>
              </w:rPr>
            </w:pPr>
          </w:p>
        </w:tc>
      </w:tr>
      <w:tr w:rsidR="00F96CFA" w:rsidRPr="00AD14ED" w14:paraId="5A85A7B6" w14:textId="77777777" w:rsidTr="00AD14ED">
        <w:trPr>
          <w:jc w:val="center"/>
        </w:trPr>
        <w:tc>
          <w:tcPr>
            <w:tcW w:w="1435" w:type="dxa"/>
          </w:tcPr>
          <w:p w14:paraId="5B33015F" w14:textId="77777777" w:rsidR="00F96CFA" w:rsidRPr="00AD14ED" w:rsidRDefault="00F96CFA" w:rsidP="00D02B7C">
            <w:pPr>
              <w:rPr>
                <w:noProof/>
                <w:sz w:val="20"/>
              </w:rPr>
            </w:pPr>
          </w:p>
        </w:tc>
        <w:tc>
          <w:tcPr>
            <w:tcW w:w="2388" w:type="dxa"/>
          </w:tcPr>
          <w:p w14:paraId="4EC881E3" w14:textId="70540429"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4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7D2BBC46" w14:textId="6307E0B3" w:rsidR="00F96CFA" w:rsidRPr="00AD14ED" w:rsidRDefault="00ED2EDF" w:rsidP="00D02B7C">
            <w:pPr>
              <w:rPr>
                <w:noProof/>
                <w:sz w:val="20"/>
              </w:rPr>
            </w:pPr>
            <w:r>
              <w:rPr>
                <w:noProof/>
                <w:sz w:val="20"/>
              </w:rPr>
              <w:t>kogusumma</w:t>
            </w:r>
          </w:p>
        </w:tc>
        <w:tc>
          <w:tcPr>
            <w:tcW w:w="2055" w:type="dxa"/>
          </w:tcPr>
          <w:p w14:paraId="11E2CF54" w14:textId="51B1CE34" w:rsidR="00F96CFA" w:rsidRPr="00AD14ED" w:rsidRDefault="003948D4" w:rsidP="00D02B7C">
            <w:pPr>
              <w:rPr>
                <w:noProof/>
                <w:sz w:val="20"/>
              </w:rPr>
            </w:pPr>
            <w:ins w:id="572" w:author="Aivi Kuivonen" w:date="2025-07-07T16:33:00Z">
              <w:r>
                <w:rPr>
                  <w:noProof/>
                  <w:sz w:val="20"/>
                </w:rPr>
                <w:t>202 500</w:t>
              </w:r>
            </w:ins>
          </w:p>
        </w:tc>
        <w:tc>
          <w:tcPr>
            <w:tcW w:w="2126" w:type="dxa"/>
          </w:tcPr>
          <w:p w14:paraId="453893C5" w14:textId="1053C4E7" w:rsidR="00F96CFA" w:rsidRPr="00AD14ED" w:rsidRDefault="003948D4" w:rsidP="00D02B7C">
            <w:pPr>
              <w:rPr>
                <w:noProof/>
                <w:sz w:val="20"/>
              </w:rPr>
            </w:pPr>
            <w:ins w:id="573" w:author="Aivi Kuivonen" w:date="2025-07-07T16:33:00Z">
              <w:r>
                <w:rPr>
                  <w:noProof/>
                  <w:sz w:val="20"/>
                </w:rPr>
                <w:t>67 500</w:t>
              </w:r>
            </w:ins>
          </w:p>
        </w:tc>
        <w:tc>
          <w:tcPr>
            <w:tcW w:w="1772" w:type="dxa"/>
          </w:tcPr>
          <w:p w14:paraId="2689C6A2" w14:textId="2D07DE74" w:rsidR="00F96CFA" w:rsidRPr="00AD14ED" w:rsidRDefault="003948D4" w:rsidP="00D02B7C">
            <w:pPr>
              <w:rPr>
                <w:noProof/>
                <w:sz w:val="20"/>
              </w:rPr>
            </w:pPr>
            <w:ins w:id="574" w:author="Aivi Kuivonen" w:date="2025-07-07T16:33:00Z">
              <w:r>
                <w:rPr>
                  <w:noProof/>
                  <w:sz w:val="20"/>
                </w:rPr>
                <w:t>67 500</w:t>
              </w:r>
            </w:ins>
          </w:p>
        </w:tc>
        <w:tc>
          <w:tcPr>
            <w:tcW w:w="1276" w:type="dxa"/>
          </w:tcPr>
          <w:p w14:paraId="0E95F512" w14:textId="2DC2F3B1" w:rsidR="00F96CFA" w:rsidRPr="00AD14ED" w:rsidRDefault="003948D4" w:rsidP="00D02B7C">
            <w:pPr>
              <w:rPr>
                <w:noProof/>
                <w:sz w:val="20"/>
              </w:rPr>
            </w:pPr>
            <w:ins w:id="575" w:author="Aivi Kuivonen" w:date="2025-07-07T16:34:00Z">
              <w:r>
                <w:rPr>
                  <w:noProof/>
                  <w:sz w:val="20"/>
                </w:rPr>
                <w:t>0</w:t>
              </w:r>
            </w:ins>
            <w:del w:id="576" w:author="Aivi Kuivonen" w:date="2025-07-07T16:34:00Z">
              <w:r w:rsidR="00A403AA" w:rsidRPr="00AD14ED" w:rsidDel="003948D4">
                <w:rPr>
                  <w:noProof/>
                  <w:sz w:val="20"/>
                </w:rPr>
                <w:delText>-</w:delText>
              </w:r>
            </w:del>
          </w:p>
        </w:tc>
        <w:tc>
          <w:tcPr>
            <w:tcW w:w="1701" w:type="dxa"/>
          </w:tcPr>
          <w:p w14:paraId="1DEE9300" w14:textId="5AF9C915" w:rsidR="0051196B" w:rsidRPr="0051196B" w:rsidRDefault="003948D4" w:rsidP="0051196B">
            <w:pPr>
              <w:rPr>
                <w:sz w:val="20"/>
              </w:rPr>
            </w:pPr>
            <w:ins w:id="577" w:author="Aivi Kuivonen" w:date="2025-07-07T16:34:00Z">
              <w:r>
                <w:rPr>
                  <w:noProof/>
                  <w:sz w:val="20"/>
                </w:rPr>
                <w:t>270 000</w:t>
              </w:r>
            </w:ins>
          </w:p>
          <w:p w14:paraId="29E75A34" w14:textId="5575A959" w:rsidR="0051196B" w:rsidRPr="0051196B" w:rsidRDefault="0051196B" w:rsidP="0051196B">
            <w:pPr>
              <w:jc w:val="center"/>
              <w:rPr>
                <w:sz w:val="20"/>
              </w:rPr>
            </w:pPr>
          </w:p>
        </w:tc>
        <w:tc>
          <w:tcPr>
            <w:tcW w:w="1353" w:type="dxa"/>
          </w:tcPr>
          <w:p w14:paraId="2B7C4C3E" w14:textId="1B63B319" w:rsidR="00F96CFA" w:rsidRPr="00AD14ED" w:rsidRDefault="003948D4" w:rsidP="00D02B7C">
            <w:pPr>
              <w:rPr>
                <w:noProof/>
                <w:sz w:val="20"/>
              </w:rPr>
            </w:pPr>
            <w:ins w:id="578" w:author="Aivi Kuivonen" w:date="2025-07-07T16:34:00Z">
              <w:r>
                <w:rPr>
                  <w:noProof/>
                  <w:sz w:val="20"/>
                </w:rPr>
                <w:t>75</w:t>
              </w:r>
            </w:ins>
          </w:p>
        </w:tc>
      </w:tr>
      <w:tr w:rsidR="00F96CFA" w:rsidRPr="00AD14ED" w14:paraId="445214F6" w14:textId="77777777" w:rsidTr="00AD14ED">
        <w:trPr>
          <w:jc w:val="center"/>
        </w:trPr>
        <w:tc>
          <w:tcPr>
            <w:tcW w:w="1435" w:type="dxa"/>
          </w:tcPr>
          <w:p w14:paraId="547FCC01" w14:textId="77777777" w:rsidR="00F96CFA" w:rsidRPr="00AD14ED" w:rsidRDefault="00F96CFA" w:rsidP="00D02B7C">
            <w:pPr>
              <w:rPr>
                <w:noProof/>
                <w:sz w:val="20"/>
              </w:rPr>
            </w:pPr>
          </w:p>
        </w:tc>
        <w:tc>
          <w:tcPr>
            <w:tcW w:w="2388" w:type="dxa"/>
          </w:tcPr>
          <w:p w14:paraId="45C228DD" w14:textId="117A6EE4" w:rsidR="00F96CFA" w:rsidRPr="00AD14ED" w:rsidRDefault="00F96CFA" w:rsidP="00A34C60">
            <w:pPr>
              <w:jc w:val="left"/>
              <w:rPr>
                <w:i/>
                <w:strike/>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6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44A692B5" w14:textId="5BF91B50" w:rsidR="00F96CFA" w:rsidRPr="00AD14ED" w:rsidRDefault="00ED2EDF" w:rsidP="00D02B7C">
            <w:pPr>
              <w:rPr>
                <w:noProof/>
                <w:sz w:val="20"/>
              </w:rPr>
            </w:pPr>
            <w:r>
              <w:rPr>
                <w:noProof/>
                <w:sz w:val="20"/>
              </w:rPr>
              <w:t>kogusumma</w:t>
            </w:r>
          </w:p>
        </w:tc>
        <w:tc>
          <w:tcPr>
            <w:tcW w:w="2055" w:type="dxa"/>
          </w:tcPr>
          <w:p w14:paraId="4556FD39" w14:textId="2B690505" w:rsidR="00F96CFA" w:rsidRPr="00AD14ED" w:rsidRDefault="00A403AA" w:rsidP="00D02B7C">
            <w:pPr>
              <w:rPr>
                <w:noProof/>
                <w:sz w:val="20"/>
              </w:rPr>
            </w:pPr>
            <w:del w:id="579" w:author="Aivi Kuivonen" w:date="2025-07-07T16:30:00Z">
              <w:r w:rsidRPr="00AD14ED" w:rsidDel="00B937A8">
                <w:rPr>
                  <w:noProof/>
                  <w:sz w:val="20"/>
                </w:rPr>
                <w:delText>-</w:delText>
              </w:r>
            </w:del>
          </w:p>
        </w:tc>
        <w:tc>
          <w:tcPr>
            <w:tcW w:w="2126" w:type="dxa"/>
          </w:tcPr>
          <w:p w14:paraId="353D5AE2" w14:textId="2DD4CA3D" w:rsidR="00F96CFA" w:rsidRPr="00AD14ED" w:rsidRDefault="00A403AA" w:rsidP="00D02B7C">
            <w:pPr>
              <w:rPr>
                <w:noProof/>
                <w:sz w:val="20"/>
              </w:rPr>
            </w:pPr>
            <w:del w:id="580" w:author="Aivi Kuivonen" w:date="2025-07-07T16:30:00Z">
              <w:r w:rsidRPr="00AD14ED" w:rsidDel="003948D4">
                <w:rPr>
                  <w:noProof/>
                  <w:sz w:val="20"/>
                </w:rPr>
                <w:delText>-</w:delText>
              </w:r>
            </w:del>
          </w:p>
        </w:tc>
        <w:tc>
          <w:tcPr>
            <w:tcW w:w="1772" w:type="dxa"/>
          </w:tcPr>
          <w:p w14:paraId="0DD46E84" w14:textId="63C71EC6" w:rsidR="00F96CFA" w:rsidRPr="00AD14ED" w:rsidRDefault="00A403AA" w:rsidP="00D02B7C">
            <w:pPr>
              <w:rPr>
                <w:noProof/>
                <w:sz w:val="20"/>
              </w:rPr>
            </w:pPr>
            <w:del w:id="581" w:author="Aivi Kuivonen" w:date="2025-07-07T16:31:00Z">
              <w:r w:rsidRPr="00AD14ED" w:rsidDel="003948D4">
                <w:rPr>
                  <w:noProof/>
                  <w:sz w:val="20"/>
                </w:rPr>
                <w:delText>-</w:delText>
              </w:r>
            </w:del>
          </w:p>
        </w:tc>
        <w:tc>
          <w:tcPr>
            <w:tcW w:w="1276" w:type="dxa"/>
          </w:tcPr>
          <w:p w14:paraId="29A06C56" w14:textId="78306D42" w:rsidR="00F96CFA" w:rsidRPr="00AD14ED" w:rsidRDefault="00A403AA" w:rsidP="00D02B7C">
            <w:pPr>
              <w:rPr>
                <w:noProof/>
                <w:sz w:val="20"/>
              </w:rPr>
            </w:pPr>
            <w:r w:rsidRPr="00AD14ED">
              <w:rPr>
                <w:noProof/>
                <w:sz w:val="20"/>
              </w:rPr>
              <w:t>-</w:t>
            </w:r>
          </w:p>
        </w:tc>
        <w:tc>
          <w:tcPr>
            <w:tcW w:w="1701" w:type="dxa"/>
          </w:tcPr>
          <w:p w14:paraId="0A68E36E" w14:textId="32E8EC0F" w:rsidR="00F96CFA" w:rsidRPr="00AD14ED" w:rsidRDefault="00A403AA" w:rsidP="00D02B7C">
            <w:pPr>
              <w:rPr>
                <w:noProof/>
                <w:sz w:val="20"/>
              </w:rPr>
            </w:pPr>
            <w:del w:id="582" w:author="Aivi Kuivonen" w:date="2025-07-07T16:31:00Z">
              <w:r w:rsidRPr="00AD14ED" w:rsidDel="003948D4">
                <w:rPr>
                  <w:noProof/>
                  <w:sz w:val="20"/>
                </w:rPr>
                <w:delText>-</w:delText>
              </w:r>
            </w:del>
          </w:p>
        </w:tc>
        <w:tc>
          <w:tcPr>
            <w:tcW w:w="1353" w:type="dxa"/>
          </w:tcPr>
          <w:p w14:paraId="74E9B1AC" w14:textId="35A79C27" w:rsidR="00F96CFA" w:rsidRPr="00AD14ED" w:rsidRDefault="003948D4" w:rsidP="00D02B7C">
            <w:pPr>
              <w:rPr>
                <w:noProof/>
                <w:sz w:val="20"/>
              </w:rPr>
            </w:pPr>
            <w:ins w:id="583" w:author="Aivi Kuivonen" w:date="2025-07-07T16:34:00Z">
              <w:r>
                <w:rPr>
                  <w:noProof/>
                  <w:sz w:val="20"/>
                </w:rPr>
                <w:t>-</w:t>
              </w:r>
            </w:ins>
          </w:p>
        </w:tc>
      </w:tr>
      <w:tr w:rsidR="00F96CFA" w:rsidRPr="00AD14ED" w14:paraId="65E65734" w14:textId="77777777" w:rsidTr="00AD14ED">
        <w:trPr>
          <w:jc w:val="center"/>
        </w:trPr>
        <w:tc>
          <w:tcPr>
            <w:tcW w:w="1435" w:type="dxa"/>
          </w:tcPr>
          <w:p w14:paraId="1BFAF66A" w14:textId="77777777" w:rsidR="00F96CFA" w:rsidRPr="00AD14ED" w:rsidRDefault="00F96CFA" w:rsidP="00D02B7C">
            <w:pPr>
              <w:rPr>
                <w:b/>
                <w:bCs/>
                <w:noProof/>
                <w:sz w:val="20"/>
              </w:rPr>
            </w:pPr>
            <w:r w:rsidRPr="00AD14ED">
              <w:rPr>
                <w:b/>
                <w:bCs/>
                <w:noProof/>
                <w:sz w:val="20"/>
              </w:rPr>
              <w:t>Erieesmärk 2 kokku</w:t>
            </w:r>
          </w:p>
        </w:tc>
        <w:tc>
          <w:tcPr>
            <w:tcW w:w="2388" w:type="dxa"/>
          </w:tcPr>
          <w:p w14:paraId="05CBFA35" w14:textId="77777777" w:rsidR="00F96CFA" w:rsidRPr="00AD14ED" w:rsidRDefault="00F96CFA" w:rsidP="00A34C60">
            <w:pPr>
              <w:jc w:val="left"/>
              <w:rPr>
                <w:b/>
                <w:bCs/>
                <w:sz w:val="20"/>
              </w:rPr>
            </w:pPr>
          </w:p>
        </w:tc>
        <w:tc>
          <w:tcPr>
            <w:tcW w:w="1701" w:type="dxa"/>
          </w:tcPr>
          <w:p w14:paraId="7D4A717B" w14:textId="77777777" w:rsidR="00F96CFA" w:rsidRPr="00AD14ED" w:rsidRDefault="00F96CFA" w:rsidP="00D02B7C">
            <w:pPr>
              <w:rPr>
                <w:b/>
                <w:bCs/>
                <w:noProof/>
                <w:sz w:val="20"/>
              </w:rPr>
            </w:pPr>
          </w:p>
        </w:tc>
        <w:tc>
          <w:tcPr>
            <w:tcW w:w="2055" w:type="dxa"/>
          </w:tcPr>
          <w:p w14:paraId="2BF07EA9" w14:textId="7C3D6A5E" w:rsidR="00F96CFA" w:rsidRPr="00AD14ED" w:rsidRDefault="00776BF2" w:rsidP="00D02B7C">
            <w:pPr>
              <w:rPr>
                <w:b/>
                <w:bCs/>
                <w:noProof/>
                <w:sz w:val="20"/>
              </w:rPr>
            </w:pPr>
            <w:ins w:id="584" w:author="Aivi Kuivonen" w:date="2025-07-07T15:43:00Z">
              <w:r>
                <w:rPr>
                  <w:b/>
                  <w:bCs/>
                  <w:noProof/>
                  <w:sz w:val="20"/>
                </w:rPr>
                <w:t xml:space="preserve">2 250 000 </w:t>
              </w:r>
            </w:ins>
            <w:del w:id="585" w:author="Aivi Kuivonen" w:date="2025-07-07T15:43:00Z">
              <w:r w:rsidR="00A403AA" w:rsidRPr="00AD14ED" w:rsidDel="00776BF2">
                <w:rPr>
                  <w:b/>
                  <w:bCs/>
                  <w:noProof/>
                  <w:sz w:val="20"/>
                </w:rPr>
                <w:delText>1 500 000</w:delText>
              </w:r>
            </w:del>
          </w:p>
        </w:tc>
        <w:tc>
          <w:tcPr>
            <w:tcW w:w="2126" w:type="dxa"/>
          </w:tcPr>
          <w:p w14:paraId="4437E05A" w14:textId="19DAD3A8" w:rsidR="00F96CFA" w:rsidRPr="00AD14ED" w:rsidRDefault="00776BF2" w:rsidP="00D02B7C">
            <w:pPr>
              <w:rPr>
                <w:b/>
                <w:bCs/>
                <w:noProof/>
                <w:sz w:val="20"/>
              </w:rPr>
            </w:pPr>
            <w:ins w:id="586" w:author="Aivi Kuivonen" w:date="2025-07-07T15:43:00Z">
              <w:r>
                <w:rPr>
                  <w:b/>
                  <w:bCs/>
                  <w:noProof/>
                  <w:sz w:val="20"/>
                </w:rPr>
                <w:t xml:space="preserve">750 000 </w:t>
              </w:r>
            </w:ins>
            <w:del w:id="587" w:author="Aivi Kuivonen" w:date="2025-07-07T15:43:00Z">
              <w:r w:rsidR="00A403AA" w:rsidRPr="00AD14ED" w:rsidDel="00776BF2">
                <w:rPr>
                  <w:b/>
                  <w:bCs/>
                  <w:noProof/>
                  <w:sz w:val="20"/>
                </w:rPr>
                <w:delText>500 000</w:delText>
              </w:r>
            </w:del>
          </w:p>
        </w:tc>
        <w:tc>
          <w:tcPr>
            <w:tcW w:w="1772" w:type="dxa"/>
          </w:tcPr>
          <w:p w14:paraId="2EA6B70F" w14:textId="5B3DBAFA" w:rsidR="00F96CFA" w:rsidRPr="00AD14ED" w:rsidRDefault="00776BF2" w:rsidP="00D02B7C">
            <w:pPr>
              <w:rPr>
                <w:b/>
                <w:bCs/>
                <w:noProof/>
                <w:sz w:val="20"/>
              </w:rPr>
            </w:pPr>
            <w:ins w:id="588" w:author="Aivi Kuivonen" w:date="2025-07-07T15:43:00Z">
              <w:r>
                <w:rPr>
                  <w:b/>
                  <w:bCs/>
                  <w:noProof/>
                  <w:sz w:val="20"/>
                </w:rPr>
                <w:t xml:space="preserve">750 000 </w:t>
              </w:r>
            </w:ins>
            <w:del w:id="589" w:author="Aivi Kuivonen" w:date="2025-07-07T15:43:00Z">
              <w:r w:rsidR="00A403AA" w:rsidRPr="00AD14ED" w:rsidDel="00776BF2">
                <w:rPr>
                  <w:b/>
                  <w:bCs/>
                  <w:noProof/>
                  <w:sz w:val="20"/>
                </w:rPr>
                <w:delText>500 000</w:delText>
              </w:r>
            </w:del>
          </w:p>
        </w:tc>
        <w:tc>
          <w:tcPr>
            <w:tcW w:w="1276" w:type="dxa"/>
          </w:tcPr>
          <w:p w14:paraId="4CC99689" w14:textId="77777777" w:rsidR="00F96CFA" w:rsidRPr="00AD14ED" w:rsidRDefault="00F96CFA" w:rsidP="00D02B7C">
            <w:pPr>
              <w:rPr>
                <w:b/>
                <w:bCs/>
                <w:noProof/>
                <w:sz w:val="20"/>
              </w:rPr>
            </w:pPr>
          </w:p>
        </w:tc>
        <w:tc>
          <w:tcPr>
            <w:tcW w:w="1701" w:type="dxa"/>
          </w:tcPr>
          <w:p w14:paraId="4C71A76C" w14:textId="77777777" w:rsidR="00776BF2" w:rsidRDefault="00776BF2" w:rsidP="00D02B7C">
            <w:pPr>
              <w:rPr>
                <w:ins w:id="590" w:author="Aivi Kuivonen" w:date="2025-07-07T15:44:00Z"/>
                <w:b/>
                <w:bCs/>
                <w:noProof/>
                <w:sz w:val="20"/>
              </w:rPr>
            </w:pPr>
            <w:ins w:id="591" w:author="Aivi Kuivonen" w:date="2025-07-07T15:44:00Z">
              <w:r>
                <w:rPr>
                  <w:b/>
                  <w:bCs/>
                  <w:noProof/>
                  <w:sz w:val="20"/>
                </w:rPr>
                <w:t xml:space="preserve">3 000 000 </w:t>
              </w:r>
            </w:ins>
          </w:p>
          <w:p w14:paraId="6CA0E8AC" w14:textId="227DBABD" w:rsidR="00F96CFA" w:rsidRPr="00AD14ED" w:rsidRDefault="00A403AA" w:rsidP="00D02B7C">
            <w:pPr>
              <w:rPr>
                <w:b/>
                <w:bCs/>
                <w:noProof/>
                <w:sz w:val="20"/>
              </w:rPr>
            </w:pPr>
            <w:del w:id="592" w:author="Aivi Kuivonen" w:date="2025-07-07T15:44:00Z">
              <w:r w:rsidRPr="00AD14ED" w:rsidDel="00776BF2">
                <w:rPr>
                  <w:b/>
                  <w:bCs/>
                  <w:noProof/>
                  <w:sz w:val="20"/>
                </w:rPr>
                <w:delText>2 000 000</w:delText>
              </w:r>
            </w:del>
          </w:p>
        </w:tc>
        <w:tc>
          <w:tcPr>
            <w:tcW w:w="1353" w:type="dxa"/>
          </w:tcPr>
          <w:p w14:paraId="740B05B1" w14:textId="77777777" w:rsidR="00F96CFA" w:rsidRPr="00AD14ED" w:rsidRDefault="00F96CFA" w:rsidP="00D02B7C">
            <w:pPr>
              <w:rPr>
                <w:noProof/>
                <w:sz w:val="20"/>
              </w:rPr>
            </w:pPr>
          </w:p>
        </w:tc>
      </w:tr>
      <w:tr w:rsidR="00F96CFA" w:rsidRPr="000D39C6" w14:paraId="7E341A8D" w14:textId="77777777" w:rsidTr="00AD14ED">
        <w:trPr>
          <w:jc w:val="center"/>
        </w:trPr>
        <w:tc>
          <w:tcPr>
            <w:tcW w:w="1443" w:type="dxa"/>
          </w:tcPr>
          <w:p w14:paraId="50AC4220" w14:textId="77777777" w:rsidR="00F96CFA" w:rsidRPr="00AD14ED" w:rsidRDefault="00F96CFA" w:rsidP="00A34C60">
            <w:pPr>
              <w:jc w:val="left"/>
              <w:rPr>
                <w:noProof/>
                <w:sz w:val="20"/>
              </w:rPr>
            </w:pPr>
            <w:proofErr w:type="spellStart"/>
            <w:r w:rsidRPr="00AD14ED">
              <w:rPr>
                <w:sz w:val="20"/>
              </w:rPr>
              <w:lastRenderedPageBreak/>
              <w:t>Ühissätete</w:t>
            </w:r>
            <w:proofErr w:type="spellEnd"/>
            <w:r w:rsidRPr="00AD14ED">
              <w:rPr>
                <w:sz w:val="20"/>
              </w:rPr>
              <w:t xml:space="preserve">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36 </w:t>
            </w:r>
            <w:proofErr w:type="spellStart"/>
            <w:r w:rsidRPr="00AD14ED">
              <w:rPr>
                <w:sz w:val="20"/>
              </w:rPr>
              <w:t>lõike</w:t>
            </w:r>
            <w:proofErr w:type="spellEnd"/>
            <w:r w:rsidRPr="00AD14ED">
              <w:rPr>
                <w:sz w:val="20"/>
              </w:rPr>
              <w:t xml:space="preserve"> 5 </w:t>
            </w:r>
            <w:proofErr w:type="spellStart"/>
            <w:r w:rsidRPr="00AD14ED">
              <w:rPr>
                <w:sz w:val="20"/>
              </w:rPr>
              <w:t>kohane</w:t>
            </w:r>
            <w:proofErr w:type="spellEnd"/>
            <w:r w:rsidRPr="00AD14ED">
              <w:rPr>
                <w:sz w:val="20"/>
              </w:rPr>
              <w:t xml:space="preserve"> </w:t>
            </w:r>
            <w:proofErr w:type="spellStart"/>
            <w:r w:rsidRPr="00AD14ED">
              <w:rPr>
                <w:sz w:val="20"/>
              </w:rPr>
              <w:t>tehniline</w:t>
            </w:r>
            <w:proofErr w:type="spellEnd"/>
            <w:r w:rsidRPr="00AD14ED">
              <w:rPr>
                <w:sz w:val="20"/>
              </w:rPr>
              <w:t xml:space="preserve"> </w:t>
            </w:r>
            <w:proofErr w:type="spellStart"/>
            <w:r w:rsidRPr="00AD14ED">
              <w:rPr>
                <w:sz w:val="20"/>
              </w:rPr>
              <w:t>abi</w:t>
            </w:r>
            <w:proofErr w:type="spellEnd"/>
          </w:p>
        </w:tc>
        <w:tc>
          <w:tcPr>
            <w:tcW w:w="2380" w:type="dxa"/>
          </w:tcPr>
          <w:p w14:paraId="7B71B677" w14:textId="77777777" w:rsidR="00F96CFA" w:rsidRPr="00AD14ED" w:rsidRDefault="00F96CFA" w:rsidP="00A34C60">
            <w:pPr>
              <w:jc w:val="left"/>
              <w:rPr>
                <w:sz w:val="20"/>
              </w:rPr>
            </w:pPr>
          </w:p>
        </w:tc>
        <w:tc>
          <w:tcPr>
            <w:tcW w:w="1701" w:type="dxa"/>
          </w:tcPr>
          <w:p w14:paraId="5471E233" w14:textId="2BD69414" w:rsidR="00F96CFA" w:rsidRPr="00AD14ED" w:rsidRDefault="00ED2EDF" w:rsidP="00D02B7C">
            <w:pPr>
              <w:rPr>
                <w:noProof/>
                <w:sz w:val="20"/>
              </w:rPr>
            </w:pPr>
            <w:r>
              <w:rPr>
                <w:noProof/>
                <w:sz w:val="20"/>
              </w:rPr>
              <w:t>kogusumma</w:t>
            </w:r>
          </w:p>
        </w:tc>
        <w:tc>
          <w:tcPr>
            <w:tcW w:w="2061" w:type="dxa"/>
          </w:tcPr>
          <w:p w14:paraId="5172B92D" w14:textId="7E8A75E3" w:rsidR="00F96CFA" w:rsidRDefault="00776BF2" w:rsidP="00D02B7C">
            <w:pPr>
              <w:rPr>
                <w:noProof/>
                <w:sz w:val="20"/>
              </w:rPr>
            </w:pPr>
            <w:ins w:id="593" w:author="Aivi Kuivonen" w:date="2025-07-07T15:44:00Z">
              <w:r>
                <w:rPr>
                  <w:noProof/>
                  <w:sz w:val="20"/>
                </w:rPr>
                <w:t>5 244 273,64</w:t>
              </w:r>
            </w:ins>
          </w:p>
          <w:p w14:paraId="2FFF98D1" w14:textId="07093A4D" w:rsidR="004E6DB4" w:rsidRPr="00AD14ED" w:rsidRDefault="00A0695A" w:rsidP="00D02B7C">
            <w:pPr>
              <w:rPr>
                <w:noProof/>
                <w:sz w:val="20"/>
              </w:rPr>
            </w:pPr>
            <w:r>
              <w:rPr>
                <w:noProof/>
                <w:sz w:val="20"/>
              </w:rPr>
              <w:t xml:space="preserve"> </w:t>
            </w:r>
            <w:del w:id="594" w:author="Aivi Kuivonen" w:date="2025-07-07T15:44:00Z">
              <w:r w:rsidDel="00776BF2">
                <w:rPr>
                  <w:noProof/>
                  <w:sz w:val="20"/>
                </w:rPr>
                <w:delText>3 723 888,52</w:delText>
              </w:r>
            </w:del>
          </w:p>
        </w:tc>
        <w:tc>
          <w:tcPr>
            <w:tcW w:w="2126" w:type="dxa"/>
          </w:tcPr>
          <w:p w14:paraId="7B965F0A" w14:textId="21713C30" w:rsidR="00F96CFA" w:rsidRPr="00AD14ED" w:rsidRDefault="00870D24" w:rsidP="00D02B7C">
            <w:pPr>
              <w:rPr>
                <w:noProof/>
                <w:sz w:val="20"/>
              </w:rPr>
            </w:pPr>
            <w:r w:rsidRPr="00AD14ED">
              <w:rPr>
                <w:noProof/>
                <w:sz w:val="20"/>
              </w:rPr>
              <w:t>0</w:t>
            </w:r>
          </w:p>
        </w:tc>
        <w:tc>
          <w:tcPr>
            <w:tcW w:w="1766" w:type="dxa"/>
          </w:tcPr>
          <w:p w14:paraId="52C91006" w14:textId="101EB1E4" w:rsidR="00F96CFA" w:rsidRPr="00AD14ED" w:rsidRDefault="00870D24" w:rsidP="00D02B7C">
            <w:pPr>
              <w:rPr>
                <w:noProof/>
                <w:sz w:val="20"/>
              </w:rPr>
            </w:pPr>
            <w:r w:rsidRPr="00AD14ED">
              <w:rPr>
                <w:noProof/>
                <w:sz w:val="20"/>
              </w:rPr>
              <w:t>0</w:t>
            </w:r>
          </w:p>
        </w:tc>
        <w:tc>
          <w:tcPr>
            <w:tcW w:w="1276" w:type="dxa"/>
          </w:tcPr>
          <w:p w14:paraId="067886BB" w14:textId="77777777" w:rsidR="00F96CFA" w:rsidRPr="00AD14ED" w:rsidRDefault="00F96CFA" w:rsidP="00D02B7C">
            <w:pPr>
              <w:rPr>
                <w:noProof/>
                <w:sz w:val="20"/>
              </w:rPr>
            </w:pPr>
          </w:p>
        </w:tc>
        <w:tc>
          <w:tcPr>
            <w:tcW w:w="1701" w:type="dxa"/>
          </w:tcPr>
          <w:p w14:paraId="45ADB0A6" w14:textId="19782846" w:rsidR="004E6DB4" w:rsidRDefault="00776BF2" w:rsidP="00D02B7C">
            <w:pPr>
              <w:rPr>
                <w:noProof/>
                <w:sz w:val="20"/>
              </w:rPr>
            </w:pPr>
            <w:ins w:id="595" w:author="Aivi Kuivonen" w:date="2025-07-07T15:44:00Z">
              <w:r>
                <w:rPr>
                  <w:noProof/>
                  <w:sz w:val="20"/>
                </w:rPr>
                <w:t>5 244 273,64</w:t>
              </w:r>
            </w:ins>
          </w:p>
          <w:p w14:paraId="58D57186" w14:textId="5178FEB8" w:rsidR="00A0695A" w:rsidRPr="00AD14ED" w:rsidRDefault="00A0695A" w:rsidP="00D02B7C">
            <w:pPr>
              <w:rPr>
                <w:noProof/>
                <w:sz w:val="20"/>
              </w:rPr>
            </w:pPr>
            <w:del w:id="596" w:author="Aivi Kuivonen" w:date="2025-07-07T15:44:00Z">
              <w:r w:rsidDel="00776BF2">
                <w:rPr>
                  <w:noProof/>
                  <w:sz w:val="20"/>
                </w:rPr>
                <w:delText>3 723 888,52</w:delText>
              </w:r>
            </w:del>
          </w:p>
        </w:tc>
        <w:tc>
          <w:tcPr>
            <w:tcW w:w="1359" w:type="dxa"/>
          </w:tcPr>
          <w:p w14:paraId="0F71075C" w14:textId="77777777" w:rsidR="00F96CFA" w:rsidRPr="00AD14ED" w:rsidRDefault="00F96CFA" w:rsidP="00D02B7C">
            <w:pPr>
              <w:rPr>
                <w:noProof/>
                <w:sz w:val="20"/>
              </w:rPr>
            </w:pPr>
          </w:p>
        </w:tc>
      </w:tr>
      <w:tr w:rsidR="00F96CFA" w:rsidRPr="000D39C6" w14:paraId="1C88ED16" w14:textId="77777777" w:rsidTr="00AD14ED">
        <w:trPr>
          <w:jc w:val="center"/>
        </w:trPr>
        <w:tc>
          <w:tcPr>
            <w:tcW w:w="1443" w:type="dxa"/>
          </w:tcPr>
          <w:p w14:paraId="2FEB9407" w14:textId="77777777" w:rsidR="00F96CFA" w:rsidRPr="00AD14ED" w:rsidRDefault="00F96CFA" w:rsidP="00A34C60">
            <w:pPr>
              <w:jc w:val="left"/>
              <w:rPr>
                <w:sz w:val="20"/>
              </w:rPr>
            </w:pPr>
            <w:proofErr w:type="spellStart"/>
            <w:r w:rsidRPr="00AD14ED">
              <w:rPr>
                <w:sz w:val="20"/>
              </w:rPr>
              <w:t>Ühissätete</w:t>
            </w:r>
            <w:proofErr w:type="spellEnd"/>
            <w:r w:rsidRPr="00AD14ED">
              <w:rPr>
                <w:sz w:val="20"/>
              </w:rPr>
              <w:t xml:space="preserve">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37 </w:t>
            </w:r>
            <w:proofErr w:type="spellStart"/>
            <w:r w:rsidRPr="00AD14ED">
              <w:rPr>
                <w:sz w:val="20"/>
              </w:rPr>
              <w:t>kohane</w:t>
            </w:r>
            <w:proofErr w:type="spellEnd"/>
            <w:r w:rsidRPr="00AD14ED">
              <w:rPr>
                <w:sz w:val="20"/>
              </w:rPr>
              <w:t xml:space="preserve"> </w:t>
            </w:r>
            <w:proofErr w:type="spellStart"/>
            <w:r w:rsidRPr="00AD14ED">
              <w:rPr>
                <w:sz w:val="20"/>
              </w:rPr>
              <w:t>tehniline</w:t>
            </w:r>
            <w:proofErr w:type="spellEnd"/>
            <w:r w:rsidRPr="00AD14ED">
              <w:rPr>
                <w:sz w:val="20"/>
              </w:rPr>
              <w:t xml:space="preserve"> </w:t>
            </w:r>
            <w:proofErr w:type="spellStart"/>
            <w:r w:rsidRPr="00AD14ED">
              <w:rPr>
                <w:sz w:val="20"/>
              </w:rPr>
              <w:t>abi</w:t>
            </w:r>
            <w:proofErr w:type="spellEnd"/>
          </w:p>
        </w:tc>
        <w:tc>
          <w:tcPr>
            <w:tcW w:w="2380" w:type="dxa"/>
          </w:tcPr>
          <w:p w14:paraId="7B9A8D4E" w14:textId="77777777" w:rsidR="00F96CFA" w:rsidRPr="00AD14ED" w:rsidRDefault="00F96CFA" w:rsidP="00A34C60">
            <w:pPr>
              <w:jc w:val="left"/>
              <w:rPr>
                <w:sz w:val="20"/>
              </w:rPr>
            </w:pPr>
          </w:p>
        </w:tc>
        <w:tc>
          <w:tcPr>
            <w:tcW w:w="1701" w:type="dxa"/>
          </w:tcPr>
          <w:p w14:paraId="732BF573" w14:textId="3A3B41E7" w:rsidR="00F96CFA" w:rsidRPr="00AD14ED" w:rsidRDefault="00ED2EDF" w:rsidP="00D02B7C">
            <w:pPr>
              <w:rPr>
                <w:noProof/>
                <w:sz w:val="20"/>
              </w:rPr>
            </w:pPr>
            <w:r>
              <w:rPr>
                <w:noProof/>
                <w:sz w:val="20"/>
              </w:rPr>
              <w:t>kogusumma</w:t>
            </w:r>
          </w:p>
        </w:tc>
        <w:tc>
          <w:tcPr>
            <w:tcW w:w="2061" w:type="dxa"/>
          </w:tcPr>
          <w:p w14:paraId="78743063" w14:textId="5752A724" w:rsidR="00F96CFA" w:rsidRPr="00AD14ED" w:rsidRDefault="004F6FE0" w:rsidP="00D02B7C">
            <w:pPr>
              <w:rPr>
                <w:noProof/>
                <w:sz w:val="20"/>
              </w:rPr>
            </w:pPr>
            <w:r w:rsidRPr="00AD14ED">
              <w:rPr>
                <w:noProof/>
                <w:sz w:val="20"/>
              </w:rPr>
              <w:t>0</w:t>
            </w:r>
          </w:p>
        </w:tc>
        <w:tc>
          <w:tcPr>
            <w:tcW w:w="2126" w:type="dxa"/>
          </w:tcPr>
          <w:p w14:paraId="1C7150A9" w14:textId="18E2F4C9" w:rsidR="00F96CFA" w:rsidRPr="00AD14ED" w:rsidRDefault="004F6FE0" w:rsidP="00D02B7C">
            <w:pPr>
              <w:rPr>
                <w:noProof/>
                <w:sz w:val="20"/>
              </w:rPr>
            </w:pPr>
            <w:r w:rsidRPr="00AD14ED">
              <w:rPr>
                <w:noProof/>
                <w:sz w:val="20"/>
              </w:rPr>
              <w:t>0</w:t>
            </w:r>
          </w:p>
        </w:tc>
        <w:tc>
          <w:tcPr>
            <w:tcW w:w="1766" w:type="dxa"/>
          </w:tcPr>
          <w:p w14:paraId="42301F43" w14:textId="55D57B4A" w:rsidR="00F96CFA" w:rsidRPr="00AD14ED" w:rsidRDefault="004F6FE0" w:rsidP="00D02B7C">
            <w:pPr>
              <w:rPr>
                <w:noProof/>
                <w:sz w:val="20"/>
              </w:rPr>
            </w:pPr>
            <w:r w:rsidRPr="00AD14ED">
              <w:rPr>
                <w:noProof/>
                <w:sz w:val="20"/>
              </w:rPr>
              <w:t>0</w:t>
            </w:r>
          </w:p>
        </w:tc>
        <w:tc>
          <w:tcPr>
            <w:tcW w:w="1276" w:type="dxa"/>
          </w:tcPr>
          <w:p w14:paraId="4B2C2C33" w14:textId="77777777" w:rsidR="00F96CFA" w:rsidRPr="00AD14ED" w:rsidRDefault="00F96CFA" w:rsidP="00D02B7C">
            <w:pPr>
              <w:rPr>
                <w:noProof/>
                <w:sz w:val="20"/>
              </w:rPr>
            </w:pPr>
          </w:p>
        </w:tc>
        <w:tc>
          <w:tcPr>
            <w:tcW w:w="1701" w:type="dxa"/>
          </w:tcPr>
          <w:p w14:paraId="78A878B7" w14:textId="79E7AF87" w:rsidR="00F96CFA" w:rsidRPr="00AD14ED" w:rsidRDefault="004F6FE0" w:rsidP="00D02B7C">
            <w:pPr>
              <w:rPr>
                <w:noProof/>
                <w:sz w:val="20"/>
              </w:rPr>
            </w:pPr>
            <w:r w:rsidRPr="00AD14ED">
              <w:rPr>
                <w:noProof/>
                <w:sz w:val="20"/>
              </w:rPr>
              <w:t>0</w:t>
            </w:r>
          </w:p>
        </w:tc>
        <w:tc>
          <w:tcPr>
            <w:tcW w:w="1359" w:type="dxa"/>
          </w:tcPr>
          <w:p w14:paraId="722BFCAA" w14:textId="77777777" w:rsidR="00F96CFA" w:rsidRPr="00AD14ED" w:rsidRDefault="00F96CFA" w:rsidP="00D02B7C">
            <w:pPr>
              <w:rPr>
                <w:noProof/>
                <w:sz w:val="20"/>
              </w:rPr>
            </w:pPr>
          </w:p>
        </w:tc>
      </w:tr>
      <w:tr w:rsidR="00F96CFA" w:rsidRPr="000D39C6" w14:paraId="52D39D2C" w14:textId="77777777" w:rsidTr="00AD14ED">
        <w:trPr>
          <w:jc w:val="center"/>
        </w:trPr>
        <w:tc>
          <w:tcPr>
            <w:tcW w:w="1443" w:type="dxa"/>
          </w:tcPr>
          <w:p w14:paraId="4BFC2B0D" w14:textId="77777777" w:rsidR="00F96CFA" w:rsidRPr="00ED2EDF" w:rsidRDefault="00F96CFA" w:rsidP="00A34C60">
            <w:pPr>
              <w:jc w:val="left"/>
              <w:rPr>
                <w:b/>
                <w:bCs/>
                <w:sz w:val="20"/>
              </w:rPr>
            </w:pPr>
            <w:proofErr w:type="spellStart"/>
            <w:r w:rsidRPr="00ED2EDF">
              <w:rPr>
                <w:b/>
                <w:bCs/>
                <w:sz w:val="20"/>
              </w:rPr>
              <w:t>Kogusumma</w:t>
            </w:r>
            <w:proofErr w:type="spellEnd"/>
          </w:p>
        </w:tc>
        <w:tc>
          <w:tcPr>
            <w:tcW w:w="2380" w:type="dxa"/>
          </w:tcPr>
          <w:p w14:paraId="240C6532" w14:textId="77777777" w:rsidR="00F96CFA" w:rsidRPr="00AD14ED" w:rsidRDefault="00F96CFA" w:rsidP="00A34C60">
            <w:pPr>
              <w:jc w:val="left"/>
              <w:rPr>
                <w:sz w:val="20"/>
              </w:rPr>
            </w:pPr>
          </w:p>
        </w:tc>
        <w:tc>
          <w:tcPr>
            <w:tcW w:w="1701" w:type="dxa"/>
          </w:tcPr>
          <w:p w14:paraId="0A92EFFB" w14:textId="77777777" w:rsidR="00F96CFA" w:rsidRPr="00AD14ED" w:rsidRDefault="00F96CFA" w:rsidP="00D02B7C">
            <w:pPr>
              <w:rPr>
                <w:noProof/>
                <w:sz w:val="20"/>
              </w:rPr>
            </w:pPr>
          </w:p>
        </w:tc>
        <w:tc>
          <w:tcPr>
            <w:tcW w:w="2061" w:type="dxa"/>
          </w:tcPr>
          <w:p w14:paraId="4C2C61AC" w14:textId="462F5EF6" w:rsidR="00F96CFA" w:rsidRDefault="00776BF2" w:rsidP="00D02B7C">
            <w:pPr>
              <w:rPr>
                <w:b/>
                <w:bCs/>
                <w:noProof/>
                <w:sz w:val="20"/>
              </w:rPr>
            </w:pPr>
            <w:ins w:id="597" w:author="Aivi Kuivonen" w:date="2025-07-07T15:45:00Z">
              <w:r>
                <w:rPr>
                  <w:b/>
                  <w:bCs/>
                  <w:noProof/>
                  <w:sz w:val="20"/>
                </w:rPr>
                <w:t>92 648 834,39</w:t>
              </w:r>
            </w:ins>
          </w:p>
          <w:p w14:paraId="420D283B" w14:textId="3E71BD04" w:rsidR="00A0695A" w:rsidRPr="00AD14ED" w:rsidRDefault="00E86171" w:rsidP="00D02B7C">
            <w:pPr>
              <w:rPr>
                <w:b/>
                <w:bCs/>
                <w:noProof/>
                <w:sz w:val="20"/>
              </w:rPr>
            </w:pPr>
            <w:del w:id="598" w:author="Aivi Kuivonen" w:date="2025-07-07T15:45:00Z">
              <w:r w:rsidDel="00776BF2">
                <w:rPr>
                  <w:b/>
                  <w:bCs/>
                  <w:noProof/>
                  <w:sz w:val="20"/>
                </w:rPr>
                <w:delText xml:space="preserve"> </w:delText>
              </w:r>
              <w:r w:rsidR="00A0695A" w:rsidDel="00776BF2">
                <w:rPr>
                  <w:b/>
                  <w:bCs/>
                  <w:noProof/>
                  <w:sz w:val="20"/>
                </w:rPr>
                <w:delText>65 788 697,39</w:delText>
              </w:r>
            </w:del>
          </w:p>
        </w:tc>
        <w:tc>
          <w:tcPr>
            <w:tcW w:w="2126" w:type="dxa"/>
          </w:tcPr>
          <w:p w14:paraId="5944BF6C" w14:textId="60071D9D" w:rsidR="00584449" w:rsidRDefault="00776BF2" w:rsidP="00D02B7C">
            <w:pPr>
              <w:rPr>
                <w:b/>
                <w:bCs/>
                <w:noProof/>
                <w:sz w:val="20"/>
              </w:rPr>
            </w:pPr>
            <w:ins w:id="599" w:author="Aivi Kuivonen" w:date="2025-07-07T15:45:00Z">
              <w:r>
                <w:rPr>
                  <w:b/>
                  <w:bCs/>
                  <w:noProof/>
                  <w:sz w:val="20"/>
                </w:rPr>
                <w:t>18 300 345,96</w:t>
              </w:r>
            </w:ins>
          </w:p>
          <w:p w14:paraId="0DCD342E" w14:textId="6E9823C7" w:rsidR="00A0695A" w:rsidRPr="00AD14ED" w:rsidRDefault="00E86171" w:rsidP="00D02B7C">
            <w:pPr>
              <w:rPr>
                <w:noProof/>
                <w:sz w:val="20"/>
              </w:rPr>
            </w:pPr>
            <w:del w:id="600" w:author="Aivi Kuivonen" w:date="2025-07-07T15:45:00Z">
              <w:r w:rsidDel="00776BF2">
                <w:rPr>
                  <w:b/>
                  <w:bCs/>
                  <w:noProof/>
                  <w:sz w:val="20"/>
                </w:rPr>
                <w:delText xml:space="preserve"> </w:delText>
              </w:r>
              <w:r w:rsidR="00A0695A" w:rsidDel="00776BF2">
                <w:rPr>
                  <w:b/>
                  <w:bCs/>
                  <w:noProof/>
                  <w:sz w:val="20"/>
                </w:rPr>
                <w:delText>14 013 386,52</w:delText>
              </w:r>
            </w:del>
          </w:p>
        </w:tc>
        <w:tc>
          <w:tcPr>
            <w:tcW w:w="1766" w:type="dxa"/>
          </w:tcPr>
          <w:p w14:paraId="57250993" w14:textId="5A13967C" w:rsidR="00584449" w:rsidRDefault="00776BF2" w:rsidP="00D02B7C">
            <w:pPr>
              <w:rPr>
                <w:b/>
                <w:bCs/>
                <w:noProof/>
                <w:sz w:val="20"/>
              </w:rPr>
            </w:pPr>
            <w:ins w:id="601" w:author="Aivi Kuivonen" w:date="2025-07-07T15:45:00Z">
              <w:r>
                <w:rPr>
                  <w:b/>
                  <w:bCs/>
                  <w:noProof/>
                  <w:sz w:val="20"/>
                </w:rPr>
                <w:t>18 300 345,96</w:t>
              </w:r>
            </w:ins>
          </w:p>
          <w:p w14:paraId="14578CE6" w14:textId="1A391E6F" w:rsidR="00B76077" w:rsidRPr="00AD14ED" w:rsidRDefault="00A0695A" w:rsidP="00D02B7C">
            <w:pPr>
              <w:rPr>
                <w:b/>
                <w:bCs/>
                <w:noProof/>
                <w:sz w:val="20"/>
              </w:rPr>
            </w:pPr>
            <w:del w:id="602" w:author="Aivi Kuivonen" w:date="2025-07-07T15:45:00Z">
              <w:r w:rsidDel="00776BF2">
                <w:rPr>
                  <w:b/>
                  <w:bCs/>
                  <w:noProof/>
                  <w:sz w:val="20"/>
                </w:rPr>
                <w:delText xml:space="preserve"> 14 013 386,52</w:delText>
              </w:r>
            </w:del>
          </w:p>
        </w:tc>
        <w:tc>
          <w:tcPr>
            <w:tcW w:w="1276" w:type="dxa"/>
          </w:tcPr>
          <w:p w14:paraId="7DC51244" w14:textId="47AFC9B9" w:rsidR="00F96CFA" w:rsidRPr="00AD14ED" w:rsidRDefault="008A7437" w:rsidP="00D02B7C">
            <w:pPr>
              <w:rPr>
                <w:noProof/>
                <w:sz w:val="20"/>
              </w:rPr>
            </w:pPr>
            <w:r w:rsidRPr="00AD14ED">
              <w:rPr>
                <w:noProof/>
                <w:sz w:val="20"/>
              </w:rPr>
              <w:t>0</w:t>
            </w:r>
          </w:p>
        </w:tc>
        <w:tc>
          <w:tcPr>
            <w:tcW w:w="1701" w:type="dxa"/>
          </w:tcPr>
          <w:p w14:paraId="3A100108" w14:textId="577050D2" w:rsidR="00584449" w:rsidRDefault="00776BF2" w:rsidP="00D02B7C">
            <w:pPr>
              <w:rPr>
                <w:b/>
                <w:bCs/>
                <w:noProof/>
                <w:sz w:val="20"/>
              </w:rPr>
            </w:pPr>
            <w:ins w:id="603" w:author="Aivi Kuivonen" w:date="2025-07-07T15:45:00Z">
              <w:r>
                <w:rPr>
                  <w:b/>
                  <w:bCs/>
                  <w:noProof/>
                  <w:sz w:val="20"/>
                </w:rPr>
                <w:t>110 949 180,35</w:t>
              </w:r>
            </w:ins>
          </w:p>
          <w:p w14:paraId="0C5ABC2F" w14:textId="3F7DE802" w:rsidR="00B76077" w:rsidRPr="00AD14ED" w:rsidRDefault="00A0695A" w:rsidP="00D02B7C">
            <w:pPr>
              <w:rPr>
                <w:b/>
                <w:bCs/>
                <w:noProof/>
                <w:sz w:val="20"/>
              </w:rPr>
            </w:pPr>
            <w:del w:id="604" w:author="Aivi Kuivonen" w:date="2025-07-07T15:45:00Z">
              <w:r w:rsidDel="00776BF2">
                <w:rPr>
                  <w:b/>
                  <w:bCs/>
                  <w:noProof/>
                  <w:sz w:val="20"/>
                </w:rPr>
                <w:delText xml:space="preserve"> 79 802 083,91</w:delText>
              </w:r>
            </w:del>
          </w:p>
        </w:tc>
        <w:tc>
          <w:tcPr>
            <w:tcW w:w="1359" w:type="dxa"/>
          </w:tcPr>
          <w:p w14:paraId="0FF205C2" w14:textId="77777777" w:rsidR="00F96CFA" w:rsidRPr="00AD14ED" w:rsidRDefault="00F96CFA" w:rsidP="00D02B7C">
            <w:pPr>
              <w:rPr>
                <w:noProof/>
                <w:sz w:val="20"/>
              </w:rPr>
            </w:pPr>
          </w:p>
        </w:tc>
      </w:tr>
    </w:tbl>
    <w:p w14:paraId="625F6B1D" w14:textId="77777777" w:rsidR="00F96CFA" w:rsidRPr="000D39C6" w:rsidRDefault="00F96CFA" w:rsidP="00F96CFA">
      <w:pPr>
        <w:rPr>
          <w:noProof/>
          <w:szCs w:val="24"/>
        </w:rPr>
      </w:pPr>
    </w:p>
    <w:p w14:paraId="104B1129" w14:textId="41F83798" w:rsidR="00F96CFA" w:rsidRPr="00A51058" w:rsidRDefault="00A51058" w:rsidP="00B46B1A">
      <w:pPr>
        <w:spacing w:before="0" w:after="200" w:line="276" w:lineRule="auto"/>
        <w:jc w:val="left"/>
        <w:rPr>
          <w:b/>
          <w:bCs/>
          <w:noProof/>
          <w:szCs w:val="24"/>
        </w:rPr>
      </w:pPr>
      <w:r>
        <w:rPr>
          <w:b/>
          <w:bCs/>
          <w:noProof/>
          <w:szCs w:val="24"/>
        </w:rPr>
        <w:br w:type="page"/>
      </w:r>
    </w:p>
    <w:p w14:paraId="33EBC749" w14:textId="77777777" w:rsidR="00F96CFA" w:rsidRDefault="00F96CFA" w:rsidP="00F96CFA">
      <w:pPr>
        <w:numPr>
          <w:ilvl w:val="0"/>
          <w:numId w:val="32"/>
        </w:numPr>
        <w:spacing w:before="240" w:after="240"/>
        <w:rPr>
          <w:rFonts w:eastAsia="Times New Roman"/>
          <w:b/>
          <w:iCs/>
          <w:noProof/>
          <w:szCs w:val="24"/>
        </w:rPr>
      </w:pPr>
      <w:r>
        <w:rPr>
          <w:rFonts w:eastAsia="Times New Roman"/>
          <w:b/>
          <w:iCs/>
          <w:noProof/>
          <w:szCs w:val="24"/>
        </w:rPr>
        <w:lastRenderedPageBreak/>
        <w:t>Eeltingimused</w:t>
      </w:r>
    </w:p>
    <w:p w14:paraId="77490938" w14:textId="77777777" w:rsidR="00F96CFA" w:rsidRPr="005E44FE" w:rsidRDefault="00F96CFA" w:rsidP="00F96CFA">
      <w:pPr>
        <w:spacing w:before="240" w:after="240"/>
        <w:rPr>
          <w:i/>
          <w:iCs/>
          <w:color w:val="808080" w:themeColor="background1" w:themeShade="80"/>
          <w:sz w:val="20"/>
        </w:rPr>
      </w:pPr>
      <w:proofErr w:type="spellStart"/>
      <w:r w:rsidRPr="005E44FE">
        <w:rPr>
          <w:i/>
          <w:iCs/>
          <w:color w:val="808080" w:themeColor="background1" w:themeShade="80"/>
          <w:sz w:val="20"/>
        </w:rPr>
        <w:t>Viide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ühissätete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määruse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w:t>
      </w:r>
      <w:proofErr w:type="spellEnd"/>
      <w:r w:rsidRPr="005E44FE">
        <w:rPr>
          <w:i/>
          <w:iCs/>
          <w:color w:val="808080" w:themeColor="background1" w:themeShade="80"/>
          <w:sz w:val="20"/>
        </w:rPr>
        <w:t xml:space="preserve"> 22 </w:t>
      </w:r>
      <w:proofErr w:type="spellStart"/>
      <w:r w:rsidRPr="005E44FE">
        <w:rPr>
          <w:i/>
          <w:iCs/>
          <w:color w:val="808080" w:themeColor="background1" w:themeShade="80"/>
          <w:sz w:val="20"/>
        </w:rPr>
        <w:t>lõike</w:t>
      </w:r>
      <w:proofErr w:type="spellEnd"/>
      <w:r w:rsidRPr="005E44FE">
        <w:rPr>
          <w:i/>
          <w:iCs/>
          <w:color w:val="808080" w:themeColor="background1" w:themeShade="80"/>
          <w:sz w:val="20"/>
        </w:rPr>
        <w:t xml:space="preserve"> 3 </w:t>
      </w:r>
      <w:proofErr w:type="spellStart"/>
      <w:r w:rsidRPr="005E44FE">
        <w:rPr>
          <w:i/>
          <w:iCs/>
          <w:color w:val="808080" w:themeColor="background1" w:themeShade="80"/>
          <w:sz w:val="20"/>
        </w:rPr>
        <w:t>punkt</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i</w:t>
      </w:r>
      <w:proofErr w:type="spellEnd"/>
    </w:p>
    <w:p w14:paraId="47F3910B" w14:textId="001C9BF5" w:rsidR="00F96CFA" w:rsidRPr="00D23FFB" w:rsidRDefault="00F96CFA" w:rsidP="00A750A9">
      <w:pPr>
        <w:rPr>
          <w:rFonts w:eastAsia="Times New Roman"/>
          <w:bCs/>
          <w:iCs/>
          <w:noProof/>
          <w:szCs w:val="24"/>
        </w:rPr>
      </w:pPr>
      <w:r w:rsidRPr="00A750A9">
        <w:rPr>
          <w:b/>
          <w:iCs/>
          <w:noProof/>
        </w:rPr>
        <w:t xml:space="preserve">Tabel </w:t>
      </w:r>
      <w:r w:rsidR="00D23FFB" w:rsidRPr="00A750A9">
        <w:rPr>
          <w:b/>
          <w:iCs/>
          <w:noProof/>
        </w:rPr>
        <w:t>1</w:t>
      </w:r>
      <w:r w:rsidR="009602C7">
        <w:rPr>
          <w:b/>
          <w:iCs/>
          <w:noProof/>
        </w:rPr>
        <w:t>0</w:t>
      </w:r>
      <w:r w:rsidRPr="00D23FFB">
        <w:rPr>
          <w:bCs/>
          <w:iCs/>
          <w:noProof/>
        </w:rPr>
        <w:t xml:space="preserve"> Horisontaalsed eeltingimused</w:t>
      </w:r>
    </w:p>
    <w:tbl>
      <w:tblPr>
        <w:tblStyle w:val="TableGrid"/>
        <w:tblW w:w="15021" w:type="dxa"/>
        <w:tblLayout w:type="fixed"/>
        <w:tblLook w:val="04A0" w:firstRow="1" w:lastRow="0" w:firstColumn="1" w:lastColumn="0" w:noHBand="0" w:noVBand="1"/>
      </w:tblPr>
      <w:tblGrid>
        <w:gridCol w:w="1838"/>
        <w:gridCol w:w="1105"/>
        <w:gridCol w:w="2439"/>
        <w:gridCol w:w="1276"/>
        <w:gridCol w:w="2976"/>
        <w:gridCol w:w="5387"/>
      </w:tblGrid>
      <w:tr w:rsidR="00477877" w14:paraId="43396809" w14:textId="77777777" w:rsidTr="000D198B">
        <w:tc>
          <w:tcPr>
            <w:tcW w:w="1838" w:type="dxa"/>
          </w:tcPr>
          <w:p w14:paraId="66103BD2" w14:textId="77777777" w:rsidR="00F96CFA" w:rsidRDefault="00F96CFA" w:rsidP="00D02B7C">
            <w:pPr>
              <w:pStyle w:val="Text1"/>
              <w:ind w:left="0"/>
              <w:jc w:val="center"/>
              <w:rPr>
                <w:rFonts w:cs="Times New Roman"/>
                <w:b/>
                <w:noProof/>
                <w:sz w:val="16"/>
                <w:szCs w:val="16"/>
              </w:rPr>
            </w:pPr>
            <w:r>
              <w:rPr>
                <w:rFonts w:cs="Times New Roman"/>
                <w:b/>
                <w:noProof/>
                <w:sz w:val="16"/>
                <w:szCs w:val="16"/>
              </w:rPr>
              <w:t>Eeltingimus</w:t>
            </w:r>
          </w:p>
        </w:tc>
        <w:tc>
          <w:tcPr>
            <w:tcW w:w="1105" w:type="dxa"/>
          </w:tcPr>
          <w:p w14:paraId="17D3C58D" w14:textId="77777777" w:rsidR="00F96CFA" w:rsidRDefault="00F96CFA" w:rsidP="00D02B7C">
            <w:pPr>
              <w:pStyle w:val="Text1"/>
              <w:ind w:left="0"/>
              <w:jc w:val="center"/>
              <w:rPr>
                <w:rFonts w:cs="Times New Roman"/>
                <w:b/>
                <w:noProof/>
                <w:sz w:val="16"/>
                <w:szCs w:val="16"/>
              </w:rPr>
            </w:pPr>
            <w:r>
              <w:rPr>
                <w:rFonts w:cs="Times New Roman"/>
                <w:b/>
                <w:noProof/>
                <w:sz w:val="16"/>
                <w:szCs w:val="16"/>
              </w:rPr>
              <w:t>Eeltingimuse täitmine</w:t>
            </w:r>
          </w:p>
        </w:tc>
        <w:tc>
          <w:tcPr>
            <w:tcW w:w="2439" w:type="dxa"/>
          </w:tcPr>
          <w:p w14:paraId="324E7908" w14:textId="77777777" w:rsidR="00F96CFA" w:rsidRDefault="00F96CFA" w:rsidP="00D02B7C">
            <w:pPr>
              <w:pStyle w:val="Text1"/>
              <w:ind w:left="0"/>
              <w:jc w:val="center"/>
              <w:rPr>
                <w:rFonts w:cs="Times New Roman"/>
                <w:b/>
                <w:noProof/>
                <w:sz w:val="16"/>
                <w:szCs w:val="16"/>
              </w:rPr>
            </w:pPr>
            <w:r>
              <w:rPr>
                <w:rFonts w:cs="Times New Roman"/>
                <w:b/>
                <w:noProof/>
                <w:sz w:val="16"/>
                <w:szCs w:val="16"/>
              </w:rPr>
              <w:t xml:space="preserve">Kriteeriumid </w:t>
            </w:r>
          </w:p>
        </w:tc>
        <w:tc>
          <w:tcPr>
            <w:tcW w:w="1276" w:type="dxa"/>
          </w:tcPr>
          <w:p w14:paraId="0785F456" w14:textId="77777777" w:rsidR="00F96CFA" w:rsidRDefault="00F96CFA" w:rsidP="00D02B7C">
            <w:pPr>
              <w:pStyle w:val="Text1"/>
              <w:ind w:left="0"/>
              <w:jc w:val="center"/>
              <w:rPr>
                <w:rFonts w:cs="Times New Roman"/>
                <w:b/>
                <w:noProof/>
                <w:sz w:val="16"/>
                <w:szCs w:val="16"/>
              </w:rPr>
            </w:pPr>
            <w:r>
              <w:rPr>
                <w:rFonts w:cs="Times New Roman"/>
                <w:b/>
                <w:noProof/>
                <w:sz w:val="16"/>
                <w:szCs w:val="16"/>
              </w:rPr>
              <w:t xml:space="preserve">Kriteeriumide täitmine </w:t>
            </w:r>
          </w:p>
        </w:tc>
        <w:tc>
          <w:tcPr>
            <w:tcW w:w="2976" w:type="dxa"/>
          </w:tcPr>
          <w:p w14:paraId="38FB4535" w14:textId="77777777" w:rsidR="00F96CFA" w:rsidRDefault="00F96CFA" w:rsidP="00D02B7C">
            <w:pPr>
              <w:pStyle w:val="Text1"/>
              <w:ind w:left="0" w:right="210"/>
              <w:jc w:val="center"/>
              <w:rPr>
                <w:rFonts w:cs="Times New Roman"/>
                <w:b/>
                <w:noProof/>
                <w:sz w:val="16"/>
                <w:szCs w:val="16"/>
              </w:rPr>
            </w:pPr>
            <w:r>
              <w:rPr>
                <w:rFonts w:cs="Times New Roman"/>
                <w:b/>
                <w:noProof/>
                <w:sz w:val="16"/>
                <w:szCs w:val="16"/>
              </w:rPr>
              <w:t>Viide asjakohastele dokumentidele</w:t>
            </w:r>
          </w:p>
        </w:tc>
        <w:tc>
          <w:tcPr>
            <w:tcW w:w="5387" w:type="dxa"/>
          </w:tcPr>
          <w:p w14:paraId="1A9AE46A" w14:textId="77777777" w:rsidR="00F96CFA" w:rsidRDefault="00F96CFA" w:rsidP="00D02B7C">
            <w:pPr>
              <w:pStyle w:val="Text1"/>
              <w:ind w:left="0"/>
              <w:jc w:val="center"/>
              <w:rPr>
                <w:rFonts w:cs="Times New Roman"/>
                <w:b/>
                <w:noProof/>
                <w:sz w:val="16"/>
                <w:szCs w:val="16"/>
              </w:rPr>
            </w:pPr>
            <w:r>
              <w:rPr>
                <w:rFonts w:cs="Times New Roman"/>
                <w:b/>
                <w:noProof/>
                <w:sz w:val="16"/>
                <w:szCs w:val="16"/>
              </w:rPr>
              <w:t>Põhjendus</w:t>
            </w:r>
          </w:p>
        </w:tc>
      </w:tr>
      <w:tr w:rsidR="00477877" w14:paraId="6E92F524" w14:textId="77777777" w:rsidTr="000D198B">
        <w:tc>
          <w:tcPr>
            <w:tcW w:w="1838" w:type="dxa"/>
          </w:tcPr>
          <w:p w14:paraId="0C58FD96" w14:textId="77777777" w:rsidR="00F96CFA" w:rsidRPr="000D198B" w:rsidRDefault="00F96CFA" w:rsidP="00ED2EDF">
            <w:pPr>
              <w:rPr>
                <w:rFonts w:eastAsia="Times New Roman"/>
                <w:i/>
                <w:iCs/>
                <w:noProof/>
                <w:sz w:val="20"/>
              </w:rPr>
            </w:pPr>
            <w:r w:rsidRPr="000D198B">
              <w:rPr>
                <w:sz w:val="20"/>
                <w:lang w:val="et-EE"/>
              </w:rPr>
              <w:t>Tõhusad järelevalvemehhanismid riigihangete turu jaoks</w:t>
            </w:r>
          </w:p>
        </w:tc>
        <w:tc>
          <w:tcPr>
            <w:tcW w:w="1105" w:type="dxa"/>
          </w:tcPr>
          <w:p w14:paraId="4D050E93"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7F57AF52" w14:textId="4D57FCCC" w:rsidR="005F50B7" w:rsidRPr="000D198B" w:rsidRDefault="005F50B7" w:rsidP="00ED2EDF">
            <w:pPr>
              <w:spacing w:before="0" w:after="80"/>
              <w:ind w:left="3"/>
              <w:jc w:val="left"/>
              <w:rPr>
                <w:bCs/>
                <w:noProof/>
                <w:sz w:val="20"/>
                <w:lang w:val="et-EE"/>
              </w:rPr>
            </w:pPr>
            <w:r w:rsidRPr="000D198B">
              <w:rPr>
                <w:sz w:val="20"/>
                <w:lang w:val="et-EE"/>
              </w:rPr>
              <w:t>Kehtestatud on järelevalvemehhanismid, mis hõlmavad kõiki riigihankelepinguid ja nende hankeid fondidest</w:t>
            </w:r>
            <w:r w:rsidR="007A22FF">
              <w:rPr>
                <w:sz w:val="20"/>
                <w:lang w:val="et-EE"/>
              </w:rPr>
              <w:t>,</w:t>
            </w:r>
            <w:r w:rsidRPr="000D198B">
              <w:rPr>
                <w:sz w:val="20"/>
                <w:lang w:val="et-EE"/>
              </w:rPr>
              <w:t xml:space="preserve"> kooskõlas ELi hankeõigusega. Selleks on vaja järgmist:</w:t>
            </w:r>
          </w:p>
          <w:p w14:paraId="61EDD7D2" w14:textId="77777777" w:rsidR="005F50B7" w:rsidRPr="000D198B" w:rsidRDefault="005F50B7" w:rsidP="00ED2EDF">
            <w:pPr>
              <w:spacing w:before="0" w:after="80"/>
              <w:ind w:left="360" w:hanging="360"/>
              <w:jc w:val="left"/>
              <w:rPr>
                <w:sz w:val="20"/>
                <w:lang w:val="et-EE"/>
              </w:rPr>
            </w:pPr>
            <w:r w:rsidRPr="000D198B">
              <w:rPr>
                <w:sz w:val="20"/>
                <w:lang w:val="et-EE"/>
              </w:rPr>
              <w:t>1.</w:t>
            </w:r>
            <w:r w:rsidRPr="000D198B">
              <w:rPr>
                <w:sz w:val="20"/>
                <w:lang w:val="et-EE"/>
              </w:rPr>
              <w:tab/>
              <w:t xml:space="preserve">meetmed, mis tagavad tõhusate ja usaldusväärsete andmete kogumise riigihankemenetluste kohta, mis ületavad ELi </w:t>
            </w:r>
            <w:proofErr w:type="spellStart"/>
            <w:r w:rsidRPr="000D198B">
              <w:rPr>
                <w:sz w:val="20"/>
                <w:lang w:val="et-EE"/>
              </w:rPr>
              <w:t>lävendeid</w:t>
            </w:r>
            <w:proofErr w:type="spellEnd"/>
            <w:r w:rsidRPr="000D198B">
              <w:rPr>
                <w:sz w:val="20"/>
                <w:lang w:val="et-EE"/>
              </w:rPr>
              <w:t>, kooskõlas direktiivi 2014/24/EL artiklitest 83 ja 84 ning direktiivi 2014/25/EL artiklitest 99 ja 100 tuleneva aruandluskohustusega;</w:t>
            </w:r>
          </w:p>
          <w:p w14:paraId="7C7D7704" w14:textId="77777777" w:rsidR="005F50B7" w:rsidRPr="000D198B" w:rsidRDefault="005F50B7" w:rsidP="00ED2EDF">
            <w:pPr>
              <w:spacing w:before="0" w:after="80"/>
              <w:ind w:left="401" w:hanging="425"/>
              <w:jc w:val="left"/>
              <w:rPr>
                <w:bCs/>
                <w:noProof/>
                <w:sz w:val="20"/>
                <w:lang w:val="et-EE"/>
              </w:rPr>
            </w:pPr>
            <w:r w:rsidRPr="000D198B">
              <w:rPr>
                <w:sz w:val="20"/>
                <w:lang w:val="et-EE"/>
              </w:rPr>
              <w:t xml:space="preserve">2. </w:t>
            </w:r>
            <w:r w:rsidRPr="000D198B">
              <w:rPr>
                <w:sz w:val="20"/>
                <w:lang w:val="et-EE"/>
              </w:rPr>
              <w:tab/>
              <w:t>meetmed andmete tagamiseks vähemalt järgmiste aspektide jaoks:</w:t>
            </w:r>
          </w:p>
          <w:p w14:paraId="744BCB96" w14:textId="77777777" w:rsidR="005F50B7" w:rsidRPr="000D198B" w:rsidRDefault="005F50B7" w:rsidP="00ED2EDF">
            <w:pPr>
              <w:spacing w:before="0" w:after="80"/>
              <w:ind w:left="360" w:hanging="360"/>
              <w:jc w:val="left"/>
              <w:rPr>
                <w:bCs/>
                <w:noProof/>
                <w:sz w:val="20"/>
                <w:lang w:val="et-EE"/>
              </w:rPr>
            </w:pPr>
            <w:r w:rsidRPr="000D198B">
              <w:rPr>
                <w:sz w:val="20"/>
                <w:lang w:val="et-EE"/>
              </w:rPr>
              <w:t>a.</w:t>
            </w:r>
            <w:r w:rsidRPr="000D198B">
              <w:rPr>
                <w:sz w:val="20"/>
                <w:lang w:val="et-EE"/>
              </w:rPr>
              <w:tab/>
              <w:t xml:space="preserve">konkurentsi kvaliteet ja intensiivsus: võitnud </w:t>
            </w:r>
            <w:r w:rsidRPr="000D198B">
              <w:rPr>
                <w:sz w:val="20"/>
                <w:lang w:val="et-EE"/>
              </w:rPr>
              <w:lastRenderedPageBreak/>
              <w:t>pakkujate nimed, esialgne pakkujate arv ja lepinguline maksumus;</w:t>
            </w:r>
          </w:p>
          <w:p w14:paraId="1ACE3281" w14:textId="77777777" w:rsidR="005F50B7" w:rsidRPr="000D198B" w:rsidRDefault="005F50B7" w:rsidP="00ED2EDF">
            <w:pPr>
              <w:spacing w:before="0" w:after="80"/>
              <w:ind w:left="360" w:hanging="360"/>
              <w:jc w:val="left"/>
              <w:rPr>
                <w:bCs/>
                <w:noProof/>
                <w:sz w:val="20"/>
                <w:lang w:val="et-EE"/>
              </w:rPr>
            </w:pPr>
            <w:proofErr w:type="spellStart"/>
            <w:r w:rsidRPr="000D198B">
              <w:rPr>
                <w:sz w:val="20"/>
                <w:lang w:val="et-EE"/>
              </w:rPr>
              <w:t>b.</w:t>
            </w:r>
            <w:proofErr w:type="spellEnd"/>
            <w:r w:rsidRPr="000D198B">
              <w:rPr>
                <w:sz w:val="20"/>
                <w:lang w:val="et-EE"/>
              </w:rPr>
              <w:tab/>
              <w:t xml:space="preserve">teave lõpliku hinna kohta pärast valituks osutumist ja </w:t>
            </w:r>
            <w:proofErr w:type="spellStart"/>
            <w:r w:rsidRPr="000D198B">
              <w:rPr>
                <w:sz w:val="20"/>
                <w:lang w:val="et-EE"/>
              </w:rPr>
              <w:t>VKEde</w:t>
            </w:r>
            <w:proofErr w:type="spellEnd"/>
            <w:r w:rsidRPr="000D198B">
              <w:rPr>
                <w:sz w:val="20"/>
                <w:lang w:val="et-EE"/>
              </w:rPr>
              <w:t xml:space="preserve"> kui otsepakkujate osalemise kohta, kui sellist teavet pakuvad riiklikud süsteemid;</w:t>
            </w:r>
          </w:p>
          <w:p w14:paraId="73743FD3" w14:textId="77777777" w:rsidR="005F50B7" w:rsidRPr="000D198B" w:rsidRDefault="005F50B7" w:rsidP="00ED2EDF">
            <w:pPr>
              <w:pStyle w:val="ListParagraph"/>
              <w:numPr>
                <w:ilvl w:val="0"/>
                <w:numId w:val="40"/>
              </w:numPr>
              <w:spacing w:after="80" w:line="240" w:lineRule="auto"/>
              <w:ind w:left="343" w:hanging="343"/>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meetmed pädevate riigiasutuste jaoks andmeseire ja </w:t>
            </w:r>
            <w:r w:rsidRPr="000D198B">
              <w:rPr>
                <w:rFonts w:ascii="Times New Roman" w:hAnsi="Times New Roman" w:cs="Times New Roman"/>
                <w:sz w:val="20"/>
                <w:szCs w:val="20"/>
                <w:lang w:val="et-EE"/>
              </w:rPr>
              <w:br/>
              <w:t>-analüüsi tagamiseks kooskõlas direktiivi 2014/24/EL artikli 83 lõikega 2 ja direktiivi 2014/25/EL artikli 99 lõikega 2;</w:t>
            </w:r>
          </w:p>
          <w:p w14:paraId="4DC16E00" w14:textId="41CD1A88" w:rsidR="005F50B7" w:rsidRPr="00ED2EDF" w:rsidRDefault="005F50B7" w:rsidP="00ED2EDF">
            <w:pPr>
              <w:pStyle w:val="ListParagraph"/>
              <w:numPr>
                <w:ilvl w:val="0"/>
                <w:numId w:val="40"/>
              </w:numPr>
              <w:spacing w:after="80" w:line="240" w:lineRule="auto"/>
              <w:ind w:left="343" w:hanging="343"/>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analüüsitulemuste üldsusele kättesaadavaks tegemise kord kooskõlas direktiivi 2014/24/EL artikli 83 lõikega 3 ja direktiivi 2014/25/EL artikli 99 lõikega 3;</w:t>
            </w:r>
          </w:p>
          <w:p w14:paraId="087F3D3E" w14:textId="601ED07B" w:rsidR="00F96CFA" w:rsidRPr="00ED2EDF" w:rsidRDefault="005F50B7" w:rsidP="00ED2EDF">
            <w:pPr>
              <w:pStyle w:val="ListParagraph"/>
              <w:numPr>
                <w:ilvl w:val="0"/>
                <w:numId w:val="40"/>
              </w:numPr>
              <w:spacing w:after="80" w:line="240" w:lineRule="auto"/>
              <w:ind w:left="343" w:hanging="343"/>
              <w:rPr>
                <w:bCs/>
                <w:noProof/>
                <w:sz w:val="20"/>
                <w:lang w:val="et-EE"/>
              </w:rPr>
            </w:pPr>
            <w:r w:rsidRPr="00ED2EDF">
              <w:rPr>
                <w:rFonts w:ascii="Times New Roman" w:hAnsi="Times New Roman" w:cs="Times New Roman"/>
                <w:sz w:val="20"/>
                <w:lang w:val="et-EE"/>
              </w:rPr>
              <w:t>meetmed tagamaks, et kogu teave, mis viitab võimalikule pakkumismahhinatsioonile, edastatakse pädevatele</w:t>
            </w:r>
            <w:r w:rsidRPr="00ED2EDF">
              <w:rPr>
                <w:rFonts w:ascii="Times New Roman" w:hAnsi="Times New Roman" w:cs="Times New Roman"/>
                <w:sz w:val="20"/>
              </w:rPr>
              <w:t xml:space="preserve"> </w:t>
            </w:r>
            <w:r w:rsidRPr="00ED2EDF">
              <w:rPr>
                <w:rFonts w:ascii="Times New Roman" w:hAnsi="Times New Roman" w:cs="Times New Roman"/>
                <w:sz w:val="20"/>
                <w:lang w:val="et-EE"/>
              </w:rPr>
              <w:t xml:space="preserve">riigiasutustele </w:t>
            </w:r>
            <w:r w:rsidRPr="00ED2EDF">
              <w:rPr>
                <w:rFonts w:ascii="Times New Roman" w:hAnsi="Times New Roman" w:cs="Times New Roman"/>
                <w:sz w:val="20"/>
                <w:lang w:val="et-EE"/>
              </w:rPr>
              <w:lastRenderedPageBreak/>
              <w:t>kooskõlas direktiivi 2014/24/EL artikli 83 lõikega 2 ja direktiivi 2014/25/EL artikli 99 lõikega 2.</w:t>
            </w:r>
          </w:p>
        </w:tc>
        <w:tc>
          <w:tcPr>
            <w:tcW w:w="1276" w:type="dxa"/>
          </w:tcPr>
          <w:p w14:paraId="145D2DE5" w14:textId="77777777" w:rsidR="00F96CFA" w:rsidRPr="000D198B" w:rsidRDefault="00F96CFA" w:rsidP="00ED2EDF">
            <w:pPr>
              <w:rPr>
                <w:rFonts w:eastAsia="Times New Roman"/>
                <w:iCs/>
                <w:noProof/>
                <w:sz w:val="20"/>
              </w:rPr>
            </w:pPr>
            <w:r w:rsidRPr="000D198B">
              <w:rPr>
                <w:rFonts w:eastAsia="Times New Roman"/>
                <w:iCs/>
                <w:noProof/>
                <w:sz w:val="20"/>
              </w:rPr>
              <w:lastRenderedPageBreak/>
              <w:t>1. JAH</w:t>
            </w:r>
          </w:p>
          <w:p w14:paraId="55B670C6" w14:textId="77777777" w:rsidR="00F96CFA" w:rsidRPr="000D198B" w:rsidRDefault="00F96CFA" w:rsidP="00ED2EDF">
            <w:pPr>
              <w:rPr>
                <w:rFonts w:eastAsia="Times New Roman"/>
                <w:iCs/>
                <w:noProof/>
                <w:sz w:val="20"/>
              </w:rPr>
            </w:pPr>
            <w:r w:rsidRPr="000D198B">
              <w:rPr>
                <w:rFonts w:eastAsia="Times New Roman"/>
                <w:iCs/>
                <w:noProof/>
                <w:sz w:val="20"/>
              </w:rPr>
              <w:t>2. JAH</w:t>
            </w:r>
          </w:p>
          <w:p w14:paraId="1344FEC3" w14:textId="77777777" w:rsidR="00F96CFA" w:rsidRDefault="00F96CFA" w:rsidP="00ED2EDF">
            <w:pPr>
              <w:rPr>
                <w:rFonts w:eastAsia="Times New Roman"/>
                <w:iCs/>
                <w:noProof/>
                <w:sz w:val="20"/>
              </w:rPr>
            </w:pPr>
            <w:r w:rsidRPr="000D198B">
              <w:rPr>
                <w:rFonts w:eastAsia="Times New Roman"/>
                <w:iCs/>
                <w:noProof/>
                <w:sz w:val="20"/>
              </w:rPr>
              <w:t>3. JAH</w:t>
            </w:r>
          </w:p>
          <w:p w14:paraId="2CE2213B" w14:textId="77777777" w:rsidR="00791DA3" w:rsidRDefault="00791DA3" w:rsidP="00ED2EDF">
            <w:pPr>
              <w:rPr>
                <w:rFonts w:eastAsia="Times New Roman"/>
                <w:iCs/>
                <w:noProof/>
                <w:sz w:val="20"/>
              </w:rPr>
            </w:pPr>
            <w:r>
              <w:rPr>
                <w:rFonts w:eastAsia="Times New Roman"/>
                <w:iCs/>
                <w:noProof/>
                <w:sz w:val="20"/>
              </w:rPr>
              <w:t>4. JAH</w:t>
            </w:r>
          </w:p>
          <w:p w14:paraId="531139D0" w14:textId="6B615310" w:rsidR="00791DA3" w:rsidRPr="000D198B" w:rsidRDefault="00791DA3" w:rsidP="00ED2EDF">
            <w:pPr>
              <w:rPr>
                <w:rFonts w:eastAsia="Times New Roman"/>
                <w:iCs/>
                <w:noProof/>
                <w:sz w:val="20"/>
              </w:rPr>
            </w:pPr>
            <w:r>
              <w:rPr>
                <w:rFonts w:eastAsia="Times New Roman"/>
                <w:iCs/>
                <w:noProof/>
                <w:sz w:val="20"/>
              </w:rPr>
              <w:t>5. JAH</w:t>
            </w:r>
          </w:p>
        </w:tc>
        <w:tc>
          <w:tcPr>
            <w:tcW w:w="2976" w:type="dxa"/>
          </w:tcPr>
          <w:p w14:paraId="55441D58" w14:textId="77777777" w:rsidR="00F96CFA" w:rsidRDefault="00F96CFA" w:rsidP="00ED2EDF">
            <w:pPr>
              <w:jc w:val="left"/>
              <w:rPr>
                <w:ins w:id="605" w:author="Piret Loorand" w:date="2025-07-15T16:37:00Z"/>
                <w:sz w:val="20"/>
                <w:lang w:val="et-EE"/>
              </w:rPr>
            </w:pPr>
            <w:r w:rsidRPr="000D198B">
              <w:rPr>
                <w:sz w:val="20"/>
                <w:lang w:val="et-EE"/>
              </w:rPr>
              <w:t>Riigihangete register (</w:t>
            </w:r>
            <w:hyperlink r:id="rId11" w:history="1">
              <w:r w:rsidRPr="000D198B">
                <w:rPr>
                  <w:rStyle w:val="Hyperlink"/>
                  <w:sz w:val="20"/>
                  <w:lang w:val="et-EE"/>
                </w:rPr>
                <w:t>https://riigihanked.riik.ee</w:t>
              </w:r>
            </w:hyperlink>
            <w:r w:rsidRPr="000D198B">
              <w:rPr>
                <w:sz w:val="20"/>
                <w:lang w:val="et-EE"/>
              </w:rPr>
              <w:t>)</w:t>
            </w:r>
          </w:p>
          <w:p w14:paraId="6D34F8E1" w14:textId="77777777" w:rsidR="003C1964" w:rsidRPr="00CF2B51" w:rsidRDefault="003C1964" w:rsidP="003C1964">
            <w:pPr>
              <w:spacing w:before="0" w:after="80"/>
              <w:ind w:left="3"/>
              <w:jc w:val="left"/>
              <w:rPr>
                <w:ins w:id="606" w:author="Piret Loorand" w:date="2025-07-15T16:37:00Z"/>
                <w:rFonts w:eastAsiaTheme="minorHAnsi"/>
                <w:szCs w:val="22"/>
                <w:lang w:val="et-EE" w:eastAsia="en-US"/>
              </w:rPr>
            </w:pPr>
            <w:ins w:id="607" w:author="Piret Loorand" w:date="2025-07-15T16:37:00Z">
              <w:r w:rsidRPr="00CF2B51">
                <w:rPr>
                  <w:rFonts w:ascii="Cambria" w:eastAsiaTheme="minorHAnsi" w:hAnsi="Cambria"/>
                  <w:sz w:val="18"/>
                  <w:szCs w:val="22"/>
                  <w:lang w:val="et-EE" w:eastAsia="en-US"/>
                </w:rPr>
                <w:t xml:space="preserve">Riigihangete seadus </w:t>
              </w:r>
            </w:ins>
          </w:p>
          <w:p w14:paraId="243CBF75" w14:textId="77777777" w:rsidR="003C1964" w:rsidRPr="00CF2B51" w:rsidRDefault="003C1964" w:rsidP="003C1964">
            <w:pPr>
              <w:spacing w:before="0" w:after="80"/>
              <w:ind w:left="3"/>
              <w:jc w:val="left"/>
              <w:rPr>
                <w:ins w:id="608" w:author="Piret Loorand" w:date="2025-07-15T16:37:00Z"/>
                <w:rFonts w:ascii="Cambria" w:eastAsiaTheme="minorHAnsi" w:hAnsi="Cambria"/>
                <w:sz w:val="18"/>
                <w:szCs w:val="22"/>
                <w:lang w:val="et-EE" w:eastAsia="en-US"/>
              </w:rPr>
            </w:pPr>
            <w:ins w:id="609" w:author="Piret Loorand" w:date="2025-07-15T16:37:00Z">
              <w:r w:rsidRPr="00CF2B51">
                <w:rPr>
                  <w:rFonts w:ascii="Cambria" w:eastAsiaTheme="minorHAnsi" w:hAnsi="Cambria"/>
                  <w:sz w:val="18"/>
                  <w:szCs w:val="22"/>
                  <w:lang w:val="et-EE" w:eastAsia="en-US"/>
                </w:rPr>
                <w:t>(</w:t>
              </w:r>
              <w:r w:rsidRPr="00CF2B51">
                <w:rPr>
                  <w:rFonts w:eastAsiaTheme="minorHAnsi"/>
                  <w:szCs w:val="22"/>
                  <w:lang w:eastAsia="en-US"/>
                </w:rPr>
                <w:fldChar w:fldCharType="begin"/>
              </w:r>
              <w:r w:rsidRPr="00CF2B51">
                <w:rPr>
                  <w:rFonts w:eastAsiaTheme="minorHAnsi"/>
                  <w:szCs w:val="22"/>
                  <w:lang w:eastAsia="en-US"/>
                </w:rPr>
                <w:instrText>HYPERLINK "https://www.riigiteataja.ee/akt/113032019145?leiaKehtiv" \o "https://www.riigiteataja.ee/akt/113032019145?leiaKehtiv"</w:instrText>
              </w:r>
              <w:r w:rsidRPr="00CF2B51">
                <w:rPr>
                  <w:rFonts w:eastAsiaTheme="minorHAnsi"/>
                  <w:szCs w:val="22"/>
                  <w:lang w:eastAsia="en-US"/>
                </w:rPr>
              </w:r>
              <w:r w:rsidRPr="00CF2B51">
                <w:rPr>
                  <w:rFonts w:eastAsiaTheme="minorHAnsi"/>
                  <w:szCs w:val="22"/>
                  <w:lang w:eastAsia="en-US"/>
                </w:rPr>
                <w:fldChar w:fldCharType="separate"/>
              </w:r>
              <w:r w:rsidRPr="00CF2B51">
                <w:rPr>
                  <w:rFonts w:ascii="Cambria" w:eastAsiaTheme="minorHAnsi" w:hAnsi="Cambria"/>
                  <w:color w:val="0000FF"/>
                  <w:sz w:val="18"/>
                  <w:szCs w:val="22"/>
                  <w:u w:val="single"/>
                  <w:lang w:val="et-EE" w:eastAsia="en-US"/>
                </w:rPr>
                <w:t>https://www.riigiteataja.ee/akt/113032019145?leiaKehtiv</w:t>
              </w:r>
              <w:r w:rsidRPr="00CF2B51">
                <w:rPr>
                  <w:rFonts w:eastAsiaTheme="minorHAnsi"/>
                  <w:szCs w:val="22"/>
                  <w:lang w:eastAsia="en-US"/>
                </w:rPr>
                <w:fldChar w:fldCharType="end"/>
              </w:r>
              <w:r w:rsidRPr="00CF2B51">
                <w:rPr>
                  <w:rFonts w:ascii="Cambria" w:eastAsiaTheme="minorHAnsi" w:hAnsi="Cambria"/>
                  <w:sz w:val="18"/>
                  <w:szCs w:val="22"/>
                  <w:lang w:val="et-EE" w:eastAsia="en-US"/>
                </w:rPr>
                <w:t xml:space="preserve">) </w:t>
              </w:r>
            </w:ins>
          </w:p>
          <w:p w14:paraId="44679E05" w14:textId="0C4BE0B3" w:rsidR="003C1964" w:rsidRPr="00CF2B51" w:rsidRDefault="003C1964" w:rsidP="003C1964">
            <w:pPr>
              <w:spacing w:before="0" w:after="80"/>
              <w:ind w:left="3"/>
              <w:jc w:val="left"/>
              <w:rPr>
                <w:ins w:id="610" w:author="Piret Loorand" w:date="2025-07-15T16:37:00Z"/>
                <w:rFonts w:ascii="Cambria" w:eastAsiaTheme="minorHAnsi" w:hAnsi="Cambria"/>
                <w:sz w:val="18"/>
                <w:szCs w:val="22"/>
                <w:lang w:val="et-EE" w:eastAsia="en-US"/>
              </w:rPr>
            </w:pPr>
            <w:ins w:id="611" w:author="Piret Loorand" w:date="2025-07-15T16:37:00Z">
              <w:r w:rsidRPr="00CF2B51">
                <w:rPr>
                  <w:rFonts w:ascii="Cambria" w:eastAsiaTheme="minorHAnsi" w:hAnsi="Cambria"/>
                  <w:sz w:val="18"/>
                  <w:szCs w:val="22"/>
                  <w:lang w:val="et-EE" w:eastAsia="en-US"/>
                </w:rPr>
                <w:t xml:space="preserve">Konkurentsiseadus </w:t>
              </w:r>
              <w:r w:rsidRPr="00CF2B51">
                <w:rPr>
                  <w:rFonts w:ascii="Cambria" w:eastAsiaTheme="minorHAnsi" w:hAnsi="Cambria"/>
                  <w:color w:val="0000FF"/>
                  <w:sz w:val="18"/>
                  <w:szCs w:val="22"/>
                  <w:u w:val="single"/>
                  <w:lang w:val="et-EE" w:eastAsia="en-US"/>
                </w:rPr>
                <w:t>(https://www.riigiteataja.ee/akt/102062021018?leiaKehtiv)</w:t>
              </w:r>
              <w:r w:rsidRPr="00CF2B51">
                <w:rPr>
                  <w:rFonts w:ascii="Cambria" w:eastAsiaTheme="minorHAnsi" w:hAnsi="Cambria"/>
                  <w:sz w:val="18"/>
                  <w:szCs w:val="22"/>
                  <w:lang w:val="et-EE" w:eastAsia="en-US"/>
                </w:rPr>
                <w:t xml:space="preserve"> </w:t>
              </w:r>
            </w:ins>
          </w:p>
          <w:p w14:paraId="56E3D141" w14:textId="56261097" w:rsidR="003C1964" w:rsidRPr="000D198B" w:rsidRDefault="003C1964" w:rsidP="003C1964">
            <w:pPr>
              <w:jc w:val="left"/>
              <w:rPr>
                <w:rFonts w:eastAsia="Times New Roman"/>
                <w:iCs/>
                <w:noProof/>
                <w:sz w:val="20"/>
              </w:rPr>
            </w:pPr>
            <w:ins w:id="612" w:author="Piret Loorand" w:date="2025-07-15T16:37:00Z">
              <w:r w:rsidRPr="00CF2B51">
                <w:rPr>
                  <w:rFonts w:ascii="Cambria" w:eastAsiaTheme="minorHAnsi" w:hAnsi="Cambria"/>
                  <w:sz w:val="18"/>
                  <w:szCs w:val="22"/>
                  <w:lang w:val="et-EE" w:eastAsia="en-US"/>
                </w:rPr>
                <w:t>Info Rahandusministeeriumi veebilehel (</w:t>
              </w:r>
              <w:r w:rsidRPr="00CF2B51">
                <w:rPr>
                  <w:rFonts w:eastAsiaTheme="minorHAnsi"/>
                  <w:szCs w:val="22"/>
                  <w:lang w:eastAsia="en-US"/>
                </w:rPr>
                <w:fldChar w:fldCharType="begin"/>
              </w:r>
              <w:r w:rsidRPr="00CF2B51">
                <w:rPr>
                  <w:rFonts w:eastAsiaTheme="minorHAnsi"/>
                  <w:szCs w:val="22"/>
                  <w:lang w:eastAsia="en-US"/>
                </w:rPr>
                <w:instrText>HYPERLINK "https://www.fin.ee/riigihanked-riigiabi-osalused-kinnisvara/riigihanked" \o "https://www.fin.ee/riigihanked-riigiabi-osalused-kinnisvara/riigihanked"</w:instrText>
              </w:r>
              <w:r w:rsidRPr="00CF2B51">
                <w:rPr>
                  <w:rFonts w:eastAsiaTheme="minorHAnsi"/>
                  <w:szCs w:val="22"/>
                  <w:lang w:eastAsia="en-US"/>
                </w:rPr>
              </w:r>
              <w:r w:rsidRPr="00CF2B51">
                <w:rPr>
                  <w:rFonts w:eastAsiaTheme="minorHAnsi"/>
                  <w:szCs w:val="22"/>
                  <w:lang w:eastAsia="en-US"/>
                </w:rPr>
                <w:fldChar w:fldCharType="separate"/>
              </w:r>
              <w:r w:rsidRPr="00CF2B51">
                <w:rPr>
                  <w:rFonts w:ascii="Cambria" w:eastAsiaTheme="minorHAnsi" w:hAnsi="Cambria"/>
                  <w:color w:val="0000FF"/>
                  <w:sz w:val="18"/>
                  <w:szCs w:val="18"/>
                  <w:u w:val="single"/>
                  <w:lang w:val="et-EE" w:eastAsia="en-US"/>
                </w:rPr>
                <w:t>https://www.fin.ee/riigihanked-riigiabi-osalused-kinnisvara/riigihanked</w:t>
              </w:r>
              <w:r w:rsidRPr="00CF2B51">
                <w:rPr>
                  <w:rFonts w:eastAsiaTheme="minorHAnsi"/>
                  <w:szCs w:val="22"/>
                  <w:lang w:eastAsia="en-US"/>
                </w:rPr>
                <w:fldChar w:fldCharType="end"/>
              </w:r>
            </w:ins>
          </w:p>
        </w:tc>
        <w:tc>
          <w:tcPr>
            <w:tcW w:w="5387" w:type="dxa"/>
          </w:tcPr>
          <w:p w14:paraId="18E6083B" w14:textId="283588A5" w:rsidR="000D198B" w:rsidRPr="000D198B" w:rsidRDefault="000D198B" w:rsidP="00ED2EDF">
            <w:pPr>
              <w:spacing w:before="0" w:after="80"/>
              <w:ind w:left="3"/>
              <w:rPr>
                <w:bCs/>
                <w:noProof/>
                <w:sz w:val="20"/>
                <w:lang w:val="et-EE"/>
              </w:rPr>
            </w:pPr>
            <w:r w:rsidRPr="000D198B">
              <w:rPr>
                <w:sz w:val="20"/>
                <w:lang w:val="et-EE"/>
              </w:rPr>
              <w:t xml:space="preserve">1. Kõik ELi hankeõiguse kohaselt riiklikku </w:t>
            </w:r>
            <w:proofErr w:type="spellStart"/>
            <w:r w:rsidRPr="000D198B">
              <w:rPr>
                <w:sz w:val="20"/>
                <w:lang w:val="et-EE"/>
              </w:rPr>
              <w:t>lävendit</w:t>
            </w:r>
            <w:proofErr w:type="spellEnd"/>
            <w:r w:rsidRPr="000D198B">
              <w:rPr>
                <w:sz w:val="20"/>
                <w:lang w:val="et-EE"/>
              </w:rPr>
              <w:t xml:space="preserve"> ületavad riigihankelepingud ja nende hanked fondidest avaldatakse ja teostatakse </w:t>
            </w:r>
            <w:proofErr w:type="spellStart"/>
            <w:r w:rsidRPr="000D198B">
              <w:rPr>
                <w:sz w:val="20"/>
                <w:lang w:val="et-EE"/>
              </w:rPr>
              <w:t>e-riigihangete</w:t>
            </w:r>
            <w:proofErr w:type="spellEnd"/>
            <w:r w:rsidRPr="000D198B">
              <w:rPr>
                <w:sz w:val="20"/>
                <w:lang w:val="et-EE"/>
              </w:rPr>
              <w:t xml:space="preserve"> </w:t>
            </w:r>
            <w:proofErr w:type="spellStart"/>
            <w:r w:rsidRPr="000D198B">
              <w:rPr>
                <w:sz w:val="20"/>
                <w:lang w:val="et-EE"/>
              </w:rPr>
              <w:t>keskportaalis</w:t>
            </w:r>
            <w:proofErr w:type="spellEnd"/>
            <w:r w:rsidRPr="000D198B">
              <w:rPr>
                <w:sz w:val="20"/>
                <w:lang w:val="et-EE"/>
              </w:rPr>
              <w:t xml:space="preserve"> „Riigihangete register“ (</w:t>
            </w:r>
            <w:hyperlink r:id="rId12" w:history="1">
              <w:r w:rsidRPr="000D198B">
                <w:rPr>
                  <w:rStyle w:val="Hyperlink"/>
                  <w:sz w:val="20"/>
                  <w:lang w:val="et-EE"/>
                </w:rPr>
                <w:t>https://riigihanked.riik.ee</w:t>
              </w:r>
            </w:hyperlink>
            <w:r w:rsidRPr="000D198B">
              <w:rPr>
                <w:rStyle w:val="Hyperlink"/>
                <w:color w:val="000000" w:themeColor="text1"/>
                <w:sz w:val="20"/>
                <w:lang w:val="et-EE"/>
              </w:rPr>
              <w:t>)</w:t>
            </w:r>
            <w:r w:rsidRPr="000D198B">
              <w:rPr>
                <w:sz w:val="20"/>
                <w:lang w:val="et-EE"/>
              </w:rPr>
              <w:t>, mida haldab Rahandusministeerium</w:t>
            </w:r>
            <w:ins w:id="613" w:author="Ülle Leht" w:date="2025-07-17T11:12:00Z">
              <w:r w:rsidR="00D62EA9">
                <w:rPr>
                  <w:sz w:val="20"/>
                  <w:lang w:val="et-EE"/>
                </w:rPr>
                <w:t>.</w:t>
              </w:r>
            </w:ins>
            <w:del w:id="614" w:author="Ülle Leht" w:date="2025-07-17T11:12:00Z">
              <w:r w:rsidR="00FC44CB" w:rsidDel="00D62EA9">
                <w:rPr>
                  <w:sz w:val="20"/>
                  <w:lang w:val="et-EE"/>
                </w:rPr>
                <w:delText>,</w:delText>
              </w:r>
              <w:r w:rsidRPr="000D198B" w:rsidDel="00D62EA9">
                <w:rPr>
                  <w:sz w:val="20"/>
                  <w:lang w:val="et-EE"/>
                </w:rPr>
                <w:delText xml:space="preserve"> kooskõlas komisjoni 11. novembri 2015.</w:delText>
              </w:r>
              <w:r w:rsidR="006D655E" w:rsidDel="00D62EA9">
                <w:rPr>
                  <w:sz w:val="20"/>
                  <w:lang w:val="et-EE"/>
                </w:rPr>
                <w:delText xml:space="preserve"> </w:delText>
              </w:r>
              <w:r w:rsidRPr="000D198B" w:rsidDel="00D62EA9">
                <w:rPr>
                  <w:sz w:val="20"/>
                  <w:lang w:val="et-EE"/>
                </w:rPr>
                <w:delText>aasta rakendusmäärusega (EL) 2015/1986.</w:delText>
              </w:r>
            </w:del>
            <w:r w:rsidRPr="000D198B">
              <w:rPr>
                <w:sz w:val="20"/>
                <w:lang w:val="et-EE"/>
              </w:rPr>
              <w:t xml:space="preserve"> Riigihangete seaduse kohaselt vastutab Rahandusministeerium järelevalve, aruandluse ja nõustamise eest vastavalt direktiivi 2014/24/EL artiklitele 83 ja 84 ning direktiivi 2014/25/EL artiklitele 99 ja 100. Järelevalve ja aruandlus põhinevad kesksest riigihangete registrist hangitud andmetel.</w:t>
            </w:r>
          </w:p>
          <w:p w14:paraId="4BD6754F" w14:textId="7366793E" w:rsidR="000D198B" w:rsidRPr="000D198B" w:rsidRDefault="000D198B" w:rsidP="00ED2EDF">
            <w:pPr>
              <w:spacing w:before="0" w:after="80"/>
              <w:ind w:left="3"/>
              <w:rPr>
                <w:bCs/>
                <w:noProof/>
                <w:sz w:val="20"/>
                <w:lang w:val="et-EE"/>
              </w:rPr>
            </w:pPr>
            <w:r w:rsidRPr="000D198B">
              <w:rPr>
                <w:sz w:val="20"/>
                <w:lang w:val="et-EE"/>
              </w:rPr>
              <w:t xml:space="preserve">2. a. Võitnud pakkujate nimed, esialgne pakkujate arv ja lepinguline maksumus avaldatakse riigihangete registris lepingu sõlmimise teatena komisjoni </w:t>
            </w:r>
            <w:del w:id="615" w:author="Piret Loorand" w:date="2025-07-15T16:42:00Z">
              <w:r w:rsidRPr="000D198B" w:rsidDel="003C1964">
                <w:rPr>
                  <w:sz w:val="20"/>
                  <w:lang w:val="et-EE"/>
                </w:rPr>
                <w:delText>11. novembri 2015.</w:delText>
              </w:r>
            </w:del>
            <w:ins w:id="616" w:author="Piret Loorand" w:date="2025-07-15T16:42:00Z">
              <w:r w:rsidR="003C1964">
                <w:rPr>
                  <w:sz w:val="20"/>
                  <w:lang w:val="et-EE"/>
                </w:rPr>
                <w:t>23. septembri 2019.</w:t>
              </w:r>
            </w:ins>
            <w:r w:rsidRPr="000D198B">
              <w:rPr>
                <w:sz w:val="20"/>
                <w:lang w:val="et-EE"/>
              </w:rPr>
              <w:t xml:space="preserve"> aasta rakendusmääruse (EL) </w:t>
            </w:r>
            <w:ins w:id="617" w:author="Piret Loorand" w:date="2025-07-15T16:43:00Z">
              <w:r w:rsidR="003C1964" w:rsidRPr="003C1964">
                <w:rPr>
                  <w:sz w:val="20"/>
                  <w:lang w:val="et-EE"/>
                </w:rPr>
                <w:t>2019/1780</w:t>
              </w:r>
            </w:ins>
            <w:del w:id="618" w:author="Piret Loorand" w:date="2025-07-15T16:43:00Z">
              <w:r w:rsidRPr="000D198B" w:rsidDel="003C1964">
                <w:rPr>
                  <w:sz w:val="20"/>
                  <w:lang w:val="et-EE"/>
                </w:rPr>
                <w:delText xml:space="preserve">2015/1986 </w:delText>
              </w:r>
            </w:del>
            <w:r w:rsidRPr="000D198B">
              <w:rPr>
                <w:sz w:val="20"/>
                <w:lang w:val="et-EE"/>
              </w:rPr>
              <w:t>alusel.</w:t>
            </w:r>
          </w:p>
          <w:p w14:paraId="7D5F222D" w14:textId="6E5F7017" w:rsidR="000D198B" w:rsidRPr="000D198B" w:rsidRDefault="000D198B" w:rsidP="00ED2EDF">
            <w:pPr>
              <w:spacing w:before="0" w:after="80"/>
              <w:ind w:left="3"/>
              <w:rPr>
                <w:bCs/>
                <w:noProof/>
                <w:sz w:val="20"/>
                <w:lang w:val="et-EE"/>
              </w:rPr>
            </w:pPr>
            <w:r w:rsidRPr="000D198B">
              <w:rPr>
                <w:sz w:val="20"/>
                <w:lang w:val="et-EE"/>
              </w:rPr>
              <w:t xml:space="preserve">2. </w:t>
            </w:r>
            <w:proofErr w:type="spellStart"/>
            <w:r w:rsidRPr="000D198B">
              <w:rPr>
                <w:sz w:val="20"/>
                <w:lang w:val="et-EE"/>
              </w:rPr>
              <w:t>b.</w:t>
            </w:r>
            <w:proofErr w:type="spellEnd"/>
            <w:r w:rsidRPr="000D198B">
              <w:rPr>
                <w:sz w:val="20"/>
                <w:lang w:val="et-EE"/>
              </w:rPr>
              <w:t xml:space="preserve"> Hankija kohustus on pärast hanke lõpuleviimist avaldada täidetud lepingust tulenev teave lõpliku hinna kohta riigihangete registris. Teave </w:t>
            </w:r>
            <w:proofErr w:type="spellStart"/>
            <w:r w:rsidRPr="000D198B">
              <w:rPr>
                <w:sz w:val="20"/>
                <w:lang w:val="et-EE"/>
              </w:rPr>
              <w:t>VKEde</w:t>
            </w:r>
            <w:proofErr w:type="spellEnd"/>
            <w:r w:rsidRPr="000D198B">
              <w:rPr>
                <w:sz w:val="20"/>
                <w:lang w:val="et-EE"/>
              </w:rPr>
              <w:t xml:space="preserve"> kui otsepakkujate osalemise kohta avaldatakse registri</w:t>
            </w:r>
            <w:r w:rsidR="006D655E">
              <w:rPr>
                <w:sz w:val="20"/>
                <w:lang w:val="et-EE"/>
              </w:rPr>
              <w:t>s</w:t>
            </w:r>
            <w:r w:rsidRPr="000D198B">
              <w:rPr>
                <w:sz w:val="20"/>
                <w:lang w:val="et-EE"/>
              </w:rPr>
              <w:t xml:space="preserve"> lepingu sõlmimise teates – 100% e-hankeid teostatakse keskses hankeregistris.</w:t>
            </w:r>
          </w:p>
          <w:p w14:paraId="45AF0751" w14:textId="77777777" w:rsidR="000D198B" w:rsidRPr="000D198B" w:rsidRDefault="000D198B" w:rsidP="00ED2EDF">
            <w:pPr>
              <w:spacing w:before="0" w:after="80"/>
              <w:ind w:left="3"/>
              <w:rPr>
                <w:bCs/>
                <w:noProof/>
                <w:sz w:val="20"/>
                <w:lang w:val="et-EE"/>
              </w:rPr>
            </w:pPr>
            <w:r w:rsidRPr="000D198B">
              <w:rPr>
                <w:sz w:val="20"/>
                <w:lang w:val="et-EE"/>
              </w:rPr>
              <w:t xml:space="preserve">3. Järelevalve (seire) ja analüüsi eest vastutav asutus on Rahandusministeerium. Järelevalvega seotud kohustused on sätestatud riigihangete seaduses. Järelevalve eest vastutavad neli inimest ja riigihangete andmete </w:t>
            </w:r>
            <w:proofErr w:type="spellStart"/>
            <w:r w:rsidRPr="000D198B">
              <w:rPr>
                <w:sz w:val="20"/>
                <w:lang w:val="et-EE"/>
              </w:rPr>
              <w:t>üldanalüüsi</w:t>
            </w:r>
            <w:proofErr w:type="spellEnd"/>
            <w:r w:rsidRPr="000D198B">
              <w:rPr>
                <w:sz w:val="20"/>
                <w:lang w:val="et-EE"/>
              </w:rPr>
              <w:t xml:space="preserve"> eest üks inimene.</w:t>
            </w:r>
          </w:p>
          <w:p w14:paraId="66B888B6" w14:textId="7EF21549" w:rsidR="000D198B" w:rsidRPr="000D198B" w:rsidDel="00554A0B" w:rsidRDefault="00554A0B" w:rsidP="00ED2EDF">
            <w:pPr>
              <w:spacing w:before="0" w:after="80"/>
              <w:ind w:left="3"/>
              <w:rPr>
                <w:del w:id="619" w:author="Piret Loorand" w:date="2025-07-15T16:43:00Z"/>
                <w:sz w:val="20"/>
                <w:lang w:val="et-EE"/>
              </w:rPr>
            </w:pPr>
            <w:ins w:id="620" w:author="Piret Loorand" w:date="2025-07-15T16:43:00Z">
              <w:r w:rsidRPr="00554A0B">
                <w:rPr>
                  <w:sz w:val="20"/>
                  <w:lang w:val="et-EE"/>
                </w:rPr>
                <w:t xml:space="preserve">4. </w:t>
              </w:r>
            </w:ins>
            <w:proofErr w:type="spellStart"/>
            <w:ins w:id="621" w:author="Ülle Leht" w:date="2025-07-17T12:35:00Z">
              <w:r w:rsidR="007F0E2A" w:rsidRPr="007F0E2A">
                <w:rPr>
                  <w:sz w:val="20"/>
                  <w:rPrChange w:id="622" w:author="Ülle Leht" w:date="2025-07-17T12:35:00Z">
                    <w:rPr/>
                  </w:rPrChange>
                </w:rPr>
                <w:t>Riigihangete</w:t>
              </w:r>
              <w:proofErr w:type="spellEnd"/>
              <w:r w:rsidR="007F0E2A" w:rsidRPr="007F0E2A">
                <w:rPr>
                  <w:sz w:val="20"/>
                  <w:rPrChange w:id="623" w:author="Ülle Leht" w:date="2025-07-17T12:35:00Z">
                    <w:rPr/>
                  </w:rPrChange>
                </w:rPr>
                <w:t xml:space="preserve"> </w:t>
              </w:r>
              <w:proofErr w:type="spellStart"/>
              <w:r w:rsidR="007F0E2A" w:rsidRPr="007F0E2A">
                <w:rPr>
                  <w:sz w:val="20"/>
                  <w:rPrChange w:id="624" w:author="Ülle Leht" w:date="2025-07-17T12:35:00Z">
                    <w:rPr/>
                  </w:rPrChange>
                </w:rPr>
                <w:t>statistika</w:t>
              </w:r>
              <w:proofErr w:type="spellEnd"/>
              <w:r w:rsidR="007F0E2A" w:rsidRPr="007F0E2A">
                <w:rPr>
                  <w:sz w:val="20"/>
                  <w:rPrChange w:id="625" w:author="Ülle Leht" w:date="2025-07-17T12:35:00Z">
                    <w:rPr/>
                  </w:rPrChange>
                </w:rPr>
                <w:t xml:space="preserve"> ja </w:t>
              </w:r>
              <w:proofErr w:type="spellStart"/>
              <w:r w:rsidR="007F0E2A" w:rsidRPr="007F0E2A">
                <w:rPr>
                  <w:sz w:val="20"/>
                  <w:rPrChange w:id="626" w:author="Ülle Leht" w:date="2025-07-17T12:35:00Z">
                    <w:rPr/>
                  </w:rPrChange>
                </w:rPr>
                <w:t>ülevaade</w:t>
              </w:r>
              <w:proofErr w:type="spellEnd"/>
              <w:r w:rsidR="007F0E2A" w:rsidRPr="007F0E2A">
                <w:rPr>
                  <w:sz w:val="20"/>
                  <w:rPrChange w:id="627" w:author="Ülle Leht" w:date="2025-07-17T12:35:00Z">
                    <w:rPr/>
                  </w:rPrChange>
                </w:rPr>
                <w:t xml:space="preserve"> on </w:t>
              </w:r>
              <w:proofErr w:type="spellStart"/>
              <w:r w:rsidR="007F0E2A" w:rsidRPr="007F0E2A">
                <w:rPr>
                  <w:sz w:val="20"/>
                  <w:rPrChange w:id="628" w:author="Ülle Leht" w:date="2025-07-17T12:35:00Z">
                    <w:rPr/>
                  </w:rPrChange>
                </w:rPr>
                <w:t>avaldatud</w:t>
              </w:r>
              <w:proofErr w:type="spellEnd"/>
              <w:r w:rsidR="007F0E2A" w:rsidRPr="007F0E2A">
                <w:rPr>
                  <w:sz w:val="20"/>
                  <w:rPrChange w:id="629" w:author="Ülle Leht" w:date="2025-07-17T12:35:00Z">
                    <w:rPr/>
                  </w:rPrChange>
                </w:rPr>
                <w:t xml:space="preserve"> </w:t>
              </w:r>
              <w:proofErr w:type="spellStart"/>
              <w:r w:rsidR="007F0E2A" w:rsidRPr="007F0E2A">
                <w:rPr>
                  <w:sz w:val="20"/>
                  <w:rPrChange w:id="630" w:author="Ülle Leht" w:date="2025-07-17T12:35:00Z">
                    <w:rPr/>
                  </w:rPrChange>
                </w:rPr>
                <w:t>Rahandusministeeriumi</w:t>
              </w:r>
              <w:proofErr w:type="spellEnd"/>
              <w:r w:rsidR="007F0E2A" w:rsidRPr="007F0E2A">
                <w:rPr>
                  <w:sz w:val="20"/>
                  <w:rPrChange w:id="631" w:author="Ülle Leht" w:date="2025-07-17T12:35:00Z">
                    <w:rPr/>
                  </w:rPrChange>
                </w:rPr>
                <w:t xml:space="preserve"> </w:t>
              </w:r>
              <w:proofErr w:type="spellStart"/>
              <w:r w:rsidR="007F0E2A" w:rsidRPr="007F0E2A">
                <w:rPr>
                  <w:sz w:val="20"/>
                  <w:rPrChange w:id="632" w:author="Ülle Leht" w:date="2025-07-17T12:35:00Z">
                    <w:rPr/>
                  </w:rPrChange>
                </w:rPr>
                <w:t>veebilehel</w:t>
              </w:r>
              <w:proofErr w:type="spellEnd"/>
              <w:r w:rsidR="007F0E2A" w:rsidRPr="007F0E2A">
                <w:rPr>
                  <w:sz w:val="20"/>
                  <w:rPrChange w:id="633" w:author="Ülle Leht" w:date="2025-07-17T12:35:00Z">
                    <w:rPr/>
                  </w:rPrChange>
                </w:rPr>
                <w:t xml:space="preserve"> (</w:t>
              </w:r>
              <w:r w:rsidR="007F0E2A" w:rsidRPr="007F0E2A">
                <w:rPr>
                  <w:sz w:val="20"/>
                  <w:rPrChange w:id="634" w:author="Ülle Leht" w:date="2025-07-17T12:35:00Z">
                    <w:rPr/>
                  </w:rPrChange>
                </w:rPr>
                <w:fldChar w:fldCharType="begin"/>
              </w:r>
              <w:r w:rsidR="007F0E2A" w:rsidRPr="007F0E2A">
                <w:rPr>
                  <w:sz w:val="20"/>
                  <w:rPrChange w:id="635" w:author="Ülle Leht" w:date="2025-07-17T12:35:00Z">
                    <w:rPr/>
                  </w:rPrChange>
                </w:rPr>
                <w:instrText xml:space="preserve"> HYPERLINK "https://fin.ee/riigihanked-riigiabi-osalused/riigihanked)." \o "https://fin.ee/riigihanked-riigiabi-osalused/riigihanked)." \t "_blank" </w:instrText>
              </w:r>
              <w:r w:rsidR="007F0E2A" w:rsidRPr="00442B4F">
                <w:rPr>
                  <w:sz w:val="20"/>
                </w:rPr>
              </w:r>
              <w:r w:rsidR="007F0E2A" w:rsidRPr="007F0E2A">
                <w:rPr>
                  <w:sz w:val="20"/>
                  <w:rPrChange w:id="636" w:author="Ülle Leht" w:date="2025-07-17T12:35:00Z">
                    <w:rPr/>
                  </w:rPrChange>
                </w:rPr>
                <w:fldChar w:fldCharType="separate"/>
              </w:r>
              <w:r w:rsidR="007F0E2A" w:rsidRPr="007F0E2A">
                <w:rPr>
                  <w:rStyle w:val="Hyperlink"/>
                  <w:sz w:val="20"/>
                  <w:rPrChange w:id="637" w:author="Ülle Leht" w:date="2025-07-17T12:35:00Z">
                    <w:rPr>
                      <w:rStyle w:val="Hyperlink"/>
                    </w:rPr>
                  </w:rPrChange>
                </w:rPr>
                <w:t>https://fin.ee/riigihanked-</w:t>
              </w:r>
              <w:r w:rsidR="007F0E2A" w:rsidRPr="007F0E2A">
                <w:rPr>
                  <w:rStyle w:val="Hyperlink"/>
                  <w:sz w:val="20"/>
                  <w:rPrChange w:id="638" w:author="Ülle Leht" w:date="2025-07-17T12:35:00Z">
                    <w:rPr>
                      <w:rStyle w:val="Hyperlink"/>
                    </w:rPr>
                  </w:rPrChange>
                </w:rPr>
                <w:lastRenderedPageBreak/>
                <w:t>riigiabi-osalused/riigihanked).</w:t>
              </w:r>
              <w:r w:rsidR="007F0E2A" w:rsidRPr="007F0E2A">
                <w:rPr>
                  <w:sz w:val="20"/>
                  <w:rPrChange w:id="639" w:author="Ülle Leht" w:date="2025-07-17T12:35:00Z">
                    <w:rPr/>
                  </w:rPrChange>
                </w:rPr>
                <w:fldChar w:fldCharType="end"/>
              </w:r>
            </w:ins>
            <w:ins w:id="640" w:author="Piret Loorand" w:date="2025-07-15T16:43:00Z">
              <w:del w:id="641" w:author="Ülle Leht" w:date="2025-07-17T12:35:00Z">
                <w:r w:rsidRPr="007F0E2A" w:rsidDel="007F0E2A">
                  <w:rPr>
                    <w:sz w:val="20"/>
                    <w:lang w:val="et-EE"/>
                  </w:rPr>
                  <w:delText>Vastavalt riigihangete</w:delText>
                </w:r>
                <w:r w:rsidRPr="00554A0B" w:rsidDel="007F0E2A">
                  <w:rPr>
                    <w:sz w:val="20"/>
                    <w:lang w:val="et-EE"/>
                  </w:rPr>
                  <w:delText xml:space="preserve"> seaduse § 180 p-le 7 esitab Rahandusministeerium kord aastas Vabariigi Valitsusele ülevaate riigihankepoliitika kujundamise, nõustamis- ja koolitustegevuse, riikliku järelevalve ja riigihangete registri tegevuse kohta. Ülevaade on avaldatud Rahandusministeeriumi veebilehel.</w:delText>
                </w:r>
              </w:del>
            </w:ins>
            <w:del w:id="642" w:author="Piret Loorand" w:date="2025-07-15T16:43:00Z">
              <w:r w:rsidR="000D198B" w:rsidRPr="000D198B" w:rsidDel="00554A0B">
                <w:rPr>
                  <w:sz w:val="20"/>
                  <w:lang w:val="et-EE"/>
                </w:rPr>
                <w:delText>4. Järelevalvearuanded ja iga-aastased järelevalvekokkuvõtted on kättesaadavad Rahandusministeeriumi veebisaidil (</w:delText>
              </w:r>
              <w:r w:rsidR="000D198B" w:rsidDel="00554A0B">
                <w:fldChar w:fldCharType="begin"/>
              </w:r>
              <w:r w:rsidR="000D198B" w:rsidDel="00554A0B">
                <w:delInstrText>HYPERLINK "https://www.rahandusministeerium.ee/et/eesmargidtegevused/riigihangete-poliitika/jarelevalve"</w:delInstrText>
              </w:r>
              <w:r w:rsidR="000D198B" w:rsidDel="00554A0B">
                <w:fldChar w:fldCharType="separate"/>
              </w:r>
              <w:r w:rsidR="000D198B" w:rsidRPr="000D198B" w:rsidDel="00554A0B">
                <w:rPr>
                  <w:rStyle w:val="Hyperlink"/>
                  <w:sz w:val="20"/>
                  <w:lang w:val="et-EE"/>
                </w:rPr>
                <w:delText>https://www.rahandusministeerium.ee/et/eesmargidtegevused/riigihangete-poliitika/jarelevalve</w:delText>
              </w:r>
              <w:r w:rsidR="000D198B" w:rsidDel="00554A0B">
                <w:fldChar w:fldCharType="end"/>
              </w:r>
              <w:r w:rsidR="000D198B" w:rsidRPr="000D198B" w:rsidDel="00554A0B">
                <w:rPr>
                  <w:sz w:val="20"/>
                  <w:lang w:val="et-EE"/>
                </w:rPr>
                <w:delText>). Igal aastal avaldatavad statistilised andmed riigihangete kohta ja andmeanalüüs on samuti kättesaadavad Rahandusministeeriumi veebisaidil (</w:delText>
              </w:r>
              <w:r w:rsidR="000D198B" w:rsidDel="00554A0B">
                <w:fldChar w:fldCharType="begin"/>
              </w:r>
              <w:r w:rsidR="000D198B" w:rsidDel="00554A0B">
                <w:delInstrText>HYPERLINK "https://www.rahandusministeerium.ee/et/eesmargidtegevused/riigihangete-poliitika/kasulik-teave/riigihankemaastiku-kokkuvotted"</w:delInstrText>
              </w:r>
              <w:r w:rsidR="000D198B" w:rsidDel="00554A0B">
                <w:fldChar w:fldCharType="separate"/>
              </w:r>
              <w:r w:rsidR="000D198B" w:rsidRPr="000D198B" w:rsidDel="00554A0B">
                <w:rPr>
                  <w:rStyle w:val="Hyperlink"/>
                  <w:sz w:val="20"/>
                  <w:lang w:val="et-EE"/>
                </w:rPr>
                <w:delText>https://www.rahandusministeerium.ee/et/eesmargidtegevused/riigihangete-poliitika/kasulik-teave/riigihankemaastiku-kokkuvotted</w:delText>
              </w:r>
              <w:r w:rsidR="000D198B" w:rsidDel="00554A0B">
                <w:fldChar w:fldCharType="end"/>
              </w:r>
              <w:r w:rsidR="000D198B" w:rsidRPr="000D198B" w:rsidDel="00554A0B">
                <w:rPr>
                  <w:sz w:val="20"/>
                  <w:lang w:val="et-EE"/>
                </w:rPr>
                <w:delText>).</w:delText>
              </w:r>
            </w:del>
          </w:p>
          <w:p w14:paraId="45587BD2" w14:textId="2C6C75C8" w:rsidR="00F96CFA" w:rsidRPr="000D198B" w:rsidRDefault="000D198B" w:rsidP="00ED2EDF">
            <w:pPr>
              <w:rPr>
                <w:rFonts w:eastAsia="Times New Roman"/>
                <w:iCs/>
                <w:noProof/>
                <w:sz w:val="20"/>
              </w:rPr>
            </w:pPr>
            <w:r w:rsidRPr="000D198B">
              <w:rPr>
                <w:sz w:val="20"/>
                <w:lang w:val="et-EE"/>
              </w:rPr>
              <w:t xml:space="preserve">5. </w:t>
            </w:r>
            <w:del w:id="643" w:author="Piret Loorand" w:date="2025-07-15T16:43:00Z">
              <w:r w:rsidRPr="000D198B" w:rsidDel="00554A0B">
                <w:rPr>
                  <w:sz w:val="20"/>
                  <w:lang w:val="et-EE"/>
                </w:rPr>
                <w:delText xml:space="preserve">Teabevahetuse kohta on Konkurentsiametiga sõlmitud mitteametlik kokkulepe. </w:delText>
              </w:r>
            </w:del>
            <w:r w:rsidRPr="000D198B">
              <w:rPr>
                <w:sz w:val="20"/>
                <w:lang w:val="et-EE"/>
              </w:rPr>
              <w:t xml:space="preserve">Riigihangete seaduses on </w:t>
            </w:r>
            <w:del w:id="644" w:author="Piret Loorand" w:date="2025-07-15T16:44:00Z">
              <w:r w:rsidRPr="000D198B" w:rsidDel="00554A0B">
                <w:rPr>
                  <w:sz w:val="20"/>
                  <w:lang w:val="et-EE"/>
                </w:rPr>
                <w:delText xml:space="preserve">samuti </w:delText>
              </w:r>
            </w:del>
            <w:r w:rsidRPr="000D198B">
              <w:rPr>
                <w:sz w:val="20"/>
                <w:lang w:val="et-EE"/>
              </w:rPr>
              <w:t>säte, et kui järelevalve käigus teatavaks saanud asjaolud võivad anda aluse süüteokahtluseks, mis ei ole riigihangete seaduse §-des 213–215 sätestatud väärteona, või asjaoludel on võimaliku korruptsioonijuhtumi tunnused, teavitab Rahandusministeerium uurimisasutust või prokuratuuri talle teadaolevatest asjaoludest. Konkurentsiamet on selles tähenduses ka uurimisasutus</w:t>
            </w:r>
            <w:del w:id="645" w:author="Piret Loorand" w:date="2025-07-15T16:44:00Z">
              <w:r w:rsidRPr="000D198B" w:rsidDel="00554A0B">
                <w:rPr>
                  <w:sz w:val="20"/>
                  <w:lang w:val="et-EE"/>
                </w:rPr>
                <w:delText>.</w:delText>
              </w:r>
            </w:del>
            <w:ins w:id="646" w:author="Piret Loorand" w:date="2025-07-15T16:44:00Z">
              <w:r w:rsidR="00554A0B">
                <w:rPr>
                  <w:sz w:val="20"/>
                  <w:lang w:val="et-EE"/>
                </w:rPr>
                <w:t xml:space="preserve"> </w:t>
              </w:r>
              <w:r w:rsidR="00554A0B" w:rsidRPr="00554A0B">
                <w:rPr>
                  <w:sz w:val="20"/>
                  <w:lang w:val="et-EE"/>
                </w:rPr>
                <w:t>ja pädev asutus konkurentsiseaduse (vt § 54) järgimise üle järelevalve teostamisel, keda tuleb teavitada rikkumistest. Rahandusministeeriumi veebilehel on info, et ettevõtjate võimaliku konkurentsi kahjustava koostöö kahtluse korral tuleb teavitada Konkurentsiametit.</w:t>
              </w:r>
            </w:ins>
          </w:p>
        </w:tc>
      </w:tr>
      <w:tr w:rsidR="00477877" w14:paraId="57CD07A4" w14:textId="77777777" w:rsidTr="000D198B">
        <w:tc>
          <w:tcPr>
            <w:tcW w:w="1838" w:type="dxa"/>
          </w:tcPr>
          <w:p w14:paraId="6158EBBF" w14:textId="77777777" w:rsidR="00F96CFA" w:rsidRPr="000D198B" w:rsidRDefault="00F96CFA" w:rsidP="00ED2EDF">
            <w:pPr>
              <w:spacing w:before="0" w:after="80"/>
              <w:rPr>
                <w:noProof/>
                <w:sz w:val="20"/>
                <w:lang w:val="et-EE"/>
              </w:rPr>
            </w:pPr>
            <w:r w:rsidRPr="000D198B">
              <w:rPr>
                <w:sz w:val="20"/>
                <w:lang w:val="et-EE"/>
              </w:rPr>
              <w:lastRenderedPageBreak/>
              <w:t>Euroopa Liidu põhiõiguste harta tõhus kohaldamine ja rakendamine</w:t>
            </w:r>
          </w:p>
          <w:p w14:paraId="2B58E351" w14:textId="77777777" w:rsidR="00F96CFA" w:rsidRPr="000D198B" w:rsidRDefault="00F96CFA" w:rsidP="00ED2EDF">
            <w:pPr>
              <w:rPr>
                <w:sz w:val="20"/>
                <w:lang w:val="et-EE"/>
              </w:rPr>
            </w:pPr>
          </w:p>
        </w:tc>
        <w:tc>
          <w:tcPr>
            <w:tcW w:w="1105" w:type="dxa"/>
          </w:tcPr>
          <w:p w14:paraId="0C15679B"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07DE1600" w14:textId="77777777" w:rsidR="000D198B" w:rsidRPr="000D198B" w:rsidRDefault="000D198B" w:rsidP="00ED2EDF">
            <w:pPr>
              <w:spacing w:before="0" w:after="80"/>
              <w:jc w:val="left"/>
              <w:rPr>
                <w:sz w:val="20"/>
                <w:lang w:val="et-EE"/>
              </w:rPr>
            </w:pPr>
            <w:r w:rsidRPr="000D198B">
              <w:rPr>
                <w:sz w:val="20"/>
                <w:lang w:val="et-EE"/>
              </w:rPr>
              <w:t>Et tagada Euroopa Liidu põhiõiguste harta järgimine, on olemas tõhusad mehhanismid, mis hõlmavad järgmist:</w:t>
            </w:r>
          </w:p>
          <w:p w14:paraId="6DFEB8D1" w14:textId="7A7DDFD1" w:rsidR="000D198B" w:rsidRDefault="000D198B" w:rsidP="00ED2EDF">
            <w:pPr>
              <w:pStyle w:val="ListParagraph"/>
              <w:numPr>
                <w:ilvl w:val="0"/>
                <w:numId w:val="41"/>
              </w:numPr>
              <w:spacing w:after="80" w:line="240" w:lineRule="auto"/>
              <w:ind w:left="202" w:hanging="284"/>
              <w:rPr>
                <w:rFonts w:ascii="Times New Roman" w:hAnsi="Times New Roman" w:cs="Times New Roman"/>
                <w:sz w:val="20"/>
                <w:szCs w:val="20"/>
                <w:lang w:val="et-EE"/>
              </w:rPr>
            </w:pPr>
            <w:r w:rsidRPr="000D198B">
              <w:rPr>
                <w:rFonts w:ascii="Times New Roman" w:hAnsi="Times New Roman" w:cs="Times New Roman"/>
                <w:sz w:val="20"/>
                <w:szCs w:val="20"/>
                <w:lang w:val="et-EE"/>
              </w:rPr>
              <w:t>kord, mis tagab fondidest toetatavate programmide vastavuse ja nende rakendamise harta asjakohaste sätete kohaselt;</w:t>
            </w:r>
          </w:p>
          <w:p w14:paraId="2C18AEAA" w14:textId="60051A51" w:rsidR="00F96CFA" w:rsidRPr="00ED2EDF" w:rsidRDefault="000D198B" w:rsidP="00ED2EDF">
            <w:pPr>
              <w:pStyle w:val="ListParagraph"/>
              <w:numPr>
                <w:ilvl w:val="0"/>
                <w:numId w:val="41"/>
              </w:numPr>
              <w:spacing w:after="80" w:line="240" w:lineRule="auto"/>
              <w:ind w:left="202" w:hanging="284"/>
              <w:rPr>
                <w:sz w:val="20"/>
                <w:lang w:val="et-EE"/>
              </w:rPr>
            </w:pPr>
            <w:r w:rsidRPr="00ED2EDF">
              <w:rPr>
                <w:rFonts w:ascii="Times New Roman" w:hAnsi="Times New Roman" w:cs="Times New Roman"/>
                <w:sz w:val="20"/>
                <w:lang w:val="et-EE"/>
              </w:rPr>
              <w:t>kord anda seirekomisjonile aru juhtumitest, mis on seotud fondide toetatavate tegevuste mittevastavusega hartaga.</w:t>
            </w:r>
          </w:p>
        </w:tc>
        <w:tc>
          <w:tcPr>
            <w:tcW w:w="1276" w:type="dxa"/>
          </w:tcPr>
          <w:p w14:paraId="49F168EE" w14:textId="77777777" w:rsidR="00F96CFA" w:rsidRPr="000D198B" w:rsidRDefault="00F96CFA" w:rsidP="00ED2EDF">
            <w:pPr>
              <w:rPr>
                <w:rFonts w:eastAsia="Times New Roman"/>
                <w:iCs/>
                <w:noProof/>
                <w:sz w:val="20"/>
              </w:rPr>
            </w:pPr>
            <w:r w:rsidRPr="000D198B">
              <w:rPr>
                <w:rFonts w:eastAsia="Times New Roman"/>
                <w:iCs/>
                <w:noProof/>
                <w:sz w:val="20"/>
              </w:rPr>
              <w:t>1. JAH</w:t>
            </w:r>
          </w:p>
          <w:p w14:paraId="4D533CA4" w14:textId="77777777" w:rsidR="00F96CFA" w:rsidRPr="000D198B" w:rsidRDefault="00F96CFA" w:rsidP="00ED2EDF">
            <w:pPr>
              <w:rPr>
                <w:rFonts w:eastAsia="Times New Roman"/>
                <w:iCs/>
                <w:noProof/>
                <w:sz w:val="20"/>
              </w:rPr>
            </w:pPr>
            <w:r w:rsidRPr="000D198B">
              <w:rPr>
                <w:rFonts w:eastAsia="Times New Roman"/>
                <w:iCs/>
                <w:noProof/>
                <w:sz w:val="20"/>
              </w:rPr>
              <w:t>2. JAH</w:t>
            </w:r>
          </w:p>
        </w:tc>
        <w:tc>
          <w:tcPr>
            <w:tcW w:w="2976" w:type="dxa"/>
          </w:tcPr>
          <w:p w14:paraId="2ED77EC8" w14:textId="2A6DA35C" w:rsidR="000D198B" w:rsidRPr="000D198B" w:rsidRDefault="000D198B" w:rsidP="00ED2EDF">
            <w:pPr>
              <w:spacing w:before="0"/>
              <w:rPr>
                <w:sz w:val="20"/>
                <w:lang w:val="et-EE"/>
              </w:rPr>
            </w:pPr>
            <w:r w:rsidRPr="000D198B">
              <w:rPr>
                <w:sz w:val="20"/>
                <w:lang w:val="et-EE"/>
              </w:rPr>
              <w:t>ÜRO ühine põhidokument, mis on osa osalisriikide aruannetest – Eesti (</w:t>
            </w:r>
            <w:hyperlink r:id="rId13">
              <w:r w:rsidRPr="00CA044C">
                <w:rPr>
                  <w:rStyle w:val="Hyperlink"/>
                  <w:sz w:val="20"/>
                  <w:lang w:val="et-EE"/>
                </w:rPr>
                <w:t>https://tbinternet.ohchr.org/_layouts/15/treatybodyexternal/Download.aspx?symbolno=HRI%2fCORE%2fEST%2f2015&amp;Lang=en</w:t>
              </w:r>
            </w:hyperlink>
            <w:r w:rsidRPr="000D198B">
              <w:rPr>
                <w:sz w:val="20"/>
                <w:lang w:val="et-EE"/>
              </w:rPr>
              <w:t>)</w:t>
            </w:r>
          </w:p>
          <w:p w14:paraId="32439DA7" w14:textId="147B9ADF" w:rsidR="000D198B" w:rsidRPr="000D198B" w:rsidRDefault="000D198B" w:rsidP="00ED2EDF">
            <w:pPr>
              <w:spacing w:before="0"/>
              <w:jc w:val="left"/>
              <w:rPr>
                <w:rFonts w:eastAsia="Times New Roman"/>
                <w:noProof/>
                <w:sz w:val="20"/>
                <w:lang w:val="et-EE"/>
              </w:rPr>
            </w:pPr>
            <w:r w:rsidRPr="000D198B">
              <w:rPr>
                <w:rFonts w:eastAsia="Times New Roman"/>
                <w:noProof/>
                <w:sz w:val="20"/>
                <w:lang w:val="et-EE"/>
              </w:rPr>
              <w:t>Eesti 2035 (</w:t>
            </w:r>
            <w:r w:rsidRPr="00DD0B61">
              <w:rPr>
                <w:sz w:val="20"/>
              </w:rPr>
              <w:fldChar w:fldCharType="begin"/>
            </w:r>
            <w:r w:rsidR="00DD0B61" w:rsidRPr="00DD0B61">
              <w:rPr>
                <w:sz w:val="20"/>
              </w:rPr>
              <w:instrText>HYPERLINK "https://valitsus.ee/strateegia-eesti-2035-arengukavad-ja-planeering/strateegia/materjalid"</w:instrText>
            </w:r>
            <w:r w:rsidRPr="00DD0B61">
              <w:rPr>
                <w:sz w:val="20"/>
              </w:rPr>
            </w:r>
            <w:r w:rsidRPr="00DD0B61">
              <w:rPr>
                <w:sz w:val="20"/>
              </w:rPr>
              <w:fldChar w:fldCharType="separate"/>
            </w:r>
            <w:del w:id="647" w:author="Piret Loorand" w:date="2025-07-15T16:50:00Z">
              <w:r w:rsidRPr="00DD0B61" w:rsidDel="00DD0B61">
                <w:rPr>
                  <w:rStyle w:val="Hyperlink"/>
                  <w:rFonts w:eastAsia="Times New Roman"/>
                  <w:noProof/>
                  <w:sz w:val="20"/>
                  <w:lang w:val="et-EE"/>
                </w:rPr>
                <w:delText>https://valitsus.ee/strateegia-eesti-2035-arengukavad-ja-planeering/strateegia</w:delText>
              </w:r>
            </w:del>
            <w:ins w:id="648" w:author="Piret Loorand" w:date="2025-07-15T16:50:00Z">
              <w:r w:rsidR="00DD0B61" w:rsidRPr="00DD0B61">
                <w:rPr>
                  <w:rStyle w:val="Hyperlink"/>
                  <w:rFonts w:eastAsia="Times New Roman"/>
                  <w:noProof/>
                  <w:sz w:val="20"/>
                  <w:lang w:val="et-EE"/>
                </w:rPr>
                <w:t>https://valitsus.ee/strateegia-eesti-2035-arengukavad-ja-planeering/strateegia/materjalid</w:t>
              </w:r>
            </w:ins>
            <w:r w:rsidRPr="00DD0B61">
              <w:rPr>
                <w:sz w:val="20"/>
              </w:rPr>
              <w:fldChar w:fldCharType="end"/>
            </w:r>
            <w:ins w:id="649" w:author="Piret Loorand" w:date="2025-07-15T16:50:00Z">
              <w:r w:rsidR="00DD0B61" w:rsidRPr="00DD0B61">
                <w:rPr>
                  <w:sz w:val="20"/>
                </w:rPr>
                <w:t>/</w:t>
              </w:r>
              <w:proofErr w:type="spellStart"/>
              <w:r w:rsidR="00DD0B61" w:rsidRPr="00DD0B61">
                <w:rPr>
                  <w:sz w:val="20"/>
                </w:rPr>
                <w:t>materjalid</w:t>
              </w:r>
            </w:ins>
            <w:proofErr w:type="spellEnd"/>
            <w:r w:rsidRPr="00DD0B61">
              <w:rPr>
                <w:rFonts w:eastAsia="Times New Roman"/>
                <w:noProof/>
                <w:sz w:val="20"/>
                <w:lang w:val="et-EE"/>
              </w:rPr>
              <w:t>)</w:t>
            </w:r>
          </w:p>
          <w:p w14:paraId="18B53958" w14:textId="50BD78E4" w:rsidR="000D198B" w:rsidRDefault="000D198B" w:rsidP="00ED2EDF">
            <w:pPr>
              <w:spacing w:before="0"/>
              <w:rPr>
                <w:ins w:id="650" w:author="Piret Loorand" w:date="2025-07-15T16:49:00Z"/>
                <w:sz w:val="20"/>
                <w:lang w:val="et-EE"/>
              </w:rPr>
            </w:pPr>
            <w:r w:rsidRPr="000D198B">
              <w:rPr>
                <w:sz w:val="20"/>
                <w:lang w:val="et-EE"/>
              </w:rPr>
              <w:t xml:space="preserve">Eesti Vabariigi põhiseadus </w:t>
            </w:r>
            <w:r w:rsidRPr="00DD0B61">
              <w:rPr>
                <w:sz w:val="20"/>
                <w:lang w:val="et-EE"/>
              </w:rPr>
              <w:t>(</w:t>
            </w:r>
            <w:ins w:id="651" w:author="Piret Loorand" w:date="2025-07-15T16:53:00Z">
              <w:r w:rsidR="008E68BC" w:rsidRPr="0073688A">
                <w:rPr>
                  <w:rFonts w:eastAsiaTheme="minorHAnsi"/>
                  <w:sz w:val="20"/>
                  <w:lang w:eastAsia="en-US"/>
                </w:rPr>
                <w:t>https://www.riigiteataja.ee/akt/111042025002?leiaKehtiv</w:t>
              </w:r>
            </w:ins>
            <w:del w:id="652" w:author="Piret Loorand" w:date="2025-07-15T16:51:00Z">
              <w:r w:rsidRPr="00DD0B61" w:rsidDel="00DD0B61">
                <w:rPr>
                  <w:sz w:val="20"/>
                  <w:rPrChange w:id="653" w:author="Piret Loorand" w:date="2025-07-15T16:51:00Z">
                    <w:rPr/>
                  </w:rPrChange>
                </w:rPr>
                <w:fldChar w:fldCharType="begin"/>
              </w:r>
              <w:r w:rsidRPr="00DD0B61" w:rsidDel="00DD0B61">
                <w:rPr>
                  <w:sz w:val="20"/>
                </w:rPr>
                <w:delInstrText>HYPERLINK "https://www.riigiteataja.ee/akt/115052015002" \h</w:delInstrText>
              </w:r>
              <w:r w:rsidRPr="00442B4F" w:rsidDel="00DD0B61">
                <w:rPr>
                  <w:sz w:val="20"/>
                </w:rPr>
              </w:r>
              <w:r w:rsidRPr="00DD0B61" w:rsidDel="00DD0B61">
                <w:rPr>
                  <w:sz w:val="20"/>
                  <w:rPrChange w:id="654" w:author="Piret Loorand" w:date="2025-07-15T16:51:00Z">
                    <w:rPr/>
                  </w:rPrChange>
                </w:rPr>
                <w:fldChar w:fldCharType="separate"/>
              </w:r>
              <w:r w:rsidRPr="00DD0B61" w:rsidDel="00DD0B61">
                <w:rPr>
                  <w:rStyle w:val="Hyperlink"/>
                  <w:sz w:val="20"/>
                  <w:lang w:val="et-EE"/>
                </w:rPr>
                <w:delText>https://www.riigiteataja.ee/akt/115052015002</w:delText>
              </w:r>
              <w:r w:rsidRPr="00DD0B61" w:rsidDel="00DD0B61">
                <w:rPr>
                  <w:sz w:val="20"/>
                  <w:rPrChange w:id="655" w:author="Piret Loorand" w:date="2025-07-15T16:51:00Z">
                    <w:rPr/>
                  </w:rPrChange>
                </w:rPr>
                <w:fldChar w:fldCharType="end"/>
              </w:r>
            </w:del>
            <w:r w:rsidRPr="00DD0B61">
              <w:rPr>
                <w:sz w:val="20"/>
                <w:lang w:val="et-EE"/>
              </w:rPr>
              <w:t>)</w:t>
            </w:r>
          </w:p>
          <w:p w14:paraId="62E636C4" w14:textId="77777777" w:rsidR="00DD0B61" w:rsidRPr="00DD0B61" w:rsidRDefault="00DD0B61" w:rsidP="00DD0B61">
            <w:pPr>
              <w:spacing w:before="0"/>
              <w:rPr>
                <w:ins w:id="656" w:author="Piret Loorand" w:date="2025-07-15T16:49:00Z"/>
                <w:sz w:val="20"/>
                <w:lang w:val="et-EE"/>
              </w:rPr>
            </w:pPr>
            <w:ins w:id="657" w:author="Piret Loorand" w:date="2025-07-15T16:49:00Z">
              <w:r w:rsidRPr="00DD0B61">
                <w:rPr>
                  <w:sz w:val="20"/>
                  <w:lang w:val="et-EE"/>
                </w:rPr>
                <w:t>Perioodi 2021-2027 Euroopa Liidu ühtekuuluvus- ja siseturvalisuspoliitika fondide rakendamise seadus – ÜSS 2021-2027 (jõustunud 21.03.2022)</w:t>
              </w:r>
            </w:ins>
          </w:p>
          <w:p w14:paraId="3765C1FC" w14:textId="324A7252" w:rsidR="00DD0B61" w:rsidRPr="000D198B" w:rsidRDefault="00DD0B61" w:rsidP="00DD0B61">
            <w:pPr>
              <w:spacing w:before="0"/>
              <w:rPr>
                <w:sz w:val="20"/>
                <w:lang w:val="et-EE"/>
              </w:rPr>
            </w:pPr>
            <w:ins w:id="658" w:author="Piret Loorand" w:date="2025-07-15T16:49:00Z">
              <w:r>
                <w:rPr>
                  <w:sz w:val="20"/>
                  <w:lang w:val="et-EE"/>
                </w:rPr>
                <w:t>(</w:t>
              </w:r>
            </w:ins>
            <w:r>
              <w:rPr>
                <w:sz w:val="20"/>
                <w:lang w:val="et-EE"/>
              </w:rPr>
              <w:fldChar w:fldCharType="begin"/>
            </w:r>
            <w:r>
              <w:rPr>
                <w:sz w:val="20"/>
                <w:lang w:val="et-EE"/>
              </w:rPr>
              <w:instrText>HYPERLINK "</w:instrText>
            </w:r>
            <w:r w:rsidRPr="00DD0B61">
              <w:rPr>
                <w:sz w:val="20"/>
                <w:lang w:val="et-EE"/>
              </w:rPr>
              <w:instrText>https://www.riigiteataja.ee/akt/130062023056?leiaKehtiv</w:instrText>
            </w:r>
            <w:r>
              <w:rPr>
                <w:sz w:val="20"/>
                <w:lang w:val="et-EE"/>
              </w:rPr>
              <w:instrText>"</w:instrText>
            </w:r>
            <w:r>
              <w:rPr>
                <w:sz w:val="20"/>
                <w:lang w:val="et-EE"/>
              </w:rPr>
            </w:r>
            <w:r>
              <w:rPr>
                <w:sz w:val="20"/>
                <w:lang w:val="et-EE"/>
              </w:rPr>
              <w:fldChar w:fldCharType="separate"/>
            </w:r>
            <w:ins w:id="659" w:author="Piret Loorand" w:date="2025-07-15T16:49:00Z">
              <w:r w:rsidRPr="00DD0B61">
                <w:rPr>
                  <w:rStyle w:val="Hyperlink"/>
                  <w:sz w:val="20"/>
                  <w:lang w:val="et-EE"/>
                </w:rPr>
                <w:t>https://www.riigiteataja.ee/akt/130062023056?leiaKehtiv</w:t>
              </w:r>
              <w:r>
                <w:rPr>
                  <w:sz w:val="20"/>
                  <w:lang w:val="et-EE"/>
                </w:rPr>
                <w:fldChar w:fldCharType="end"/>
              </w:r>
              <w:r>
                <w:rPr>
                  <w:sz w:val="20"/>
                  <w:lang w:val="et-EE"/>
                </w:rPr>
                <w:t xml:space="preserve">) </w:t>
              </w:r>
            </w:ins>
          </w:p>
          <w:p w14:paraId="07E8CD4D" w14:textId="207B15B9" w:rsidR="000D198B" w:rsidRPr="000D198B" w:rsidRDefault="000D198B" w:rsidP="00ED2EDF">
            <w:pPr>
              <w:spacing w:before="0"/>
              <w:rPr>
                <w:sz w:val="20"/>
                <w:lang w:val="et-EE"/>
              </w:rPr>
            </w:pPr>
            <w:r w:rsidRPr="000D198B">
              <w:rPr>
                <w:sz w:val="20"/>
                <w:lang w:val="et-EE"/>
              </w:rPr>
              <w:lastRenderedPageBreak/>
              <w:t>Soolise võrdõiguslikkuse seadus (</w:t>
            </w:r>
            <w:ins w:id="660" w:author="Piret Loorand" w:date="2025-07-15T16:55:00Z">
              <w:r w:rsidR="008E68BC" w:rsidRPr="008E68BC">
                <w:rPr>
                  <w:sz w:val="20"/>
                </w:rPr>
                <w:t>https://www.riigiteataja.ee/akt/126042013009?leiaKehtiv</w:t>
              </w:r>
            </w:ins>
            <w:del w:id="661" w:author="Piret Loorand" w:date="2025-07-15T16:55:00Z">
              <w:r w:rsidRPr="008E68BC" w:rsidDel="008E68BC">
                <w:rPr>
                  <w:sz w:val="20"/>
                  <w:rPrChange w:id="662" w:author="Piret Loorand" w:date="2025-07-15T16:55:00Z">
                    <w:rPr/>
                  </w:rPrChange>
                </w:rPr>
                <w:fldChar w:fldCharType="begin"/>
              </w:r>
              <w:r w:rsidRPr="008E68BC" w:rsidDel="008E68BC">
                <w:rPr>
                  <w:sz w:val="20"/>
                </w:rPr>
                <w:delInstrText>HYPERLINK "https://www.riigiteataja.ee/akt/126042013009" \h</w:delInstrText>
              </w:r>
              <w:r w:rsidRPr="00442B4F" w:rsidDel="008E68BC">
                <w:rPr>
                  <w:sz w:val="20"/>
                </w:rPr>
              </w:r>
              <w:r w:rsidRPr="008E68BC" w:rsidDel="008E68BC">
                <w:rPr>
                  <w:sz w:val="20"/>
                  <w:rPrChange w:id="663" w:author="Piret Loorand" w:date="2025-07-15T16:55:00Z">
                    <w:rPr/>
                  </w:rPrChange>
                </w:rPr>
                <w:fldChar w:fldCharType="separate"/>
              </w:r>
              <w:r w:rsidRPr="008E68BC" w:rsidDel="008E68BC">
                <w:rPr>
                  <w:rStyle w:val="Hyperlink"/>
                  <w:sz w:val="20"/>
                  <w:lang w:val="et-EE"/>
                </w:rPr>
                <w:delText>https://www.riigiteataja.ee/akt/126042013009</w:delText>
              </w:r>
              <w:r w:rsidRPr="008E68BC" w:rsidDel="008E68BC">
                <w:rPr>
                  <w:sz w:val="20"/>
                  <w:rPrChange w:id="664" w:author="Piret Loorand" w:date="2025-07-15T16:55:00Z">
                    <w:rPr/>
                  </w:rPrChange>
                </w:rPr>
                <w:fldChar w:fldCharType="end"/>
              </w:r>
            </w:del>
            <w:r w:rsidRPr="000D198B">
              <w:rPr>
                <w:sz w:val="20"/>
                <w:lang w:val="et-EE"/>
              </w:rPr>
              <w:t>)</w:t>
            </w:r>
          </w:p>
          <w:p w14:paraId="11FFC3C4" w14:textId="14C2C2C4" w:rsidR="000D198B" w:rsidRPr="000D198B" w:rsidRDefault="000D198B" w:rsidP="00ED2EDF">
            <w:pPr>
              <w:spacing w:before="0"/>
              <w:rPr>
                <w:sz w:val="20"/>
                <w:lang w:val="et-EE"/>
              </w:rPr>
            </w:pPr>
            <w:r w:rsidRPr="000D198B">
              <w:rPr>
                <w:sz w:val="20"/>
                <w:lang w:val="et-EE"/>
              </w:rPr>
              <w:t xml:space="preserve">Võrdse kohtlemise seadus </w:t>
            </w:r>
            <w:ins w:id="665" w:author="Piret Loorand" w:date="2025-07-15T16:56:00Z">
              <w:r w:rsidR="008E68BC" w:rsidRPr="000E557E">
                <w:rPr>
                  <w:rFonts w:ascii="Cambria" w:eastAsiaTheme="minorHAnsi" w:hAnsi="Cambria"/>
                  <w:sz w:val="18"/>
                  <w:szCs w:val="22"/>
                  <w:lang w:val="et-EE" w:eastAsia="en-US"/>
                </w:rPr>
                <w:t>(</w:t>
              </w:r>
              <w:r w:rsidR="008E68BC" w:rsidRPr="000E557E">
                <w:rPr>
                  <w:rFonts w:eastAsiaTheme="minorHAnsi"/>
                  <w:szCs w:val="22"/>
                  <w:lang w:eastAsia="en-US"/>
                </w:rPr>
                <w:fldChar w:fldCharType="begin"/>
              </w:r>
              <w:r w:rsidR="008E68BC" w:rsidRPr="000E557E">
                <w:rPr>
                  <w:rFonts w:eastAsiaTheme="minorHAnsi"/>
                  <w:szCs w:val="22"/>
                  <w:lang w:eastAsia="en-US"/>
                </w:rPr>
                <w:instrText>HYPERLINK "https://www.riigiteataja.ee/akt/106072012022?leiaKehtiv" \o "https://www.riigiteataja.ee/akt/106072012022?leiaKehtiv"</w:instrText>
              </w:r>
              <w:r w:rsidR="008E68BC" w:rsidRPr="000E557E">
                <w:rPr>
                  <w:rFonts w:eastAsiaTheme="minorHAnsi"/>
                  <w:szCs w:val="22"/>
                  <w:lang w:eastAsia="en-US"/>
                </w:rPr>
              </w:r>
              <w:r w:rsidR="008E68BC" w:rsidRPr="000E557E">
                <w:rPr>
                  <w:rFonts w:eastAsiaTheme="minorHAnsi"/>
                  <w:szCs w:val="22"/>
                  <w:lang w:eastAsia="en-US"/>
                </w:rPr>
                <w:fldChar w:fldCharType="separate"/>
              </w:r>
              <w:r w:rsidR="008E68BC" w:rsidRPr="000E557E">
                <w:rPr>
                  <w:rFonts w:ascii="Cambria" w:eastAsiaTheme="minorHAnsi" w:hAnsi="Cambria"/>
                  <w:color w:val="0000FF"/>
                  <w:sz w:val="18"/>
                  <w:szCs w:val="18"/>
                  <w:u w:val="single"/>
                  <w:lang w:val="et-EE" w:eastAsia="en-US"/>
                </w:rPr>
                <w:t>https://www.riigiteataja.ee/akt/106072012022?leiaKehtiv</w:t>
              </w:r>
              <w:r w:rsidR="008E68BC" w:rsidRPr="000E557E">
                <w:rPr>
                  <w:rFonts w:eastAsiaTheme="minorHAnsi"/>
                  <w:szCs w:val="22"/>
                  <w:lang w:eastAsia="en-US"/>
                </w:rPr>
                <w:fldChar w:fldCharType="end"/>
              </w:r>
              <w:r w:rsidR="008E68BC" w:rsidRPr="000E557E">
                <w:rPr>
                  <w:rFonts w:ascii="Cambria" w:eastAsiaTheme="minorHAnsi" w:hAnsi="Cambria"/>
                  <w:sz w:val="18"/>
                  <w:szCs w:val="22"/>
                  <w:lang w:val="et-EE" w:eastAsia="en-US"/>
                </w:rPr>
                <w:t>)</w:t>
              </w:r>
            </w:ins>
            <w:del w:id="666" w:author="Piret Loorand" w:date="2025-07-15T16:56:00Z">
              <w:r w:rsidRPr="000D198B" w:rsidDel="008E68BC">
                <w:rPr>
                  <w:sz w:val="20"/>
                  <w:lang w:val="et-EE"/>
                </w:rPr>
                <w:delText>(</w:delText>
              </w:r>
              <w:r w:rsidDel="008E68BC">
                <w:fldChar w:fldCharType="begin"/>
              </w:r>
              <w:r w:rsidDel="008E68BC">
                <w:delInstrText>HYPERLINK "https://www.riigiteataja.ee/akt/106072012022" \h</w:delInstrText>
              </w:r>
              <w:r w:rsidDel="008E68BC">
                <w:fldChar w:fldCharType="separate"/>
              </w:r>
              <w:r w:rsidRPr="000D198B" w:rsidDel="008E68BC">
                <w:rPr>
                  <w:rStyle w:val="Hyperlink"/>
                  <w:sz w:val="20"/>
                  <w:lang w:val="et-EE"/>
                </w:rPr>
                <w:delText>https://www.riigiteataja.ee/akt/106072012022</w:delText>
              </w:r>
              <w:r w:rsidDel="008E68BC">
                <w:fldChar w:fldCharType="end"/>
              </w:r>
              <w:r w:rsidRPr="000D198B" w:rsidDel="008E68BC">
                <w:rPr>
                  <w:sz w:val="20"/>
                  <w:lang w:val="et-EE"/>
                </w:rPr>
                <w:delText>)</w:delText>
              </w:r>
            </w:del>
          </w:p>
          <w:p w14:paraId="2AF0BDBA" w14:textId="27C131F9" w:rsidR="000D198B" w:rsidRPr="000D198B" w:rsidRDefault="000D198B" w:rsidP="00ED2EDF">
            <w:pPr>
              <w:spacing w:before="0"/>
              <w:rPr>
                <w:sz w:val="20"/>
                <w:lang w:val="et-EE"/>
              </w:rPr>
            </w:pPr>
            <w:r w:rsidRPr="000D198B">
              <w:rPr>
                <w:sz w:val="20"/>
                <w:lang w:val="et-EE"/>
              </w:rPr>
              <w:t>Õiguskantsler (</w:t>
            </w:r>
            <w:hyperlink r:id="rId14" w:history="1">
              <w:r w:rsidRPr="000D198B">
                <w:rPr>
                  <w:rStyle w:val="Hyperlink"/>
                  <w:sz w:val="20"/>
                  <w:lang w:val="et-EE"/>
                </w:rPr>
                <w:t>https://www.oiguskantsler.ee/et</w:t>
              </w:r>
            </w:hyperlink>
            <w:r w:rsidRPr="000D198B">
              <w:rPr>
                <w:sz w:val="20"/>
                <w:lang w:val="et-EE"/>
              </w:rPr>
              <w:t>)</w:t>
            </w:r>
          </w:p>
          <w:p w14:paraId="66FDC9CE" w14:textId="77777777" w:rsidR="008E68BC" w:rsidRPr="000E557E" w:rsidRDefault="000D198B" w:rsidP="009D67F2">
            <w:pPr>
              <w:spacing w:before="0"/>
              <w:rPr>
                <w:ins w:id="667" w:author="Piret Loorand" w:date="2025-07-15T16:56:00Z"/>
                <w:rFonts w:asciiTheme="majorHAnsi" w:eastAsiaTheme="minorHAnsi" w:hAnsiTheme="majorHAnsi"/>
                <w:sz w:val="18"/>
                <w:szCs w:val="18"/>
                <w:lang w:val="et-EE" w:eastAsia="en-US"/>
              </w:rPr>
            </w:pPr>
            <w:r w:rsidRPr="000D198B">
              <w:rPr>
                <w:sz w:val="20"/>
                <w:lang w:val="et-EE"/>
              </w:rPr>
              <w:t>Lasteombudsman (</w:t>
            </w:r>
            <w:ins w:id="668" w:author="Piret Loorand" w:date="2025-07-15T16:56:00Z">
              <w:r w:rsidR="008E68BC" w:rsidRPr="000E557E">
                <w:rPr>
                  <w:rFonts w:eastAsiaTheme="minorHAnsi"/>
                  <w:szCs w:val="22"/>
                  <w:lang w:eastAsia="en-US"/>
                </w:rPr>
                <w:fldChar w:fldCharType="begin"/>
              </w:r>
              <w:r w:rsidR="008E68BC" w:rsidRPr="000E557E">
                <w:rPr>
                  <w:rFonts w:eastAsiaTheme="minorHAnsi"/>
                  <w:szCs w:val="22"/>
                  <w:lang w:eastAsia="en-US"/>
                </w:rPr>
                <w:instrText>HYPERLINK "https://www.oiguskantsler.ee/et/laste-ja-noorte-%C3%B5igused"</w:instrText>
              </w:r>
              <w:r w:rsidR="008E68BC" w:rsidRPr="000E557E">
                <w:rPr>
                  <w:rFonts w:eastAsiaTheme="minorHAnsi"/>
                  <w:szCs w:val="22"/>
                  <w:lang w:eastAsia="en-US"/>
                </w:rPr>
              </w:r>
              <w:r w:rsidR="008E68BC" w:rsidRPr="000E557E">
                <w:rPr>
                  <w:rFonts w:eastAsiaTheme="minorHAnsi"/>
                  <w:szCs w:val="22"/>
                  <w:lang w:eastAsia="en-US"/>
                </w:rPr>
                <w:fldChar w:fldCharType="separate"/>
              </w:r>
              <w:r w:rsidR="008E68BC" w:rsidRPr="000E557E">
                <w:rPr>
                  <w:rFonts w:asciiTheme="majorHAnsi" w:eastAsiaTheme="minorHAnsi" w:hAnsiTheme="majorHAnsi"/>
                  <w:color w:val="0000FF"/>
                  <w:sz w:val="18"/>
                  <w:szCs w:val="18"/>
                  <w:u w:val="single"/>
                  <w:lang w:val="et-EE" w:eastAsia="en-US"/>
                </w:rPr>
                <w:t>https://www.oiguskantsler.ee/et/laste-ja-noorte-%C3%B5igused</w:t>
              </w:r>
              <w:r w:rsidR="008E68BC" w:rsidRPr="000E557E">
                <w:rPr>
                  <w:rFonts w:eastAsiaTheme="minorHAnsi"/>
                  <w:szCs w:val="22"/>
                  <w:lang w:eastAsia="en-US"/>
                </w:rPr>
                <w:fldChar w:fldCharType="end"/>
              </w:r>
            </w:ins>
          </w:p>
          <w:p w14:paraId="1B35E041" w14:textId="2618C5F7" w:rsidR="009D67F2" w:rsidRDefault="000D198B" w:rsidP="00ED2EDF">
            <w:pPr>
              <w:spacing w:before="0" w:after="0"/>
              <w:rPr>
                <w:ins w:id="669" w:author="Piret Loorand" w:date="2025-07-15T16:57:00Z"/>
                <w:sz w:val="20"/>
                <w:lang w:val="et-EE"/>
              </w:rPr>
            </w:pPr>
            <w:del w:id="670" w:author="Piret Loorand" w:date="2025-07-15T16:56:00Z">
              <w:r w:rsidDel="008E68BC">
                <w:fldChar w:fldCharType="begin"/>
              </w:r>
              <w:r w:rsidDel="008E68BC">
                <w:delInstrText>HYPERLINK "http://lasteombudsman.ee/et/welcome"</w:delInstrText>
              </w:r>
              <w:r w:rsidDel="008E68BC">
                <w:fldChar w:fldCharType="separate"/>
              </w:r>
              <w:r w:rsidRPr="000D198B" w:rsidDel="008E68BC">
                <w:rPr>
                  <w:rStyle w:val="Hyperlink"/>
                  <w:sz w:val="20"/>
                  <w:lang w:val="et-EE"/>
                </w:rPr>
                <w:delText>http://lasteombudsman.ee/et/welcome</w:delText>
              </w:r>
              <w:r w:rsidDel="008E68BC">
                <w:fldChar w:fldCharType="end"/>
              </w:r>
            </w:del>
            <w:r w:rsidRPr="000D198B">
              <w:rPr>
                <w:sz w:val="20"/>
                <w:lang w:val="et-EE"/>
              </w:rPr>
              <w:t>)</w:t>
            </w:r>
          </w:p>
          <w:p w14:paraId="4A4F73A4" w14:textId="53E4BBE5" w:rsidR="008E68BC" w:rsidRPr="009D67F2" w:rsidRDefault="008E68BC" w:rsidP="009D67F2">
            <w:pPr>
              <w:spacing w:before="0"/>
              <w:rPr>
                <w:ins w:id="671" w:author="Piret Loorand" w:date="2025-07-15T16:57:00Z"/>
                <w:sz w:val="20"/>
                <w:lang w:val="et-EE"/>
              </w:rPr>
            </w:pPr>
            <w:ins w:id="672" w:author="Piret Loorand" w:date="2025-07-15T16:57:00Z">
              <w:r w:rsidRPr="009D67F2">
                <w:rPr>
                  <w:sz w:val="20"/>
                  <w:lang w:val="et-EE"/>
                </w:rPr>
                <w:t>Seirekomisjoni kooseis ja liikmed</w:t>
              </w:r>
              <w:r w:rsidR="009D67F2" w:rsidRPr="009D67F2">
                <w:rPr>
                  <w:sz w:val="20"/>
                  <w:lang w:val="et-EE"/>
                </w:rPr>
                <w:t xml:space="preserve"> </w:t>
              </w:r>
            </w:ins>
            <w:r w:rsidRPr="009D67F2">
              <w:rPr>
                <w:sz w:val="20"/>
                <w:lang w:val="et-EE"/>
              </w:rPr>
              <w:fldChar w:fldCharType="begin"/>
            </w:r>
            <w:r w:rsidRPr="009D67F2">
              <w:rPr>
                <w:sz w:val="20"/>
                <w:lang w:val="et-EE"/>
              </w:rPr>
              <w:instrText>HYPERLINK "https://siseministeerium.ee/seirekomisjon"</w:instrText>
            </w:r>
            <w:r w:rsidRPr="009D67F2">
              <w:rPr>
                <w:sz w:val="20"/>
                <w:lang w:val="et-EE"/>
              </w:rPr>
            </w:r>
            <w:r w:rsidRPr="009D67F2">
              <w:rPr>
                <w:sz w:val="20"/>
                <w:lang w:val="et-EE"/>
              </w:rPr>
              <w:fldChar w:fldCharType="separate"/>
            </w:r>
            <w:ins w:id="673" w:author="Piret Loorand" w:date="2025-07-15T16:57:00Z">
              <w:r w:rsidRPr="009D67F2">
                <w:rPr>
                  <w:sz w:val="20"/>
                  <w:lang w:val="et-EE"/>
                </w:rPr>
                <w:t>https://siseministeerium.ee/seirekomisjon</w:t>
              </w:r>
              <w:r w:rsidRPr="009D67F2">
                <w:rPr>
                  <w:sz w:val="20"/>
                  <w:lang w:val="et-EE"/>
                </w:rPr>
                <w:fldChar w:fldCharType="end"/>
              </w:r>
            </w:ins>
          </w:p>
          <w:p w14:paraId="132B32C9" w14:textId="3133D9A0" w:rsidR="008E68BC" w:rsidRPr="000D198B" w:rsidRDefault="008E68BC" w:rsidP="00ED2EDF">
            <w:pPr>
              <w:spacing w:before="0" w:after="0"/>
              <w:rPr>
                <w:color w:val="0563C1"/>
                <w:sz w:val="20"/>
                <w:u w:val="single"/>
                <w:lang w:val="et-EE"/>
              </w:rPr>
            </w:pPr>
          </w:p>
        </w:tc>
        <w:tc>
          <w:tcPr>
            <w:tcW w:w="5387" w:type="dxa"/>
          </w:tcPr>
          <w:p w14:paraId="49D3685A" w14:textId="77777777" w:rsidR="009D67F2" w:rsidRPr="009D67F2" w:rsidRDefault="009D67F2" w:rsidP="009D67F2">
            <w:pPr>
              <w:spacing w:after="80"/>
              <w:rPr>
                <w:ins w:id="674" w:author="Piret Loorand" w:date="2025-07-15T17:01:00Z"/>
                <w:rFonts w:eastAsia="Cambria"/>
                <w:sz w:val="20"/>
                <w:lang w:val="et-EE"/>
              </w:rPr>
            </w:pPr>
            <w:ins w:id="675" w:author="Piret Loorand" w:date="2025-07-15T17:01:00Z">
              <w:r w:rsidRPr="009D67F2">
                <w:rPr>
                  <w:rFonts w:eastAsia="Cambria"/>
                  <w:sz w:val="20"/>
                  <w:lang w:val="et-EE"/>
                </w:rPr>
                <w:lastRenderedPageBreak/>
                <w:t>1. Eestis on siseriikliku õiguse ja rahvusvaheliste lepingutega loodud mehhanism harta järgimiseks, sh jaotis I (väärikus, § 1-5) EV põhiseadus (PS) § 10, 17, 18, 20, 29. Jaotis II (vabadused, § 6-19) PS § 20, 26, 27, 29, 31, 32, 36-38, 40, 41, 43, 47, Isikuandmete kaitse seaduse ja Välismaalasele rahvusvahelise kaitse andmise seadusega. Jaotis III (võrdsus, § 20-26) PS § 12 ja 28, võrdse kohtlemise seaduse, soolise võrdõiguslikkuse seadusega. Jaotis IV (solidaarsus, § 27-38), PS § 27-29, Töölepinguseadus. Jaotis V (kodanike õigused, §39-46), PS § 3, 12, 34, 44, 46, Haldusmenetluse seadus.</w:t>
              </w:r>
            </w:ins>
          </w:p>
          <w:p w14:paraId="4E571864" w14:textId="77777777" w:rsidR="009D67F2" w:rsidRPr="009D67F2" w:rsidRDefault="009D67F2" w:rsidP="009D67F2">
            <w:pPr>
              <w:spacing w:after="80"/>
              <w:rPr>
                <w:ins w:id="676" w:author="Piret Loorand" w:date="2025-07-15T17:01:00Z"/>
                <w:rFonts w:eastAsia="Cambria"/>
                <w:sz w:val="20"/>
                <w:lang w:val="et-EE"/>
              </w:rPr>
            </w:pPr>
            <w:ins w:id="677" w:author="Piret Loorand" w:date="2025-07-15T17:01:00Z">
              <w:r w:rsidRPr="009D67F2">
                <w:rPr>
                  <w:rFonts w:eastAsia="Cambria"/>
                  <w:sz w:val="20"/>
                  <w:lang w:val="et-EE"/>
                </w:rPr>
                <w:t xml:space="preserve">ÜSS 2021-2027 § 7 (3) järgi rakendusasutus koordineerib ja seirab keskselt oma valdkonnas toetustega strateegia „Eesti 2035“ aluspõhimõtete hoidmisele (sh harta väärtused) ja sihtide saavutamisele kaasaaitamist. Hartaga kooskõla nõue on läbivates projektivalikukriteeriumides. </w:t>
              </w:r>
            </w:ins>
          </w:p>
          <w:p w14:paraId="1BF472DA" w14:textId="7E4F8A0B" w:rsidR="000D198B" w:rsidRPr="000D198B" w:rsidDel="009D67F2" w:rsidRDefault="009D67F2" w:rsidP="009D67F2">
            <w:pPr>
              <w:spacing w:after="80"/>
              <w:rPr>
                <w:del w:id="678" w:author="Piret Loorand" w:date="2025-07-15T17:01:00Z"/>
                <w:sz w:val="20"/>
                <w:lang w:val="et-EE"/>
              </w:rPr>
            </w:pPr>
            <w:ins w:id="679" w:author="Piret Loorand" w:date="2025-07-15T17:01:00Z">
              <w:r w:rsidRPr="009D67F2">
                <w:rPr>
                  <w:rFonts w:eastAsia="Cambria"/>
                  <w:sz w:val="20"/>
                  <w:lang w:val="et-EE"/>
                </w:rPr>
                <w:t>Korraldusasutus ja võrdõiguslikkuse kompetentsikeskus tagavad koolitused EL põhiõiguste harta nõuetega arvestamiseks.</w:t>
              </w:r>
            </w:ins>
            <w:del w:id="680" w:author="Piret Loorand" w:date="2025-07-15T17:01:00Z">
              <w:r w:rsidR="000D198B" w:rsidRPr="000D198B" w:rsidDel="009D67F2">
                <w:rPr>
                  <w:rFonts w:eastAsia="Cambria"/>
                  <w:sz w:val="20"/>
                  <w:lang w:val="et-EE"/>
                </w:rPr>
                <w:delText>1. Eestis on riigisisese õiguse ja rahvusvaheliste lepingute kaudu loodud mehhanism inimõiguste, sh ELi põhiõiguste harta järgimiseks.</w:delText>
              </w:r>
            </w:del>
          </w:p>
          <w:p w14:paraId="0BE6E380" w14:textId="7972F2A4" w:rsidR="000D198B" w:rsidRPr="000D198B" w:rsidDel="009D67F2" w:rsidRDefault="000D198B" w:rsidP="00ED2EDF">
            <w:pPr>
              <w:spacing w:after="80"/>
              <w:rPr>
                <w:del w:id="681" w:author="Piret Loorand" w:date="2025-07-15T17:01:00Z"/>
                <w:sz w:val="20"/>
                <w:lang w:val="et-EE"/>
              </w:rPr>
            </w:pPr>
            <w:del w:id="682" w:author="Piret Loorand" w:date="2025-07-15T17:01:00Z">
              <w:r w:rsidRPr="000D198B" w:rsidDel="009D67F2">
                <w:rPr>
                  <w:rFonts w:eastAsia="Cambria"/>
                  <w:sz w:val="20"/>
                  <w:lang w:val="et-EE"/>
                </w:rPr>
                <w:delText xml:space="preserve">Rakenduskava vastavus ja rakendamine ELi </w:delText>
              </w:r>
              <w:r w:rsidR="00A86A8B" w:rsidDel="009D67F2">
                <w:rPr>
                  <w:rFonts w:eastAsia="Cambria"/>
                  <w:sz w:val="20"/>
                  <w:lang w:val="et-EE"/>
                </w:rPr>
                <w:delText xml:space="preserve">põhiõiguste </w:delText>
              </w:r>
              <w:r w:rsidRPr="000D198B" w:rsidDel="009D67F2">
                <w:rPr>
                  <w:rFonts w:eastAsia="Cambria"/>
                  <w:sz w:val="20"/>
                  <w:lang w:val="et-EE"/>
                </w:rPr>
                <w:delText xml:space="preserve">harta sätete kohaselt on tagatud harta põhimõtete lõimimise kaudu strateegia „Eesti 2035“ aluspõhimõtetesse ja sihtidesse, arengukavadesse, projektide valikukriteeriumidesse ja toetuse andmise tingimustesse. Põhiõiguste kaitsmisega seotud institutsioonid, sh soolise võrdõiguslikkuse volinik, on seirekomisjoni liikmed ning kaasatud strateegiate ja õigusaktide koostamisse. Rakendamisel tagatakse taotlejatele ja toetusesaajatele tugi ELi </w:delText>
              </w:r>
              <w:r w:rsidR="00A86A8B" w:rsidDel="009D67F2">
                <w:rPr>
                  <w:rFonts w:eastAsia="Cambria"/>
                  <w:sz w:val="20"/>
                  <w:lang w:val="et-EE"/>
                </w:rPr>
                <w:delText xml:space="preserve">põhiõiguste </w:delText>
              </w:r>
              <w:r w:rsidRPr="000D198B" w:rsidDel="009D67F2">
                <w:rPr>
                  <w:rFonts w:eastAsia="Cambria"/>
                  <w:sz w:val="20"/>
                  <w:lang w:val="et-EE"/>
                </w:rPr>
                <w:delText xml:space="preserve">harta põhimõtetega arvestamiseks. Sotsiaalministeerium annab nõu soolõime, </w:delText>
              </w:r>
              <w:r w:rsidRPr="000D198B" w:rsidDel="009D67F2">
                <w:rPr>
                  <w:rFonts w:eastAsia="Cambria"/>
                  <w:sz w:val="20"/>
                  <w:lang w:val="et-EE"/>
                </w:rPr>
                <w:lastRenderedPageBreak/>
                <w:delText xml:space="preserve">mittediskrimineerimise ja erivajadustega inimeste ligipääsetavuse kohta projektide kavandamis-, rakendamis-, seire- ja hindamisprotsessis (ELi </w:delText>
              </w:r>
              <w:r w:rsidR="006D655E" w:rsidDel="009D67F2">
                <w:rPr>
                  <w:rFonts w:eastAsia="Cambria"/>
                  <w:sz w:val="20"/>
                  <w:lang w:val="et-EE"/>
                </w:rPr>
                <w:delText xml:space="preserve">põhiõiguste </w:delText>
              </w:r>
              <w:r w:rsidRPr="000D198B" w:rsidDel="009D67F2">
                <w:rPr>
                  <w:rFonts w:eastAsia="Cambria"/>
                  <w:sz w:val="20"/>
                  <w:lang w:val="et-EE"/>
                </w:rPr>
                <w:delText>harta artiklid 21, 23, 25 ja 26) ning kooskõlastab toetuse andmise tingimusi. Iga ministeerium vastutab inimõiguste kaitsmise ja edendamise eest oma haldusalas.</w:delText>
              </w:r>
            </w:del>
          </w:p>
          <w:p w14:paraId="33B251DC" w14:textId="440D9E3C" w:rsidR="000D198B" w:rsidRPr="000D198B" w:rsidRDefault="000D198B" w:rsidP="00ED2EDF">
            <w:pPr>
              <w:spacing w:before="0" w:after="80"/>
              <w:rPr>
                <w:sz w:val="20"/>
                <w:lang w:val="et-EE"/>
              </w:rPr>
            </w:pPr>
            <w:r w:rsidRPr="000D198B">
              <w:rPr>
                <w:sz w:val="20"/>
                <w:lang w:val="et-EE"/>
              </w:rPr>
              <w:t>2. Seirekomisjoni kuuluvad partnerid, kes jälgivad harta täitmist ning kelle ülesanne on esitada oma valdkonna konsolideeritud visioon ja vajaduse korral probleemid seirekomisjonile (nt soolise võrdõiguslikkuse ja võrdse kohtlemise volinik, Eesti Puuetega Inimeste Koda ning õiguskantsler).</w:t>
            </w:r>
            <w:ins w:id="683" w:author="Piret Loorand" w:date="2025-07-15T17:01:00Z">
              <w:r w:rsidR="009D67F2">
                <w:rPr>
                  <w:sz w:val="20"/>
                  <w:lang w:val="et-EE"/>
                </w:rPr>
                <w:t xml:space="preserve"> </w:t>
              </w:r>
            </w:ins>
            <w:ins w:id="684" w:author="Piret Loorand" w:date="2025-07-15T17:02:00Z">
              <w:r w:rsidR="009D67F2" w:rsidRPr="009D67F2">
                <w:rPr>
                  <w:sz w:val="20"/>
                  <w:lang w:val="et-EE"/>
                </w:rPr>
                <w:t>Seirekomisjoni päevakorda lisatakse punkt harta täitmist jälgiva partneri ettepanekul.</w:t>
              </w:r>
            </w:ins>
          </w:p>
          <w:p w14:paraId="23002660" w14:textId="12E567A0" w:rsidR="00F96CFA" w:rsidRPr="000D198B" w:rsidRDefault="000D198B" w:rsidP="00ED2EDF">
            <w:pPr>
              <w:spacing w:after="80"/>
              <w:rPr>
                <w:sz w:val="20"/>
                <w:lang w:val="et-EE"/>
              </w:rPr>
            </w:pPr>
            <w:r w:rsidRPr="000D198B">
              <w:rPr>
                <w:sz w:val="20"/>
                <w:lang w:val="et-EE"/>
              </w:rPr>
              <w:t>Kõigil komisjoni</w:t>
            </w:r>
            <w:r w:rsidR="007A2103">
              <w:rPr>
                <w:sz w:val="20"/>
                <w:lang w:val="et-EE"/>
              </w:rPr>
              <w:t xml:space="preserve"> </w:t>
            </w:r>
            <w:r w:rsidRPr="000D198B">
              <w:rPr>
                <w:sz w:val="20"/>
                <w:lang w:val="et-EE"/>
              </w:rPr>
              <w:t xml:space="preserve">liikmetel on võimalik avada arutelu jooksvalt või lisada arutelupunktid seirekomisjoni koosoleku päevakorda, kui peaks ilmnema juhtum, mille puhul ei vasta </w:t>
            </w:r>
            <w:proofErr w:type="spellStart"/>
            <w:r w:rsidRPr="000D198B">
              <w:rPr>
                <w:sz w:val="20"/>
                <w:lang w:val="et-EE"/>
              </w:rPr>
              <w:t>BMVIst</w:t>
            </w:r>
            <w:proofErr w:type="spellEnd"/>
            <w:r w:rsidRPr="000D198B">
              <w:rPr>
                <w:sz w:val="20"/>
                <w:lang w:val="et-EE"/>
              </w:rPr>
              <w:t xml:space="preserve"> toetatav tegevus ELi põhiõiguste hartale, sh mis tahes kahtluse korral, et hoolimata kõigist kehtivatest menetlusnõuetest võib esineda harta mittejärgimist.</w:t>
            </w:r>
          </w:p>
        </w:tc>
      </w:tr>
      <w:tr w:rsidR="00477877" w14:paraId="60A0BD6F" w14:textId="77777777" w:rsidTr="000D198B">
        <w:tc>
          <w:tcPr>
            <w:tcW w:w="1838" w:type="dxa"/>
          </w:tcPr>
          <w:p w14:paraId="6FAB0574" w14:textId="028A4433" w:rsidR="00F96CFA" w:rsidRPr="000D198B" w:rsidRDefault="00F96CFA" w:rsidP="00ED2EDF">
            <w:pPr>
              <w:spacing w:before="0" w:after="80"/>
              <w:rPr>
                <w:sz w:val="20"/>
                <w:lang w:val="et-EE"/>
              </w:rPr>
            </w:pPr>
            <w:r w:rsidRPr="000D198B">
              <w:rPr>
                <w:sz w:val="20"/>
                <w:lang w:val="et-EE"/>
              </w:rPr>
              <w:lastRenderedPageBreak/>
              <w:t xml:space="preserve">Puuetega inimeste õiguste konventsiooni </w:t>
            </w:r>
            <w:ins w:id="685" w:author="Piret Loorand" w:date="2025-07-15T17:05:00Z">
              <w:r w:rsidR="009D67F2">
                <w:rPr>
                  <w:sz w:val="20"/>
                  <w:lang w:val="et-EE"/>
                </w:rPr>
                <w:t xml:space="preserve">(PIK) </w:t>
              </w:r>
            </w:ins>
            <w:r w:rsidRPr="000D198B">
              <w:rPr>
                <w:sz w:val="20"/>
                <w:lang w:val="et-EE"/>
              </w:rPr>
              <w:t>kohaldamine ja rakendamine kooskõlas nõukogu otsusega 2010/48/EÜ</w:t>
            </w:r>
          </w:p>
        </w:tc>
        <w:tc>
          <w:tcPr>
            <w:tcW w:w="1105" w:type="dxa"/>
          </w:tcPr>
          <w:p w14:paraId="0EFD1C0B"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5545F58E" w14:textId="77777777" w:rsidR="000D198B" w:rsidRPr="000D198B" w:rsidRDefault="000D198B" w:rsidP="00ED2EDF">
            <w:pPr>
              <w:spacing w:before="0" w:after="80"/>
              <w:ind w:left="3"/>
              <w:jc w:val="left"/>
              <w:rPr>
                <w:bCs/>
                <w:noProof/>
                <w:sz w:val="20"/>
                <w:lang w:val="et-EE"/>
              </w:rPr>
            </w:pPr>
            <w:r w:rsidRPr="000D198B">
              <w:rPr>
                <w:sz w:val="20"/>
                <w:lang w:val="et-EE"/>
              </w:rPr>
              <w:t>Et tagada puuetega inimeste õiguste konventsiooni rakendamine, on olemas riiklik raamistik, mis hõlmab järgmist:</w:t>
            </w:r>
          </w:p>
          <w:p w14:paraId="77EA2259" w14:textId="77777777" w:rsidR="000D198B" w:rsidRPr="000D198B" w:rsidRDefault="000D198B" w:rsidP="00ED2EDF">
            <w:pPr>
              <w:pStyle w:val="ListParagraph"/>
              <w:numPr>
                <w:ilvl w:val="0"/>
                <w:numId w:val="38"/>
              </w:numPr>
              <w:tabs>
                <w:tab w:val="left" w:pos="460"/>
              </w:tabs>
              <w:spacing w:after="80" w:line="240" w:lineRule="auto"/>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mõõdetavate tulemustega eesmärgid, andmekogumise ja </w:t>
            </w:r>
            <w:r w:rsidRPr="000D198B">
              <w:rPr>
                <w:rFonts w:ascii="Times New Roman" w:hAnsi="Times New Roman" w:cs="Times New Roman"/>
                <w:sz w:val="20"/>
                <w:szCs w:val="20"/>
                <w:lang w:val="et-EE"/>
              </w:rPr>
              <w:br/>
              <w:t>-seire mehhanismid;</w:t>
            </w:r>
          </w:p>
          <w:p w14:paraId="6C34A165" w14:textId="3E2C5219" w:rsidR="000D198B" w:rsidRPr="00ED2EDF" w:rsidRDefault="000D198B" w:rsidP="00ED2EDF">
            <w:pPr>
              <w:pStyle w:val="ListParagraph"/>
              <w:numPr>
                <w:ilvl w:val="0"/>
                <w:numId w:val="38"/>
              </w:numPr>
              <w:tabs>
                <w:tab w:val="left" w:pos="460"/>
              </w:tabs>
              <w:spacing w:after="80" w:line="240" w:lineRule="auto"/>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meetmed, et tagada ligipääsetavuspoliitika, </w:t>
            </w:r>
            <w:r w:rsidRPr="000D198B">
              <w:rPr>
                <w:rFonts w:ascii="Times New Roman" w:hAnsi="Times New Roman" w:cs="Times New Roman"/>
                <w:sz w:val="20"/>
                <w:szCs w:val="20"/>
                <w:lang w:val="et-EE"/>
              </w:rPr>
              <w:lastRenderedPageBreak/>
              <w:t xml:space="preserve">õigusaktide ja standardite nõuetekohane </w:t>
            </w:r>
            <w:proofErr w:type="spellStart"/>
            <w:r w:rsidRPr="000D198B">
              <w:rPr>
                <w:rFonts w:ascii="Times New Roman" w:hAnsi="Times New Roman" w:cs="Times New Roman"/>
                <w:sz w:val="20"/>
                <w:szCs w:val="20"/>
                <w:lang w:val="et-EE"/>
              </w:rPr>
              <w:t>arvessevõtmine</w:t>
            </w:r>
            <w:proofErr w:type="spellEnd"/>
            <w:r w:rsidRPr="000D198B">
              <w:rPr>
                <w:rFonts w:ascii="Times New Roman" w:hAnsi="Times New Roman" w:cs="Times New Roman"/>
                <w:sz w:val="20"/>
                <w:szCs w:val="20"/>
                <w:lang w:val="et-EE"/>
              </w:rPr>
              <w:t xml:space="preserve"> programmide väljatöötamisel ja rakendamisel;</w:t>
            </w:r>
          </w:p>
          <w:p w14:paraId="064DFDCA" w14:textId="3A20A3A4" w:rsidR="00F96CFA" w:rsidRPr="00421E9D" w:rsidRDefault="000D198B" w:rsidP="00CC50AC">
            <w:pPr>
              <w:pStyle w:val="ListParagraph"/>
              <w:numPr>
                <w:ilvl w:val="0"/>
                <w:numId w:val="38"/>
              </w:numPr>
              <w:tabs>
                <w:tab w:val="left" w:pos="460"/>
              </w:tabs>
              <w:spacing w:after="80" w:line="240" w:lineRule="auto"/>
              <w:rPr>
                <w:bCs/>
                <w:noProof/>
                <w:sz w:val="20"/>
                <w:lang w:val="et-EE"/>
              </w:rPr>
            </w:pPr>
            <w:r w:rsidRPr="00421E9D">
              <w:rPr>
                <w:rFonts w:ascii="Times New Roman" w:hAnsi="Times New Roman" w:cs="Times New Roman"/>
                <w:sz w:val="20"/>
                <w:lang w:val="et-EE"/>
              </w:rPr>
              <w:t>meetmed, mille kohaselt antakse seirekomisjonile aru juhtumitest, mille puhul ei vasta fondidest toetatav tegevus ÜRO puuetega inimeste õiguste konventsioonile, ning kõnealust konventsiooni käsitletavatest kaebustest, mis on esitatud artikli 69 lõikes 7 ette nähtud korra kohaselt.</w:t>
            </w:r>
          </w:p>
        </w:tc>
        <w:tc>
          <w:tcPr>
            <w:tcW w:w="1276" w:type="dxa"/>
          </w:tcPr>
          <w:p w14:paraId="790DD591" w14:textId="139226ED" w:rsidR="00F96CFA" w:rsidRPr="000D198B" w:rsidRDefault="00F96CFA" w:rsidP="00ED2EDF">
            <w:pPr>
              <w:rPr>
                <w:rFonts w:eastAsia="Times New Roman"/>
                <w:iCs/>
                <w:noProof/>
                <w:sz w:val="20"/>
              </w:rPr>
            </w:pPr>
            <w:r w:rsidRPr="000D198B">
              <w:rPr>
                <w:rFonts w:eastAsia="Times New Roman"/>
                <w:iCs/>
                <w:noProof/>
                <w:sz w:val="20"/>
              </w:rPr>
              <w:lastRenderedPageBreak/>
              <w:t>1.</w:t>
            </w:r>
            <w:r w:rsidR="00414C5D">
              <w:rPr>
                <w:rFonts w:eastAsia="Times New Roman"/>
                <w:iCs/>
                <w:noProof/>
                <w:sz w:val="20"/>
              </w:rPr>
              <w:t xml:space="preserve"> </w:t>
            </w:r>
            <w:r w:rsidRPr="000D198B">
              <w:rPr>
                <w:rFonts w:eastAsia="Times New Roman"/>
                <w:iCs/>
                <w:noProof/>
                <w:sz w:val="20"/>
              </w:rPr>
              <w:t>JAH</w:t>
            </w:r>
          </w:p>
          <w:p w14:paraId="247BB0F3" w14:textId="77777777" w:rsidR="00F96CFA" w:rsidRPr="000D198B" w:rsidRDefault="00F96CFA" w:rsidP="00ED2EDF">
            <w:pPr>
              <w:rPr>
                <w:rFonts w:eastAsia="Times New Roman"/>
                <w:iCs/>
                <w:noProof/>
                <w:sz w:val="20"/>
              </w:rPr>
            </w:pPr>
            <w:r w:rsidRPr="000D198B">
              <w:rPr>
                <w:rFonts w:eastAsia="Times New Roman"/>
                <w:iCs/>
                <w:noProof/>
                <w:sz w:val="20"/>
              </w:rPr>
              <w:t>2. JAH</w:t>
            </w:r>
          </w:p>
          <w:p w14:paraId="22C71BCE" w14:textId="3E4F3D03" w:rsidR="000D198B" w:rsidRPr="000D198B" w:rsidRDefault="000D198B" w:rsidP="00ED2EDF">
            <w:pPr>
              <w:rPr>
                <w:rFonts w:eastAsia="Times New Roman"/>
                <w:iCs/>
                <w:noProof/>
                <w:sz w:val="20"/>
              </w:rPr>
            </w:pPr>
            <w:r w:rsidRPr="000D198B">
              <w:rPr>
                <w:rFonts w:eastAsia="Times New Roman"/>
                <w:iCs/>
                <w:noProof/>
                <w:sz w:val="20"/>
              </w:rPr>
              <w:t>3. JAH</w:t>
            </w:r>
          </w:p>
        </w:tc>
        <w:tc>
          <w:tcPr>
            <w:tcW w:w="2976" w:type="dxa"/>
          </w:tcPr>
          <w:p w14:paraId="331BC3D5" w14:textId="28D4B491" w:rsidR="000D198B" w:rsidRPr="00BD68DB" w:rsidRDefault="00BD68DB" w:rsidP="00ED2EDF">
            <w:pPr>
              <w:spacing w:before="0"/>
              <w:ind w:left="3"/>
              <w:rPr>
                <w:bCs/>
                <w:noProof/>
                <w:sz w:val="20"/>
                <w:lang w:val="et-EE"/>
              </w:rPr>
            </w:pPr>
            <w:ins w:id="686" w:author="Piret Loorand" w:date="2025-07-15T17:14:00Z">
              <w:r w:rsidRPr="00BD68DB">
                <w:rPr>
                  <w:sz w:val="20"/>
                  <w:lang w:val="et-EE"/>
                </w:rPr>
                <w:t xml:space="preserve">1. </w:t>
              </w:r>
            </w:ins>
            <w:r w:rsidR="000D198B" w:rsidRPr="00BD68DB">
              <w:rPr>
                <w:sz w:val="20"/>
                <w:lang w:val="et-EE"/>
              </w:rPr>
              <w:t xml:space="preserve">Heaolu arengukava </w:t>
            </w:r>
            <w:ins w:id="687" w:author="Piret Loorand" w:date="2025-07-15T17:02:00Z">
              <w:r w:rsidR="009D67F2" w:rsidRPr="00BD68DB">
                <w:rPr>
                  <w:sz w:val="20"/>
                  <w:lang w:val="et-EE"/>
                </w:rPr>
                <w:t>2023-2030</w:t>
              </w:r>
            </w:ins>
            <w:del w:id="688" w:author="Piret Loorand" w:date="2025-07-15T17:03:00Z">
              <w:r w:rsidR="000D198B" w:rsidRPr="00BD68DB" w:rsidDel="009D67F2">
                <w:rPr>
                  <w:sz w:val="20"/>
                  <w:lang w:val="et-EE"/>
                </w:rPr>
                <w:delText>2016–</w:delText>
              </w:r>
            </w:del>
            <w:del w:id="689" w:author="Piret Loorand" w:date="2025-07-15T17:04:00Z">
              <w:r w:rsidR="000D198B" w:rsidRPr="00BD68DB" w:rsidDel="009D67F2">
                <w:rPr>
                  <w:sz w:val="20"/>
                  <w:lang w:val="et-EE"/>
                </w:rPr>
                <w:delText>2023</w:delText>
              </w:r>
            </w:del>
            <w:r w:rsidR="000D198B" w:rsidRPr="00BD68DB">
              <w:rPr>
                <w:sz w:val="20"/>
                <w:lang w:val="et-EE"/>
              </w:rPr>
              <w:t xml:space="preserve"> (</w:t>
            </w:r>
            <w:ins w:id="690" w:author="Piret Loorand" w:date="2025-07-15T17:03:00Z">
              <w:r w:rsidR="009D67F2" w:rsidRPr="00BD68DB">
                <w:rPr>
                  <w:sz w:val="20"/>
                  <w:lang w:val="et-EE"/>
                </w:rPr>
                <w:fldChar w:fldCharType="begin"/>
              </w:r>
              <w:r w:rsidR="009D67F2" w:rsidRPr="00BD68DB">
                <w:rPr>
                  <w:sz w:val="20"/>
                  <w:lang w:val="et-EE"/>
                </w:rPr>
                <w:instrText>HYPERLINK "https://www.sm.ee/et/heaolu-arengukava-2023-2030"</w:instrText>
              </w:r>
              <w:r w:rsidR="009D67F2" w:rsidRPr="00BD68DB">
                <w:rPr>
                  <w:sz w:val="20"/>
                  <w:lang w:val="et-EE"/>
                </w:rPr>
              </w:r>
              <w:r w:rsidR="009D67F2" w:rsidRPr="00BD68DB">
                <w:rPr>
                  <w:sz w:val="20"/>
                  <w:lang w:val="et-EE"/>
                </w:rPr>
                <w:fldChar w:fldCharType="separate"/>
              </w:r>
              <w:r w:rsidR="009D67F2" w:rsidRPr="00BD68DB">
                <w:rPr>
                  <w:rStyle w:val="Hyperlink"/>
                  <w:sz w:val="20"/>
                </w:rPr>
                <w:t>https://www.sm.ee/et/heaolu-arengukava-2023-2030</w:t>
              </w:r>
              <w:r w:rsidR="009D67F2" w:rsidRPr="00BD68DB">
                <w:rPr>
                  <w:sz w:val="20"/>
                  <w:lang w:val="et-EE"/>
                </w:rPr>
                <w:fldChar w:fldCharType="end"/>
              </w:r>
            </w:ins>
            <w:r w:rsidR="000D198B" w:rsidRPr="00BD68DB">
              <w:rPr>
                <w:sz w:val="20"/>
                <w:lang w:val="et-EE"/>
              </w:rPr>
              <w:t>)</w:t>
            </w:r>
          </w:p>
          <w:p w14:paraId="2A715B1E" w14:textId="77777777" w:rsidR="00BD68DB" w:rsidRPr="00BD68DB" w:rsidRDefault="00BD68DB" w:rsidP="00BD68DB">
            <w:pPr>
              <w:spacing w:before="0"/>
              <w:ind w:left="3"/>
              <w:rPr>
                <w:ins w:id="691" w:author="Piret Loorand" w:date="2025-07-15T17:15:00Z"/>
                <w:sz w:val="20"/>
                <w:lang w:val="et-EE"/>
              </w:rPr>
            </w:pPr>
            <w:ins w:id="692" w:author="Piret Loorand" w:date="2025-07-15T17:15:00Z">
              <w:r w:rsidRPr="00BD68DB">
                <w:rPr>
                  <w:sz w:val="20"/>
                  <w:lang w:val="et-EE"/>
                </w:rPr>
                <w:t>Strateegia „Eesti 2035“</w:t>
              </w:r>
            </w:ins>
          </w:p>
          <w:p w14:paraId="59C1500F" w14:textId="3A3A003B" w:rsidR="00BD68DB" w:rsidRDefault="00BD68DB" w:rsidP="00BD68DB">
            <w:pPr>
              <w:spacing w:before="0"/>
              <w:ind w:left="3"/>
              <w:rPr>
                <w:ins w:id="693" w:author="Aivi Kuivonen" w:date="2025-07-16T08:42:00Z"/>
                <w:sz w:val="20"/>
                <w:lang w:val="et-EE"/>
              </w:rPr>
            </w:pPr>
            <w:ins w:id="694" w:author="Piret Loorand" w:date="2025-07-15T17:16:00Z">
              <w:r w:rsidRPr="00BD68DB">
                <w:rPr>
                  <w:sz w:val="20"/>
                  <w:lang w:val="et-EE"/>
                </w:rPr>
                <w:t>(</w:t>
              </w:r>
            </w:ins>
            <w:ins w:id="695" w:author="Aivi Kuivonen" w:date="2025-07-16T08:42:00Z">
              <w:r w:rsidR="00A30DCD">
                <w:rPr>
                  <w:sz w:val="20"/>
                  <w:lang w:val="et-EE"/>
                </w:rPr>
                <w:fldChar w:fldCharType="begin"/>
              </w:r>
              <w:r w:rsidR="00A30DCD">
                <w:rPr>
                  <w:sz w:val="20"/>
                  <w:lang w:val="et-EE"/>
                </w:rPr>
                <w:instrText>HYPERLINK "</w:instrText>
              </w:r>
            </w:ins>
            <w:ins w:id="696" w:author="Piret Loorand" w:date="2025-07-15T17:15:00Z">
              <w:r w:rsidR="00A30DCD" w:rsidRPr="00BD68DB">
                <w:rPr>
                  <w:sz w:val="20"/>
                  <w:lang w:val="et-EE"/>
                </w:rPr>
                <w:instrText>https://valitsus.ee/strateegia-eesti-2035-arengukavad-ja-planeering/strateegia/materjalid</w:instrText>
              </w:r>
            </w:ins>
            <w:ins w:id="697" w:author="Aivi Kuivonen" w:date="2025-07-16T08:42:00Z">
              <w:r w:rsidR="00A30DCD">
                <w:rPr>
                  <w:sz w:val="20"/>
                  <w:lang w:val="et-EE"/>
                </w:rPr>
                <w:instrText>"</w:instrText>
              </w:r>
              <w:r w:rsidR="00A30DCD">
                <w:rPr>
                  <w:sz w:val="20"/>
                  <w:lang w:val="et-EE"/>
                </w:rPr>
              </w:r>
              <w:r w:rsidR="00A30DCD">
                <w:rPr>
                  <w:sz w:val="20"/>
                  <w:lang w:val="et-EE"/>
                </w:rPr>
                <w:fldChar w:fldCharType="separate"/>
              </w:r>
            </w:ins>
            <w:ins w:id="698" w:author="Piret Loorand" w:date="2025-07-15T17:15:00Z">
              <w:r w:rsidR="00A30DCD" w:rsidRPr="0074595E">
                <w:rPr>
                  <w:rStyle w:val="Hyperlink"/>
                  <w:sz w:val="20"/>
                  <w:lang w:val="et-EE"/>
                </w:rPr>
                <w:t>https://valitsus.ee/strateegia-eesti-2035-arengukavad-ja-planeering/strateegia/materjalid</w:t>
              </w:r>
            </w:ins>
            <w:ins w:id="699" w:author="Aivi Kuivonen" w:date="2025-07-16T08:42:00Z">
              <w:r w:rsidR="00A30DCD">
                <w:rPr>
                  <w:sz w:val="20"/>
                  <w:lang w:val="et-EE"/>
                </w:rPr>
                <w:fldChar w:fldCharType="end"/>
              </w:r>
            </w:ins>
            <w:ins w:id="700" w:author="Piret Loorand" w:date="2025-07-15T17:16:00Z">
              <w:r w:rsidRPr="00BD68DB">
                <w:rPr>
                  <w:sz w:val="20"/>
                  <w:lang w:val="et-EE"/>
                </w:rPr>
                <w:t>)</w:t>
              </w:r>
            </w:ins>
          </w:p>
          <w:p w14:paraId="471291B3" w14:textId="77777777" w:rsidR="00A30DCD" w:rsidRPr="00BD68DB" w:rsidRDefault="00A30DCD" w:rsidP="00BD68DB">
            <w:pPr>
              <w:spacing w:before="0"/>
              <w:ind w:left="3"/>
              <w:rPr>
                <w:ins w:id="701" w:author="Piret Loorand" w:date="2025-07-15T17:15:00Z"/>
                <w:sz w:val="20"/>
                <w:lang w:val="et-EE"/>
              </w:rPr>
            </w:pPr>
          </w:p>
          <w:p w14:paraId="105DD3D2" w14:textId="29CBA1DA" w:rsidR="00BD68DB" w:rsidRPr="00EA4F47" w:rsidRDefault="00BD68DB" w:rsidP="00A30DCD">
            <w:pPr>
              <w:spacing w:before="0" w:after="0"/>
              <w:ind w:left="3"/>
              <w:jc w:val="left"/>
              <w:rPr>
                <w:ins w:id="702" w:author="Piret Loorand" w:date="2025-07-15T17:15:00Z"/>
                <w:rFonts w:eastAsiaTheme="minorHAnsi"/>
                <w:sz w:val="20"/>
                <w:lang w:val="et-EE" w:eastAsia="en-US"/>
              </w:rPr>
            </w:pPr>
            <w:ins w:id="703" w:author="Piret Loorand" w:date="2025-07-15T17:15:00Z">
              <w:r w:rsidRPr="00A30DCD">
                <w:rPr>
                  <w:rFonts w:eastAsiaTheme="minorHAnsi"/>
                  <w:bCs/>
                  <w:sz w:val="20"/>
                  <w:lang w:val="et-EE" w:eastAsia="en-US"/>
                </w:rPr>
                <w:lastRenderedPageBreak/>
                <w:t>2.</w:t>
              </w:r>
            </w:ins>
            <w:ins w:id="704" w:author="Aivi Kuivonen" w:date="2025-07-16T08:43:00Z">
              <w:r w:rsidR="00A30DCD">
                <w:rPr>
                  <w:rFonts w:eastAsiaTheme="minorHAnsi"/>
                  <w:bCs/>
                  <w:sz w:val="20"/>
                  <w:lang w:val="et-EE" w:eastAsia="en-US"/>
                </w:rPr>
                <w:t xml:space="preserve"> </w:t>
              </w:r>
            </w:ins>
            <w:ins w:id="705" w:author="Piret Loorand" w:date="2025-07-15T17:15:00Z">
              <w:r w:rsidRPr="00A30DCD">
                <w:rPr>
                  <w:rFonts w:eastAsiaTheme="minorHAnsi"/>
                  <w:sz w:val="20"/>
                  <w:lang w:val="et-EE" w:eastAsia="en-US"/>
                </w:rPr>
                <w:t xml:space="preserve">Ligipääsetavuse rakkerühm </w:t>
              </w:r>
            </w:ins>
            <w:ins w:id="706" w:author="Aivi Kuivonen" w:date="2025-07-16T08:42:00Z">
              <w:r w:rsidR="00A30DCD">
                <w:rPr>
                  <w:rFonts w:eastAsiaTheme="minorHAnsi"/>
                  <w:sz w:val="20"/>
                  <w:lang w:val="et-EE" w:eastAsia="en-US"/>
                </w:rPr>
                <w:t xml:space="preserve"> </w:t>
              </w:r>
            </w:ins>
            <w:ins w:id="707" w:author="Piret Loorand" w:date="2025-07-15T17:16:00Z">
              <w:r w:rsidRPr="00A30DCD">
                <w:rPr>
                  <w:rFonts w:eastAsiaTheme="minorHAnsi"/>
                  <w:sz w:val="20"/>
                  <w:lang w:val="et-EE" w:eastAsia="en-US"/>
                </w:rPr>
                <w:t>(</w:t>
              </w:r>
            </w:ins>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"https://www.riigikantselei.ee/ligipaasetavus"</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d="708" w:author="Piret Loorand" w:date="2025-07-15T17:15:00Z">
              <w:r w:rsidRPr="00EA4F47">
                <w:rPr>
                  <w:rStyle w:val="Hyperlink"/>
                  <w:rFonts w:eastAsiaTheme="minorHAnsi"/>
                  <w:sz w:val="20"/>
                  <w:lang w:val="et-EE" w:eastAsia="en-US"/>
                </w:rPr>
                <w:t>https://www.riigikantselei.ee/ligipaasetavus</w:t>
              </w:r>
            </w:ins>
            <w:ins w:id="709" w:author="Piret Loorand" w:date="2025-07-15T17:16:00Z">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7A93EA37" w14:textId="77777777" w:rsidR="00BD68DB" w:rsidRPr="00EA4F47" w:rsidRDefault="00BD68DB" w:rsidP="00BD68DB">
            <w:pPr>
              <w:spacing w:before="0" w:after="0"/>
              <w:ind w:left="3"/>
              <w:jc w:val="left"/>
              <w:rPr>
                <w:ins w:id="710" w:author="Piret Loorand" w:date="2025-07-15T17:15:00Z"/>
                <w:rFonts w:eastAsiaTheme="minorHAnsi"/>
                <w:bCs/>
                <w:sz w:val="20"/>
                <w:lang w:val="et-EE" w:eastAsia="en-US"/>
              </w:rPr>
            </w:pPr>
          </w:p>
          <w:p w14:paraId="178D3266" w14:textId="77777777" w:rsidR="00BD68DB" w:rsidRPr="00EA4F47" w:rsidRDefault="00BD68DB" w:rsidP="00BD68DB">
            <w:pPr>
              <w:spacing w:before="0" w:after="0"/>
              <w:ind w:left="3"/>
              <w:jc w:val="left"/>
              <w:rPr>
                <w:ins w:id="711" w:author="Piret Loorand" w:date="2025-07-15T17:15:00Z"/>
                <w:rFonts w:eastAsiaTheme="minorHAnsi"/>
                <w:bCs/>
                <w:sz w:val="20"/>
                <w:lang w:val="et-EE" w:eastAsia="en-US"/>
              </w:rPr>
            </w:pPr>
            <w:ins w:id="712" w:author="Piret Loorand" w:date="2025-07-15T17:15:00Z">
              <w:r w:rsidRPr="00EA4F47">
                <w:rPr>
                  <w:rFonts w:eastAsiaTheme="minorHAnsi"/>
                  <w:bCs/>
                  <w:sz w:val="20"/>
                  <w:lang w:val="et-EE" w:eastAsia="en-US"/>
                </w:rPr>
                <w:t>TTJA</w:t>
              </w:r>
            </w:ins>
          </w:p>
          <w:p w14:paraId="1ED3349F" w14:textId="1CB99580" w:rsidR="00BD68DB" w:rsidRPr="00EA4F47" w:rsidRDefault="00BD68DB" w:rsidP="00BD68DB">
            <w:pPr>
              <w:spacing w:before="0" w:after="160" w:line="259" w:lineRule="auto"/>
              <w:jc w:val="left"/>
              <w:rPr>
                <w:ins w:id="713" w:author="Piret Loorand" w:date="2025-07-15T17:15:00Z"/>
                <w:rFonts w:eastAsiaTheme="minorHAnsi"/>
                <w:sz w:val="20"/>
                <w:lang w:val="et-EE" w:eastAsia="en-US"/>
              </w:rPr>
            </w:pPr>
            <w:ins w:id="714" w:author="Piret Loorand" w:date="2025-07-15T17:16:00Z">
              <w:r w:rsidRPr="00EA4F47">
                <w:rPr>
                  <w:rFonts w:eastAsiaTheme="minorHAnsi"/>
                  <w:sz w:val="20"/>
                  <w:lang w:eastAsia="en-US"/>
                </w:rPr>
                <w:t>(</w:t>
              </w:r>
            </w:ins>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"https://www.ttja.ee/ariklient/ehitised-ehitamine/ligipaasetavus"</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d="715" w:author="Piret Loorand" w:date="2025-07-15T17:15:00Z">
              <w:r w:rsidRPr="00EA4F47">
                <w:rPr>
                  <w:rStyle w:val="Hyperlink"/>
                  <w:rFonts w:eastAsiaTheme="minorHAnsi"/>
                  <w:sz w:val="20"/>
                  <w:lang w:val="et-EE" w:eastAsia="en-US"/>
                </w:rPr>
                <w:t>https://www.ttja.ee/ariklient/ehitised-ehitamine/ligipaasetavus</w:t>
              </w:r>
            </w:ins>
            <w:ins w:id="716" w:author="Piret Loorand" w:date="2025-07-15T17:16:00Z">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279668C4" w14:textId="77777777" w:rsidR="00BD68DB" w:rsidRPr="00EA4F47" w:rsidRDefault="00BD68DB" w:rsidP="00BD68DB">
            <w:pPr>
              <w:spacing w:before="0" w:after="0"/>
              <w:ind w:left="3"/>
              <w:jc w:val="left"/>
              <w:rPr>
                <w:ins w:id="717" w:author="Piret Loorand" w:date="2025-07-15T17:15:00Z"/>
                <w:rFonts w:eastAsiaTheme="minorHAnsi"/>
                <w:bCs/>
                <w:sz w:val="20"/>
                <w:lang w:val="et-EE" w:eastAsia="en-US"/>
              </w:rPr>
            </w:pPr>
            <w:ins w:id="718" w:author="Piret Loorand" w:date="2025-07-15T17:15:00Z">
              <w:r w:rsidRPr="00EA4F47">
                <w:rPr>
                  <w:rFonts w:eastAsiaTheme="minorHAnsi"/>
                  <w:sz w:val="20"/>
                  <w:lang w:val="et-EE" w:eastAsia="en-US"/>
                </w:rPr>
                <w:t>Puudega inimeste erivajadustest tulenevad nõuded ehitisele (</w:t>
              </w:r>
            </w:ins>
            <w:r w:rsidRPr="00EA4F47">
              <w:rPr>
                <w:rFonts w:eastAsiaTheme="minorHAnsi"/>
                <w:sz w:val="20"/>
                <w:lang w:eastAsia="en-US"/>
              </w:rPr>
              <w:fldChar w:fldCharType="begin"/>
            </w:r>
            <w:r w:rsidRPr="00EA4F47">
              <w:rPr>
                <w:rFonts w:eastAsiaTheme="minorHAnsi"/>
                <w:sz w:val="20"/>
                <w:lang w:eastAsia="en-US"/>
              </w:rPr>
              <w:instrText>HYPERLINK "https://www.riigiteataja.ee/akt/131052018055" \o "https://www.riigiteataja.ee/akt/131052018055"</w:instrText>
            </w:r>
            <w:r w:rsidRPr="00EA4F47">
              <w:rPr>
                <w:rFonts w:eastAsiaTheme="minorHAnsi"/>
                <w:sz w:val="20"/>
                <w:lang w:eastAsia="en-US"/>
              </w:rPr>
            </w:r>
            <w:r w:rsidRPr="00EA4F47">
              <w:rPr>
                <w:rFonts w:eastAsiaTheme="minorHAnsi"/>
                <w:sz w:val="20"/>
                <w:lang w:eastAsia="en-US"/>
              </w:rPr>
              <w:fldChar w:fldCharType="separate"/>
            </w:r>
            <w:ins w:id="719" w:author="Piret Loorand" w:date="2025-07-15T17:15:00Z">
              <w:r w:rsidRPr="00EA4F47">
                <w:rPr>
                  <w:rFonts w:eastAsiaTheme="minorHAnsi"/>
                  <w:color w:val="0000FF"/>
                  <w:sz w:val="20"/>
                  <w:u w:val="single"/>
                  <w:lang w:val="et-EE" w:eastAsia="en-US"/>
                </w:rPr>
                <w:t>https://www.riigiteataja.ee/akt/131052018055</w:t>
              </w:r>
              <w:r w:rsidRPr="00EA4F47">
                <w:rPr>
                  <w:rFonts w:eastAsiaTheme="minorHAnsi"/>
                  <w:sz w:val="20"/>
                  <w:lang w:eastAsia="en-US"/>
                </w:rPr>
                <w:fldChar w:fldCharType="end"/>
              </w:r>
              <w:r w:rsidRPr="00EA4F47">
                <w:rPr>
                  <w:rFonts w:eastAsiaTheme="minorHAnsi"/>
                  <w:sz w:val="20"/>
                  <w:lang w:val="et-EE" w:eastAsia="en-US"/>
                </w:rPr>
                <w:t>)</w:t>
              </w:r>
            </w:ins>
          </w:p>
          <w:p w14:paraId="503DF919" w14:textId="77777777" w:rsidR="00BD68DB" w:rsidRPr="00EA4F47" w:rsidRDefault="00BD68DB" w:rsidP="00BD68DB">
            <w:pPr>
              <w:spacing w:before="0" w:after="0"/>
              <w:ind w:left="3"/>
              <w:jc w:val="left"/>
              <w:rPr>
                <w:ins w:id="720" w:author="Piret Loorand" w:date="2025-07-15T17:15:00Z"/>
                <w:rFonts w:eastAsiaTheme="minorHAnsi"/>
                <w:bCs/>
                <w:sz w:val="20"/>
                <w:lang w:val="et-EE" w:eastAsia="en-US"/>
              </w:rPr>
            </w:pPr>
          </w:p>
          <w:p w14:paraId="748A2260" w14:textId="77777777" w:rsidR="00BD68DB" w:rsidRPr="00EA4F47" w:rsidRDefault="00BD68DB" w:rsidP="00BD68DB">
            <w:pPr>
              <w:spacing w:before="0" w:after="0"/>
              <w:ind w:left="3"/>
              <w:jc w:val="left"/>
              <w:rPr>
                <w:ins w:id="721" w:author="Piret Loorand" w:date="2025-07-15T17:15:00Z"/>
                <w:rFonts w:eastAsiaTheme="minorHAnsi"/>
                <w:bCs/>
                <w:sz w:val="20"/>
                <w:lang w:val="et-EE" w:eastAsia="en-US"/>
              </w:rPr>
            </w:pPr>
            <w:ins w:id="722" w:author="Piret Loorand" w:date="2025-07-15T17:15:00Z">
              <w:r w:rsidRPr="00EA4F47">
                <w:rPr>
                  <w:rFonts w:eastAsiaTheme="minorHAnsi"/>
                  <w:sz w:val="20"/>
                  <w:lang w:val="et-EE" w:eastAsia="en-US"/>
                </w:rPr>
                <w:t>Nõuded eluruumile (</w:t>
              </w:r>
            </w:ins>
            <w:r w:rsidRPr="00EA4F47">
              <w:rPr>
                <w:rFonts w:eastAsiaTheme="minorHAnsi"/>
                <w:sz w:val="20"/>
                <w:lang w:eastAsia="en-US"/>
              </w:rPr>
              <w:fldChar w:fldCharType="begin"/>
            </w:r>
            <w:r w:rsidRPr="00EA4F47">
              <w:rPr>
                <w:rFonts w:eastAsiaTheme="minorHAnsi"/>
                <w:sz w:val="20"/>
                <w:lang w:eastAsia="en-US"/>
              </w:rPr>
              <w:instrText>HYPERLINK "https://www.riigiteataja.ee/akt/103072015034?leiaKehtiv" \o "https://www.riigiteataja.ee/akt/103072015034?leiaKehtiv"</w:instrText>
            </w:r>
            <w:r w:rsidRPr="00EA4F47">
              <w:rPr>
                <w:rFonts w:eastAsiaTheme="minorHAnsi"/>
                <w:sz w:val="20"/>
                <w:lang w:eastAsia="en-US"/>
              </w:rPr>
            </w:r>
            <w:r w:rsidRPr="00EA4F47">
              <w:rPr>
                <w:rFonts w:eastAsiaTheme="minorHAnsi"/>
                <w:sz w:val="20"/>
                <w:lang w:eastAsia="en-US"/>
              </w:rPr>
              <w:fldChar w:fldCharType="separate"/>
            </w:r>
            <w:ins w:id="723" w:author="Piret Loorand" w:date="2025-07-15T17:15:00Z">
              <w:r w:rsidRPr="00EA4F47">
                <w:rPr>
                  <w:rFonts w:eastAsiaTheme="minorHAnsi"/>
                  <w:color w:val="0000FF"/>
                  <w:sz w:val="20"/>
                  <w:u w:val="single"/>
                  <w:lang w:val="et-EE" w:eastAsia="en-US"/>
                </w:rPr>
                <w:t>https://www.riigiteataja.ee/akt/103072015034?leiaKehtiv</w:t>
              </w:r>
              <w:r w:rsidRPr="00EA4F47">
                <w:rPr>
                  <w:rFonts w:eastAsiaTheme="minorHAnsi"/>
                  <w:sz w:val="20"/>
                  <w:lang w:eastAsia="en-US"/>
                </w:rPr>
                <w:fldChar w:fldCharType="end"/>
              </w:r>
              <w:r w:rsidRPr="00EA4F47">
                <w:rPr>
                  <w:rFonts w:eastAsiaTheme="minorHAnsi"/>
                  <w:sz w:val="20"/>
                  <w:lang w:val="et-EE" w:eastAsia="en-US"/>
                </w:rPr>
                <w:t>)</w:t>
              </w:r>
            </w:ins>
          </w:p>
          <w:p w14:paraId="04006E50" w14:textId="77777777" w:rsidR="00BD68DB" w:rsidRPr="00EA4F47" w:rsidRDefault="00BD68DB" w:rsidP="00BD68DB">
            <w:pPr>
              <w:spacing w:before="0" w:after="0"/>
              <w:ind w:left="3"/>
              <w:jc w:val="left"/>
              <w:rPr>
                <w:ins w:id="724" w:author="Piret Loorand" w:date="2025-07-15T17:17:00Z"/>
                <w:rFonts w:eastAsiaTheme="minorHAnsi"/>
                <w:sz w:val="20"/>
                <w:lang w:val="et-EE" w:eastAsia="en-US"/>
              </w:rPr>
            </w:pPr>
          </w:p>
          <w:p w14:paraId="23F295DE" w14:textId="1245349F" w:rsidR="00BD68DB" w:rsidRPr="00EA4F47" w:rsidRDefault="00BD68DB" w:rsidP="00BD68DB">
            <w:pPr>
              <w:spacing w:before="0" w:after="0"/>
              <w:ind w:left="3"/>
              <w:jc w:val="left"/>
              <w:rPr>
                <w:ins w:id="725" w:author="Piret Loorand" w:date="2025-07-15T17:15:00Z"/>
                <w:rFonts w:eastAsiaTheme="minorHAnsi"/>
                <w:sz w:val="20"/>
                <w:lang w:val="et-EE" w:eastAsia="en-US"/>
              </w:rPr>
            </w:pPr>
            <w:ins w:id="726" w:author="Piret Loorand" w:date="2025-07-15T17:15:00Z">
              <w:r w:rsidRPr="00EA4F47">
                <w:rPr>
                  <w:rFonts w:eastAsiaTheme="minorHAnsi"/>
                  <w:sz w:val="20"/>
                  <w:lang w:val="et-EE" w:eastAsia="en-US"/>
                </w:rPr>
                <w:t xml:space="preserve">3. </w:t>
              </w:r>
            </w:ins>
          </w:p>
          <w:p w14:paraId="2C6C3C0B" w14:textId="77777777" w:rsidR="00BD68DB" w:rsidRPr="00EA4F47" w:rsidRDefault="00BD68DB" w:rsidP="00BD68DB">
            <w:pPr>
              <w:spacing w:before="0" w:after="0"/>
              <w:ind w:left="3"/>
              <w:jc w:val="left"/>
              <w:rPr>
                <w:ins w:id="727" w:author="Piret Loorand" w:date="2025-07-15T17:15:00Z"/>
                <w:rFonts w:eastAsiaTheme="minorHAnsi"/>
                <w:sz w:val="20"/>
                <w:lang w:val="et-EE" w:eastAsia="en-US"/>
              </w:rPr>
            </w:pPr>
            <w:ins w:id="728" w:author="Piret Loorand" w:date="2025-07-15T17:15:00Z">
              <w:r w:rsidRPr="00EA4F47">
                <w:rPr>
                  <w:rFonts w:eastAsiaTheme="minorHAnsi"/>
                  <w:sz w:val="20"/>
                  <w:lang w:val="et-EE" w:eastAsia="en-US"/>
                </w:rPr>
                <w:t>Puuetega inimeste nõukoda</w:t>
              </w:r>
            </w:ins>
          </w:p>
          <w:p w14:paraId="4F483608" w14:textId="1BC2F235" w:rsidR="00BD68DB" w:rsidRPr="00EA4F47" w:rsidRDefault="00BD68DB" w:rsidP="00BD68DB">
            <w:pPr>
              <w:spacing w:before="0" w:after="160" w:line="259" w:lineRule="auto"/>
              <w:jc w:val="left"/>
              <w:rPr>
                <w:ins w:id="729" w:author="Piret Loorand" w:date="2025-07-15T17:15:00Z"/>
                <w:rFonts w:eastAsiaTheme="minorHAnsi"/>
                <w:sz w:val="20"/>
                <w:lang w:val="et-EE" w:eastAsia="en-US"/>
              </w:rPr>
            </w:pPr>
            <w:ins w:id="730" w:author="Piret Loorand" w:date="2025-07-15T17:17:00Z">
              <w:r w:rsidRPr="00EA4F47">
                <w:rPr>
                  <w:rFonts w:eastAsiaTheme="minorHAnsi"/>
                  <w:sz w:val="20"/>
                  <w:lang w:eastAsia="en-US"/>
                </w:rPr>
                <w:t>(</w:t>
              </w:r>
            </w:ins>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"https://www.oiguskantsler.ee/et/puuetega-inimeste-n%C3%B5ukoda"</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d="731" w:author="Piret Loorand" w:date="2025-07-15T17:15:00Z">
              <w:r w:rsidRPr="00EA4F47">
                <w:rPr>
                  <w:rStyle w:val="Hyperlink"/>
                  <w:rFonts w:eastAsiaTheme="minorHAnsi"/>
                  <w:sz w:val="20"/>
                  <w:lang w:val="et-EE" w:eastAsia="en-US"/>
                </w:rPr>
                <w:t>https://www.oiguskantsler.ee/et/puuetega-inimeste-n%C3%B5ukoda</w:t>
              </w:r>
            </w:ins>
            <w:ins w:id="732" w:author="Piret Loorand" w:date="2025-07-15T17:17:00Z">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204DA80D" w14:textId="77777777" w:rsidR="00BD68DB" w:rsidRPr="00EA4F47" w:rsidRDefault="00BD68DB" w:rsidP="00BD68DB">
            <w:pPr>
              <w:spacing w:before="0" w:after="0"/>
              <w:ind w:left="3"/>
              <w:jc w:val="left"/>
              <w:rPr>
                <w:ins w:id="733" w:author="Piret Loorand" w:date="2025-07-15T17:15:00Z"/>
                <w:rFonts w:eastAsiaTheme="minorHAnsi"/>
                <w:sz w:val="20"/>
                <w:lang w:val="et-EE" w:eastAsia="en-US"/>
              </w:rPr>
            </w:pPr>
            <w:ins w:id="734" w:author="Piret Loorand" w:date="2025-07-15T17:15:00Z">
              <w:r w:rsidRPr="00EA4F47">
                <w:rPr>
                  <w:rFonts w:eastAsiaTheme="minorHAnsi"/>
                  <w:sz w:val="20"/>
                  <w:lang w:val="et-EE" w:eastAsia="en-US"/>
                </w:rPr>
                <w:t>Õiguskantsler</w:t>
              </w:r>
            </w:ins>
          </w:p>
          <w:p w14:paraId="5E34B7B6" w14:textId="1AD18639" w:rsidR="00BD68DB" w:rsidRPr="00EA4F47" w:rsidRDefault="00BD68DB" w:rsidP="00BD68DB">
            <w:pPr>
              <w:spacing w:before="0" w:after="160" w:line="259" w:lineRule="auto"/>
              <w:jc w:val="left"/>
              <w:rPr>
                <w:ins w:id="735" w:author="Piret Loorand" w:date="2025-07-15T17:15:00Z"/>
                <w:rFonts w:eastAsiaTheme="minorHAnsi"/>
                <w:sz w:val="20"/>
                <w:lang w:val="et-EE" w:eastAsia="en-US"/>
              </w:rPr>
            </w:pPr>
            <w:ins w:id="736" w:author="Piret Loorand" w:date="2025-07-15T17:17:00Z">
              <w:r w:rsidRPr="00EA4F47">
                <w:rPr>
                  <w:rFonts w:eastAsiaTheme="minorHAnsi"/>
                  <w:sz w:val="20"/>
                  <w:lang w:eastAsia="en-US"/>
                </w:rPr>
                <w:t>(</w:t>
              </w:r>
            </w:ins>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"https://www.oiguskantsler.ee/"</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d="737" w:author="Piret Loorand" w:date="2025-07-15T17:15:00Z">
              <w:r w:rsidRPr="00EA4F47">
                <w:rPr>
                  <w:rStyle w:val="Hyperlink"/>
                  <w:rFonts w:eastAsiaTheme="minorHAnsi"/>
                  <w:sz w:val="20"/>
                  <w:lang w:val="et-EE" w:eastAsia="en-US"/>
                </w:rPr>
                <w:t>https://www.oiguskantsler.ee/</w:t>
              </w:r>
            </w:ins>
            <w:ins w:id="738" w:author="Piret Loorand" w:date="2025-07-15T17:17:00Z">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123B90C6" w14:textId="2C98716E" w:rsidR="00BD68DB" w:rsidRPr="00EA4F47" w:rsidRDefault="00BD68DB" w:rsidP="00BD68DB">
            <w:pPr>
              <w:spacing w:before="0"/>
              <w:ind w:left="3"/>
              <w:rPr>
                <w:ins w:id="739" w:author="Piret Loorand" w:date="2025-07-15T17:15:00Z"/>
                <w:rFonts w:eastAsiaTheme="minorHAnsi"/>
                <w:sz w:val="20"/>
                <w:lang w:val="et-EE" w:eastAsia="en-US"/>
              </w:rPr>
            </w:pPr>
            <w:ins w:id="740" w:author="Piret Loorand" w:date="2025-07-15T17:15:00Z">
              <w:r w:rsidRPr="00EA4F47">
                <w:rPr>
                  <w:rFonts w:eastAsiaTheme="minorHAnsi"/>
                  <w:sz w:val="20"/>
                  <w:lang w:val="et-EE" w:eastAsia="en-US"/>
                </w:rPr>
                <w:t xml:space="preserve">Õiguskantsleri seadus </w:t>
              </w:r>
            </w:ins>
            <w:ins w:id="741" w:author="Piret Loorand" w:date="2025-07-15T17:17:00Z">
              <w:r w:rsidRPr="00EA4F47">
                <w:rPr>
                  <w:rFonts w:eastAsiaTheme="minorHAnsi"/>
                  <w:sz w:val="20"/>
                  <w:lang w:val="et-EE" w:eastAsia="en-US"/>
                </w:rPr>
                <w:t>(</w:t>
              </w:r>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w:instrText>
              </w:r>
            </w:ins>
            <w:ins w:id="742" w:author="Piret Loorand" w:date="2025-07-15T17:15:00Z">
              <w:r w:rsidRPr="00EA4F47">
                <w:rPr>
                  <w:rFonts w:eastAsiaTheme="minorHAnsi"/>
                  <w:color w:val="0000FF"/>
                  <w:sz w:val="20"/>
                  <w:u w:val="single"/>
                  <w:lang w:val="et-EE" w:eastAsia="en-US"/>
                </w:rPr>
                <w:instrText>https://www.riigiteataja.ee/akt/%C3%95KS</w:instrText>
              </w:r>
            </w:ins>
            <w:ins w:id="743" w:author="Piret Loorand" w:date="2025-07-15T17:17:00Z">
              <w:r w:rsidRPr="00EA4F47">
                <w:rPr>
                  <w:rFonts w:eastAsiaTheme="minorHAnsi"/>
                  <w:color w:val="0000FF"/>
                  <w:sz w:val="20"/>
                  <w:u w:val="single"/>
                  <w:lang w:val="et-EE" w:eastAsia="en-US"/>
                </w:rPr>
                <w:instrText>"</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ns w:id="744" w:author="Piret Loorand" w:date="2025-07-15T17:15:00Z">
              <w:r w:rsidRPr="00EA4F47">
                <w:rPr>
                  <w:rStyle w:val="Hyperlink"/>
                  <w:rFonts w:eastAsiaTheme="minorHAnsi"/>
                  <w:sz w:val="20"/>
                  <w:lang w:val="et-EE" w:eastAsia="en-US"/>
                </w:rPr>
                <w:t>https://www.riigiteataja.ee/akt/%C3%95KS</w:t>
              </w:r>
            </w:ins>
            <w:ins w:id="745" w:author="Piret Loorand" w:date="2025-07-15T17:17:00Z">
              <w:r w:rsidRPr="00EA4F47">
                <w:rPr>
                  <w:rFonts w:eastAsiaTheme="minorHAnsi"/>
                  <w:color w:val="0000FF"/>
                  <w:sz w:val="20"/>
                  <w:u w:val="single"/>
                  <w:lang w:val="et-EE" w:eastAsia="en-US"/>
                </w:rPr>
                <w:fldChar w:fldCharType="end"/>
              </w:r>
            </w:ins>
            <w:ins w:id="746" w:author="Piret Loorand" w:date="2025-07-15T17:15:00Z">
              <w:r w:rsidRPr="00EA4F47">
                <w:rPr>
                  <w:rFonts w:eastAsiaTheme="minorHAnsi"/>
                  <w:sz w:val="20"/>
                  <w:lang w:val="et-EE" w:eastAsia="en-US"/>
                </w:rPr>
                <w:t>)</w:t>
              </w:r>
            </w:ins>
          </w:p>
          <w:p w14:paraId="3B9C2A8D" w14:textId="101A5AF5" w:rsidR="000D198B" w:rsidRPr="00BD68DB" w:rsidDel="00BD68DB" w:rsidRDefault="000D198B" w:rsidP="00ED2EDF">
            <w:pPr>
              <w:spacing w:before="0"/>
              <w:ind w:left="3"/>
              <w:rPr>
                <w:del w:id="747" w:author="Piret Loorand" w:date="2025-07-15T17:16:00Z"/>
                <w:bCs/>
                <w:noProof/>
                <w:sz w:val="20"/>
                <w:lang w:val="et-EE"/>
              </w:rPr>
            </w:pPr>
            <w:del w:id="748" w:author="Piret Loorand" w:date="2025-07-15T17:16:00Z">
              <w:r w:rsidRPr="00BD68DB" w:rsidDel="00BD68DB">
                <w:rPr>
                  <w:sz w:val="20"/>
                  <w:lang w:val="et-EE"/>
                </w:rPr>
                <w:delText>Ligipääsetavuse nõukogu (</w:delText>
              </w:r>
              <w:r w:rsidRPr="00BD68DB" w:rsidDel="00BD68DB">
                <w:rPr>
                  <w:sz w:val="20"/>
                  <w:rPrChange w:id="749" w:author="Piret Loorand" w:date="2025-07-15T17:18:00Z">
                    <w:rPr/>
                  </w:rPrChange>
                </w:rPr>
                <w:fldChar w:fldCharType="begin"/>
              </w:r>
              <w:r w:rsidRPr="00BD68DB" w:rsidDel="00BD68DB">
                <w:rPr>
                  <w:sz w:val="20"/>
                  <w:rPrChange w:id="750" w:author="Piret Loorand" w:date="2025-07-15T17:18:00Z">
                    <w:rPr/>
                  </w:rPrChange>
                </w:rPr>
                <w:delInstrText>HYPERLINK "https://www.sm.ee/et/ligipaasetavuse-noukogu"</w:delInstrText>
              </w:r>
              <w:r w:rsidRPr="00442B4F" w:rsidDel="00BD68DB">
                <w:rPr>
                  <w:sz w:val="20"/>
                </w:rPr>
              </w:r>
              <w:r w:rsidRPr="00BD68DB" w:rsidDel="00BD68DB">
                <w:rPr>
                  <w:sz w:val="20"/>
                  <w:rPrChange w:id="751" w:author="Piret Loorand" w:date="2025-07-15T17:18:00Z">
                    <w:rPr/>
                  </w:rPrChange>
                </w:rPr>
                <w:fldChar w:fldCharType="separate"/>
              </w:r>
              <w:r w:rsidRPr="00BD68DB" w:rsidDel="00BD68DB">
                <w:rPr>
                  <w:rStyle w:val="Hyperlink"/>
                  <w:sz w:val="20"/>
                  <w:lang w:val="et-EE"/>
                </w:rPr>
                <w:delText>https://www.sm.ee/et/ligipaasetavuse-noukogu</w:delText>
              </w:r>
              <w:r w:rsidRPr="00BD68DB" w:rsidDel="00BD68DB">
                <w:rPr>
                  <w:sz w:val="20"/>
                  <w:rPrChange w:id="752" w:author="Piret Loorand" w:date="2025-07-15T17:18:00Z">
                    <w:rPr/>
                  </w:rPrChange>
                </w:rPr>
                <w:fldChar w:fldCharType="end"/>
              </w:r>
              <w:r w:rsidRPr="00BD68DB" w:rsidDel="00BD68DB">
                <w:rPr>
                  <w:sz w:val="20"/>
                  <w:lang w:val="et-EE"/>
                </w:rPr>
                <w:delText>)</w:delText>
              </w:r>
            </w:del>
          </w:p>
          <w:p w14:paraId="70BB5B4F" w14:textId="3D37A9DC" w:rsidR="000D198B" w:rsidRPr="00BD68DB" w:rsidDel="00BD68DB" w:rsidRDefault="000D198B" w:rsidP="00ED2EDF">
            <w:pPr>
              <w:spacing w:before="0"/>
              <w:ind w:left="3"/>
              <w:rPr>
                <w:del w:id="753" w:author="Piret Loorand" w:date="2025-07-15T17:16:00Z"/>
                <w:sz w:val="20"/>
                <w:lang w:val="et-EE"/>
              </w:rPr>
            </w:pPr>
            <w:del w:id="754" w:author="Piret Loorand" w:date="2025-07-15T17:16:00Z">
              <w:r w:rsidRPr="00BD68DB" w:rsidDel="00BD68DB">
                <w:rPr>
                  <w:sz w:val="20"/>
                  <w:lang w:val="et-EE"/>
                </w:rPr>
                <w:delText>Ligipääsetavuse rakkerühm (</w:delText>
              </w:r>
              <w:r w:rsidRPr="00BD68DB" w:rsidDel="00BD68DB">
                <w:rPr>
                  <w:sz w:val="20"/>
                  <w:rPrChange w:id="755" w:author="Piret Loorand" w:date="2025-07-15T17:18:00Z">
                    <w:rPr/>
                  </w:rPrChange>
                </w:rPr>
                <w:fldChar w:fldCharType="begin"/>
              </w:r>
              <w:r w:rsidRPr="00BD68DB" w:rsidDel="00BD68DB">
                <w:rPr>
                  <w:sz w:val="20"/>
                  <w:rPrChange w:id="756" w:author="Piret Loorand" w:date="2025-07-15T17:18:00Z">
                    <w:rPr/>
                  </w:rPrChange>
                </w:rPr>
                <w:delInstrText>HYPERLINK "https://www.riigikantselei.ee/ligipaasetavus"</w:delInstrText>
              </w:r>
              <w:r w:rsidRPr="00442B4F" w:rsidDel="00BD68DB">
                <w:rPr>
                  <w:sz w:val="20"/>
                </w:rPr>
              </w:r>
              <w:r w:rsidRPr="00BD68DB" w:rsidDel="00BD68DB">
                <w:rPr>
                  <w:sz w:val="20"/>
                  <w:rPrChange w:id="757" w:author="Piret Loorand" w:date="2025-07-15T17:18:00Z">
                    <w:rPr/>
                  </w:rPrChange>
                </w:rPr>
                <w:fldChar w:fldCharType="separate"/>
              </w:r>
              <w:r w:rsidRPr="00BD68DB" w:rsidDel="00BD68DB">
                <w:rPr>
                  <w:rStyle w:val="Hyperlink"/>
                  <w:sz w:val="20"/>
                  <w:lang w:val="et-EE"/>
                </w:rPr>
                <w:delText>https://www.riigikantselei.ee/ligipaasetavus</w:delText>
              </w:r>
              <w:r w:rsidRPr="00BD68DB" w:rsidDel="00BD68DB">
                <w:rPr>
                  <w:sz w:val="20"/>
                  <w:rPrChange w:id="758" w:author="Piret Loorand" w:date="2025-07-15T17:18:00Z">
                    <w:rPr/>
                  </w:rPrChange>
                </w:rPr>
                <w:fldChar w:fldCharType="end"/>
              </w:r>
              <w:r w:rsidRPr="00BD68DB" w:rsidDel="00BD68DB">
                <w:rPr>
                  <w:sz w:val="20"/>
                  <w:lang w:val="et-EE"/>
                </w:rPr>
                <w:delText>)</w:delText>
              </w:r>
            </w:del>
          </w:p>
          <w:p w14:paraId="5B8234D7" w14:textId="23366378" w:rsidR="000D198B" w:rsidRPr="00BD68DB" w:rsidDel="00BD68DB" w:rsidRDefault="000D198B" w:rsidP="00ED2EDF">
            <w:pPr>
              <w:spacing w:before="0"/>
              <w:ind w:left="3"/>
              <w:rPr>
                <w:del w:id="759" w:author="Piret Loorand" w:date="2025-07-15T17:16:00Z"/>
                <w:bCs/>
                <w:noProof/>
                <w:sz w:val="20"/>
                <w:lang w:val="et-EE"/>
              </w:rPr>
            </w:pPr>
            <w:del w:id="760" w:author="Piret Loorand" w:date="2025-07-15T17:16:00Z">
              <w:r w:rsidRPr="00BD68DB" w:rsidDel="00BD68DB">
                <w:rPr>
                  <w:sz w:val="20"/>
                  <w:lang w:val="et-EE"/>
                </w:rPr>
                <w:lastRenderedPageBreak/>
                <w:delText>Õiguskantsleri seadus (</w:delText>
              </w:r>
              <w:r w:rsidRPr="00BD68DB" w:rsidDel="00BD68DB">
                <w:rPr>
                  <w:sz w:val="20"/>
                  <w:rPrChange w:id="761" w:author="Piret Loorand" w:date="2025-07-15T17:18:00Z">
                    <w:rPr/>
                  </w:rPrChange>
                </w:rPr>
                <w:fldChar w:fldCharType="begin"/>
              </w:r>
              <w:r w:rsidRPr="00BD68DB" w:rsidDel="00BD68DB">
                <w:rPr>
                  <w:sz w:val="20"/>
                  <w:rPrChange w:id="762" w:author="Piret Loorand" w:date="2025-07-15T17:18:00Z">
                    <w:rPr/>
                  </w:rPrChange>
                </w:rPr>
                <w:delInstrText>HYPERLINK "https://www.riigiteataja.ee/akt/12788991?leiaKehtivt"</w:delInstrText>
              </w:r>
              <w:r w:rsidRPr="00442B4F" w:rsidDel="00BD68DB">
                <w:rPr>
                  <w:sz w:val="20"/>
                </w:rPr>
              </w:r>
              <w:r w:rsidRPr="00BD68DB" w:rsidDel="00BD68DB">
                <w:rPr>
                  <w:sz w:val="20"/>
                  <w:rPrChange w:id="763" w:author="Piret Loorand" w:date="2025-07-15T17:18:00Z">
                    <w:rPr/>
                  </w:rPrChange>
                </w:rPr>
                <w:fldChar w:fldCharType="separate"/>
              </w:r>
              <w:r w:rsidRPr="00BD68DB" w:rsidDel="00BD68DB">
                <w:rPr>
                  <w:rStyle w:val="Hyperlink"/>
                  <w:sz w:val="20"/>
                  <w:lang w:val="et-EE"/>
                </w:rPr>
                <w:delText>https://www.riigiteataja.ee/akt/12788991?leiaKehtiv</w:delText>
              </w:r>
              <w:r w:rsidRPr="00BD68DB" w:rsidDel="00BD68DB">
                <w:rPr>
                  <w:sz w:val="20"/>
                  <w:rPrChange w:id="764" w:author="Piret Loorand" w:date="2025-07-15T17:18:00Z">
                    <w:rPr/>
                  </w:rPrChange>
                </w:rPr>
                <w:fldChar w:fldCharType="end"/>
              </w:r>
              <w:r w:rsidRPr="00BD68DB" w:rsidDel="00BD68DB">
                <w:rPr>
                  <w:sz w:val="20"/>
                  <w:lang w:val="et-EE"/>
                </w:rPr>
                <w:delText>)</w:delText>
              </w:r>
            </w:del>
          </w:p>
          <w:p w14:paraId="704ABB5E" w14:textId="6BB01146" w:rsidR="000D198B" w:rsidRPr="00BD68DB" w:rsidDel="00BD68DB" w:rsidRDefault="000D198B" w:rsidP="00ED2EDF">
            <w:pPr>
              <w:spacing w:before="0"/>
              <w:ind w:left="3"/>
              <w:rPr>
                <w:del w:id="765" w:author="Piret Loorand" w:date="2025-07-15T17:16:00Z"/>
                <w:bCs/>
                <w:noProof/>
                <w:sz w:val="20"/>
                <w:lang w:val="et-EE"/>
              </w:rPr>
            </w:pPr>
            <w:del w:id="766" w:author="Piret Loorand" w:date="2025-07-15T17:16:00Z">
              <w:r w:rsidRPr="00BD68DB" w:rsidDel="00BD68DB">
                <w:rPr>
                  <w:sz w:val="20"/>
                  <w:lang w:val="et-EE"/>
                </w:rPr>
                <w:delText>Puudega inimeste erivajadustest tulenevad nõuded ehitisele (</w:delText>
              </w:r>
              <w:r w:rsidRPr="00BD68DB" w:rsidDel="00BD68DB">
                <w:rPr>
                  <w:sz w:val="20"/>
                  <w:rPrChange w:id="767" w:author="Piret Loorand" w:date="2025-07-15T17:18:00Z">
                    <w:rPr/>
                  </w:rPrChange>
                </w:rPr>
                <w:fldChar w:fldCharType="begin"/>
              </w:r>
              <w:r w:rsidRPr="00BD68DB" w:rsidDel="00BD68DB">
                <w:rPr>
                  <w:sz w:val="20"/>
                  <w:rPrChange w:id="768" w:author="Piret Loorand" w:date="2025-07-15T17:18:00Z">
                    <w:rPr/>
                  </w:rPrChange>
                </w:rPr>
                <w:delInstrText>HYPERLINK "https://www.riigiteataja.ee/akt/131052018055"</w:delInstrText>
              </w:r>
              <w:r w:rsidRPr="00442B4F" w:rsidDel="00BD68DB">
                <w:rPr>
                  <w:sz w:val="20"/>
                </w:rPr>
              </w:r>
              <w:r w:rsidRPr="00BD68DB" w:rsidDel="00BD68DB">
                <w:rPr>
                  <w:sz w:val="20"/>
                  <w:rPrChange w:id="769" w:author="Piret Loorand" w:date="2025-07-15T17:18:00Z">
                    <w:rPr/>
                  </w:rPrChange>
                </w:rPr>
                <w:fldChar w:fldCharType="separate"/>
              </w:r>
              <w:r w:rsidRPr="00BD68DB" w:rsidDel="00BD68DB">
                <w:rPr>
                  <w:rStyle w:val="Hyperlink"/>
                  <w:sz w:val="20"/>
                  <w:lang w:val="et-EE"/>
                </w:rPr>
                <w:delText>https://www.riigiteataja.ee/akt/131052018055</w:delText>
              </w:r>
              <w:r w:rsidRPr="00BD68DB" w:rsidDel="00BD68DB">
                <w:rPr>
                  <w:sz w:val="20"/>
                  <w:rPrChange w:id="770" w:author="Piret Loorand" w:date="2025-07-15T17:18:00Z">
                    <w:rPr/>
                  </w:rPrChange>
                </w:rPr>
                <w:fldChar w:fldCharType="end"/>
              </w:r>
              <w:r w:rsidRPr="00BD68DB" w:rsidDel="00BD68DB">
                <w:rPr>
                  <w:sz w:val="20"/>
                  <w:lang w:val="et-EE"/>
                </w:rPr>
                <w:delText>)</w:delText>
              </w:r>
            </w:del>
          </w:p>
          <w:p w14:paraId="54BA81D3" w14:textId="55E62A28" w:rsidR="000D198B" w:rsidRPr="00BD68DB" w:rsidDel="00BD68DB" w:rsidRDefault="000D198B" w:rsidP="00ED2EDF">
            <w:pPr>
              <w:spacing w:before="0"/>
              <w:ind w:left="3"/>
              <w:rPr>
                <w:del w:id="771" w:author="Piret Loorand" w:date="2025-07-15T17:16:00Z"/>
                <w:bCs/>
                <w:noProof/>
                <w:sz w:val="20"/>
                <w:lang w:val="et-EE"/>
              </w:rPr>
            </w:pPr>
            <w:del w:id="772" w:author="Piret Loorand" w:date="2025-07-15T17:16:00Z">
              <w:r w:rsidRPr="00BD68DB" w:rsidDel="00BD68DB">
                <w:rPr>
                  <w:sz w:val="20"/>
                  <w:lang w:val="et-EE"/>
                </w:rPr>
                <w:delText>Eluruumile esitatavad nõuded (</w:delText>
              </w:r>
              <w:r w:rsidRPr="00BD68DB" w:rsidDel="00BD68DB">
                <w:rPr>
                  <w:sz w:val="20"/>
                  <w:rPrChange w:id="773" w:author="Piret Loorand" w:date="2025-07-15T17:18:00Z">
                    <w:rPr/>
                  </w:rPrChange>
                </w:rPr>
                <w:fldChar w:fldCharType="begin"/>
              </w:r>
              <w:r w:rsidRPr="00BD68DB" w:rsidDel="00BD68DB">
                <w:rPr>
                  <w:sz w:val="20"/>
                  <w:rPrChange w:id="774" w:author="Piret Loorand" w:date="2025-07-15T17:18:00Z">
                    <w:rPr/>
                  </w:rPrChange>
                </w:rPr>
                <w:delInstrText>HYPERLINK "https://www.riigiteataja.ee/akt/103072015034?leiaKehtiv"</w:delInstrText>
              </w:r>
              <w:r w:rsidRPr="00442B4F" w:rsidDel="00BD68DB">
                <w:rPr>
                  <w:sz w:val="20"/>
                </w:rPr>
              </w:r>
              <w:r w:rsidRPr="00BD68DB" w:rsidDel="00BD68DB">
                <w:rPr>
                  <w:sz w:val="20"/>
                  <w:rPrChange w:id="775" w:author="Piret Loorand" w:date="2025-07-15T17:18:00Z">
                    <w:rPr/>
                  </w:rPrChange>
                </w:rPr>
                <w:fldChar w:fldCharType="separate"/>
              </w:r>
              <w:r w:rsidRPr="00BD68DB" w:rsidDel="00BD68DB">
                <w:rPr>
                  <w:rStyle w:val="Hyperlink"/>
                  <w:sz w:val="20"/>
                  <w:lang w:val="et-EE"/>
                </w:rPr>
                <w:delText>https://www.riigiteataja.ee/akt/103072015034?leiaKehtiv</w:delText>
              </w:r>
              <w:r w:rsidRPr="00BD68DB" w:rsidDel="00BD68DB">
                <w:rPr>
                  <w:sz w:val="20"/>
                  <w:rPrChange w:id="776" w:author="Piret Loorand" w:date="2025-07-15T17:18:00Z">
                    <w:rPr/>
                  </w:rPrChange>
                </w:rPr>
                <w:fldChar w:fldCharType="end"/>
              </w:r>
              <w:r w:rsidRPr="00BD68DB" w:rsidDel="00BD68DB">
                <w:rPr>
                  <w:sz w:val="20"/>
                  <w:lang w:val="et-EE"/>
                </w:rPr>
                <w:delText>)</w:delText>
              </w:r>
            </w:del>
          </w:p>
          <w:p w14:paraId="0AF19261" w14:textId="1791B741" w:rsidR="000D198B" w:rsidRPr="00BD68DB" w:rsidDel="00BD68DB" w:rsidRDefault="000D198B" w:rsidP="00ED2EDF">
            <w:pPr>
              <w:spacing w:before="0"/>
              <w:ind w:left="3"/>
              <w:rPr>
                <w:del w:id="777" w:author="Piret Loorand" w:date="2025-07-15T17:16:00Z"/>
                <w:bCs/>
                <w:noProof/>
                <w:sz w:val="20"/>
                <w:lang w:val="et-EE"/>
              </w:rPr>
            </w:pPr>
            <w:del w:id="778" w:author="Piret Loorand" w:date="2025-07-15T17:16:00Z">
              <w:r w:rsidRPr="00BD68DB" w:rsidDel="00BD68DB">
                <w:rPr>
                  <w:sz w:val="20"/>
                  <w:lang w:val="et-EE"/>
                </w:rPr>
                <w:delText>WCAG 2.0 rakendusjuhised (</w:delText>
              </w:r>
              <w:r w:rsidRPr="00BD68DB" w:rsidDel="00BD68DB">
                <w:rPr>
                  <w:sz w:val="20"/>
                  <w:rPrChange w:id="779" w:author="Piret Loorand" w:date="2025-07-15T17:18:00Z">
                    <w:rPr/>
                  </w:rPrChange>
                </w:rPr>
                <w:fldChar w:fldCharType="begin"/>
              </w:r>
              <w:r w:rsidRPr="00BD68DB" w:rsidDel="00BD68DB">
                <w:rPr>
                  <w:sz w:val="20"/>
                  <w:rPrChange w:id="780" w:author="Piret Loorand" w:date="2025-07-15T17:18:00Z">
                    <w:rPr/>
                  </w:rPrChange>
                </w:rPr>
                <w:delInstrText>HYPERLINK "https://www.mkm.ee/et/wcag-20-rakendusjuhised"</w:delInstrText>
              </w:r>
              <w:r w:rsidRPr="00442B4F" w:rsidDel="00BD68DB">
                <w:rPr>
                  <w:sz w:val="20"/>
                </w:rPr>
              </w:r>
              <w:r w:rsidRPr="00BD68DB" w:rsidDel="00BD68DB">
                <w:rPr>
                  <w:sz w:val="20"/>
                  <w:rPrChange w:id="781" w:author="Piret Loorand" w:date="2025-07-15T17:18:00Z">
                    <w:rPr/>
                  </w:rPrChange>
                </w:rPr>
                <w:fldChar w:fldCharType="separate"/>
              </w:r>
              <w:r w:rsidRPr="00BD68DB" w:rsidDel="00BD68DB">
                <w:rPr>
                  <w:rStyle w:val="Hyperlink"/>
                  <w:sz w:val="20"/>
                  <w:lang w:val="et-EE"/>
                </w:rPr>
                <w:delText>https://www.mkm.ee/et/wcag-20-rakendusjuhised</w:delText>
              </w:r>
              <w:r w:rsidRPr="00BD68DB" w:rsidDel="00BD68DB">
                <w:rPr>
                  <w:sz w:val="20"/>
                  <w:rPrChange w:id="782" w:author="Piret Loorand" w:date="2025-07-15T17:18:00Z">
                    <w:rPr/>
                  </w:rPrChange>
                </w:rPr>
                <w:fldChar w:fldCharType="end"/>
              </w:r>
              <w:r w:rsidRPr="00BD68DB" w:rsidDel="00BD68DB">
                <w:rPr>
                  <w:sz w:val="20"/>
                  <w:lang w:val="et-EE"/>
                </w:rPr>
                <w:delText>)</w:delText>
              </w:r>
            </w:del>
          </w:p>
          <w:p w14:paraId="5EF75A4E" w14:textId="362CE36E" w:rsidR="000D198B" w:rsidRPr="00BD68DB" w:rsidDel="00BD68DB" w:rsidRDefault="000D198B" w:rsidP="00ED2EDF">
            <w:pPr>
              <w:pStyle w:val="CommentText"/>
              <w:rPr>
                <w:del w:id="783" w:author="Piret Loorand" w:date="2025-07-15T17:16:00Z"/>
                <w:rFonts w:ascii="Times New Roman" w:hAnsi="Times New Roman" w:cs="Times New Roman"/>
                <w:lang w:val="et-EE"/>
              </w:rPr>
            </w:pPr>
            <w:del w:id="784" w:author="Piret Loorand" w:date="2025-07-15T17:16:00Z">
              <w:r w:rsidRPr="00BD68DB" w:rsidDel="00BD68DB">
                <w:rPr>
                  <w:rFonts w:ascii="Times New Roman" w:hAnsi="Times New Roman" w:cs="Times New Roman"/>
                  <w:lang w:val="et-EE"/>
                </w:rPr>
                <w:delText>Sotsiaalkindlustuse programm (</w:delText>
              </w:r>
              <w:r w:rsidRPr="00BD68DB" w:rsidDel="00BD68DB">
                <w:rPr>
                  <w:rFonts w:ascii="Times New Roman" w:hAnsi="Times New Roman" w:cs="Times New Roman"/>
                  <w:rPrChange w:id="785" w:author="Piret Loorand" w:date="2025-07-15T17:18:00Z">
                    <w:rPr/>
                  </w:rPrChange>
                </w:rPr>
                <w:fldChar w:fldCharType="begin"/>
              </w:r>
              <w:r w:rsidRPr="00BD68DB" w:rsidDel="00BD68DB">
                <w:rPr>
                  <w:rFonts w:ascii="Times New Roman" w:hAnsi="Times New Roman" w:cs="Times New Roman"/>
                  <w:rPrChange w:id="786" w:author="Piret Loorand" w:date="2025-07-15T17:18:00Z">
                    <w:rPr/>
                  </w:rPrChange>
                </w:rPr>
                <w:delInstrText>HYPERLINK "https://www.sm.ee/sites/default/files/lisa_5_sotsiaalkindlustuse_programm.pdf"</w:delInstrText>
              </w:r>
              <w:r w:rsidRPr="00BD68DB" w:rsidDel="00BD68DB">
                <w:rPr>
                  <w:rFonts w:ascii="Times New Roman" w:hAnsi="Times New Roman" w:cs="Times New Roman"/>
                  <w:rPrChange w:id="787" w:author="Piret Loorand" w:date="2025-07-15T17:18:00Z">
                    <w:rPr/>
                  </w:rPrChange>
                </w:rPr>
                <w:fldChar w:fldCharType="separate"/>
              </w:r>
              <w:r w:rsidRPr="00BD68DB" w:rsidDel="00BD68DB">
                <w:rPr>
                  <w:rStyle w:val="Hyperlink"/>
                  <w:rFonts w:ascii="Times New Roman" w:hAnsi="Times New Roman" w:cs="Times New Roman"/>
                  <w:lang w:val="et-EE"/>
                </w:rPr>
                <w:delText>https://www.sm.ee/sites/default/files/lisa_5_sotsiaalkindlustuse_programm.pdf</w:delText>
              </w:r>
              <w:r w:rsidRPr="00BD68DB" w:rsidDel="00BD68DB">
                <w:rPr>
                  <w:rFonts w:ascii="Times New Roman" w:hAnsi="Times New Roman" w:cs="Times New Roman"/>
                  <w:rPrChange w:id="788" w:author="Piret Loorand" w:date="2025-07-15T17:18:00Z">
                    <w:rPr/>
                  </w:rPrChange>
                </w:rPr>
                <w:fldChar w:fldCharType="end"/>
              </w:r>
              <w:r w:rsidRPr="00BD68DB" w:rsidDel="00BD68DB">
                <w:rPr>
                  <w:rFonts w:ascii="Times New Roman" w:hAnsi="Times New Roman" w:cs="Times New Roman"/>
                  <w:lang w:val="et-EE"/>
                </w:rPr>
                <w:delText>)</w:delText>
              </w:r>
            </w:del>
          </w:p>
          <w:p w14:paraId="6C12D127" w14:textId="1551AFEC" w:rsidR="000D198B" w:rsidRPr="00BD68DB" w:rsidDel="00BD68DB" w:rsidRDefault="000D198B" w:rsidP="00ED2EDF">
            <w:pPr>
              <w:pStyle w:val="CommentText"/>
              <w:rPr>
                <w:del w:id="789" w:author="Piret Loorand" w:date="2025-07-15T17:16:00Z"/>
                <w:rFonts w:ascii="Times New Roman" w:hAnsi="Times New Roman" w:cs="Times New Roman"/>
                <w:lang w:val="et-EE"/>
              </w:rPr>
            </w:pPr>
            <w:del w:id="790" w:author="Piret Loorand" w:date="2025-07-15T17:16:00Z">
              <w:r w:rsidRPr="00BD68DB" w:rsidDel="00BD68DB">
                <w:rPr>
                  <w:rFonts w:ascii="Times New Roman" w:hAnsi="Times New Roman" w:cs="Times New Roman"/>
                  <w:lang w:val="et-EE"/>
                </w:rPr>
                <w:delText>Hoolekandeprogramm (</w:delText>
              </w:r>
              <w:r w:rsidRPr="00BD68DB" w:rsidDel="00BD68DB">
                <w:rPr>
                  <w:rFonts w:ascii="Times New Roman" w:hAnsi="Times New Roman" w:cs="Times New Roman"/>
                  <w:rPrChange w:id="791" w:author="Piret Loorand" w:date="2025-07-15T17:18:00Z">
                    <w:rPr/>
                  </w:rPrChange>
                </w:rPr>
                <w:fldChar w:fldCharType="begin"/>
              </w:r>
              <w:r w:rsidRPr="00BD68DB" w:rsidDel="00BD68DB">
                <w:rPr>
                  <w:rFonts w:ascii="Times New Roman" w:hAnsi="Times New Roman" w:cs="Times New Roman"/>
                  <w:rPrChange w:id="792" w:author="Piret Loorand" w:date="2025-07-15T17:18:00Z">
                    <w:rPr/>
                  </w:rPrChange>
                </w:rPr>
                <w:delInstrText>HYPERLINK "https://www.sm.ee/sites/default/files/lisa_4_hoolekandeprogramm_2020_2023.pdf"</w:delInstrText>
              </w:r>
              <w:r w:rsidRPr="00BD68DB" w:rsidDel="00BD68DB">
                <w:rPr>
                  <w:rFonts w:ascii="Times New Roman" w:hAnsi="Times New Roman" w:cs="Times New Roman"/>
                  <w:rPrChange w:id="793" w:author="Piret Loorand" w:date="2025-07-15T17:18:00Z">
                    <w:rPr/>
                  </w:rPrChange>
                </w:rPr>
                <w:fldChar w:fldCharType="separate"/>
              </w:r>
              <w:r w:rsidRPr="00BD68DB" w:rsidDel="00BD68DB">
                <w:rPr>
                  <w:rStyle w:val="Hyperlink"/>
                  <w:rFonts w:ascii="Times New Roman" w:hAnsi="Times New Roman" w:cs="Times New Roman"/>
                  <w:lang w:val="et-EE"/>
                </w:rPr>
                <w:delText>https://www.sm.ee/sites/default/files/lisa_4_hoolekandeprogramm_2020_2023.pdf</w:delText>
              </w:r>
              <w:r w:rsidRPr="00BD68DB" w:rsidDel="00BD68DB">
                <w:rPr>
                  <w:rFonts w:ascii="Times New Roman" w:hAnsi="Times New Roman" w:cs="Times New Roman"/>
                  <w:rPrChange w:id="794" w:author="Piret Loorand" w:date="2025-07-15T17:18:00Z">
                    <w:rPr/>
                  </w:rPrChange>
                </w:rPr>
                <w:fldChar w:fldCharType="end"/>
              </w:r>
              <w:r w:rsidRPr="00BD68DB" w:rsidDel="00BD68DB">
                <w:rPr>
                  <w:rFonts w:ascii="Times New Roman" w:hAnsi="Times New Roman" w:cs="Times New Roman"/>
                  <w:lang w:val="et-EE"/>
                </w:rPr>
                <w:delText>)</w:delText>
              </w:r>
            </w:del>
          </w:p>
          <w:p w14:paraId="20F4CCE0" w14:textId="4D1C7849" w:rsidR="00F96CFA" w:rsidRPr="00BD68DB" w:rsidRDefault="000D198B" w:rsidP="00ED2EDF">
            <w:pPr>
              <w:spacing w:before="0" w:after="80"/>
              <w:rPr>
                <w:sz w:val="20"/>
                <w:lang w:val="et-EE"/>
              </w:rPr>
            </w:pPr>
            <w:del w:id="795" w:author="Piret Loorand" w:date="2025-07-15T17:16:00Z">
              <w:r w:rsidRPr="00BD68DB" w:rsidDel="00BD68DB">
                <w:rPr>
                  <w:sz w:val="20"/>
                  <w:lang w:val="et-EE"/>
                </w:rPr>
                <w:delText>Soolise võrdõiguslikkuse programm (</w:delText>
              </w:r>
              <w:r w:rsidRPr="00BD68DB" w:rsidDel="00BD68DB">
                <w:rPr>
                  <w:sz w:val="20"/>
                  <w:rPrChange w:id="796" w:author="Piret Loorand" w:date="2025-07-15T17:18:00Z">
                    <w:rPr/>
                  </w:rPrChange>
                </w:rPr>
                <w:fldChar w:fldCharType="begin"/>
              </w:r>
              <w:r w:rsidRPr="00BD68DB" w:rsidDel="00BD68DB">
                <w:rPr>
                  <w:sz w:val="20"/>
                  <w:rPrChange w:id="797" w:author="Piret Loorand" w:date="2025-07-15T17:18:00Z">
                    <w:rPr/>
                  </w:rPrChange>
                </w:rPr>
                <w:delInstrText>HYPERLINK "https://www.sm.ee/sites/default/files/lisa_6_soolise_vordoiguslikkuse_programm.pdf"</w:delInstrText>
              </w:r>
              <w:r w:rsidRPr="00442B4F" w:rsidDel="00BD68DB">
                <w:rPr>
                  <w:sz w:val="20"/>
                </w:rPr>
              </w:r>
              <w:r w:rsidRPr="00BD68DB" w:rsidDel="00BD68DB">
                <w:rPr>
                  <w:sz w:val="20"/>
                  <w:rPrChange w:id="798" w:author="Piret Loorand" w:date="2025-07-15T17:18:00Z">
                    <w:rPr/>
                  </w:rPrChange>
                </w:rPr>
                <w:fldChar w:fldCharType="separate"/>
              </w:r>
              <w:r w:rsidRPr="00BD68DB" w:rsidDel="00BD68DB">
                <w:rPr>
                  <w:rStyle w:val="Hyperlink"/>
                  <w:sz w:val="20"/>
                  <w:lang w:val="et-EE"/>
                </w:rPr>
                <w:delText>https://www.sm.ee/sites/default/files/lisa_6_soolise_vordoiguslikkuse_programm.pdf</w:delText>
              </w:r>
              <w:r w:rsidRPr="00BD68DB" w:rsidDel="00BD68DB">
                <w:rPr>
                  <w:sz w:val="20"/>
                  <w:rPrChange w:id="799" w:author="Piret Loorand" w:date="2025-07-15T17:18:00Z">
                    <w:rPr/>
                  </w:rPrChange>
                </w:rPr>
                <w:fldChar w:fldCharType="end"/>
              </w:r>
              <w:r w:rsidRPr="00BD68DB" w:rsidDel="00BD68DB">
                <w:rPr>
                  <w:sz w:val="20"/>
                  <w:lang w:val="et-EE"/>
                </w:rPr>
                <w:delText>)</w:delText>
              </w:r>
            </w:del>
          </w:p>
        </w:tc>
        <w:tc>
          <w:tcPr>
            <w:tcW w:w="5387" w:type="dxa"/>
          </w:tcPr>
          <w:p w14:paraId="6E642F37" w14:textId="049E14FA" w:rsidR="009D67F2" w:rsidRDefault="007941AE" w:rsidP="00ED2EDF">
            <w:pPr>
              <w:tabs>
                <w:tab w:val="left" w:pos="25"/>
              </w:tabs>
              <w:rPr>
                <w:ins w:id="800" w:author="Piret Loorand" w:date="2025-07-15T17:06:00Z"/>
                <w:rFonts w:eastAsia="Cambria"/>
                <w:noProof/>
                <w:sz w:val="20"/>
                <w:lang w:val="et-EE"/>
              </w:rPr>
            </w:pPr>
            <w:r>
              <w:rPr>
                <w:rFonts w:eastAsia="Cambria"/>
                <w:noProof/>
                <w:sz w:val="20"/>
                <w:lang w:val="et"/>
              </w:rPr>
              <w:lastRenderedPageBreak/>
              <w:t xml:space="preserve">1. </w:t>
            </w:r>
            <w:r w:rsidR="000D198B" w:rsidRPr="00421E9D">
              <w:rPr>
                <w:rFonts w:eastAsia="Cambria"/>
                <w:noProof/>
                <w:sz w:val="20"/>
                <w:lang w:val="et-EE"/>
              </w:rPr>
              <w:t xml:space="preserve">Puuetega inimeste õiguste kaitse tagamine on jagatud eri strateegiate vahel. Puuetega inimeste õiguste kaitse poliitika strateegia on seatud </w:t>
            </w:r>
            <w:r w:rsidR="000D198B">
              <w:fldChar w:fldCharType="begin"/>
            </w:r>
            <w:r w:rsidR="009D67F2">
              <w:instrText xml:space="preserve">HYPERLINK "https://www.sm.ee/et/heaolu-arengukava-2023-2030" \h </w:instrText>
            </w:r>
            <w:r w:rsidR="000D198B">
              <w:fldChar w:fldCharType="separate"/>
            </w:r>
            <w:del w:id="801" w:author="Piret Loorand" w:date="2025-07-15T17:04:00Z">
              <w:r w:rsidR="000D198B" w:rsidRPr="007941AE" w:rsidDel="009D67F2">
                <w:rPr>
                  <w:rStyle w:val="Hyperlink"/>
                  <w:rFonts w:eastAsia="Cambria"/>
                  <w:noProof/>
                  <w:sz w:val="20"/>
                  <w:lang w:val="et-EE"/>
                </w:rPr>
                <w:delText>„Heaolu arengukavas 2016–2023“</w:delText>
              </w:r>
            </w:del>
            <w:ins w:id="802" w:author="Piret Loorand" w:date="2025-07-15T17:04:00Z">
              <w:r w:rsidR="009D67F2">
                <w:rPr>
                  <w:rStyle w:val="Hyperlink"/>
                  <w:rFonts w:eastAsia="Cambria"/>
                  <w:noProof/>
                  <w:sz w:val="20"/>
                  <w:lang w:val="et-EE"/>
                </w:rPr>
                <w:t>„Heaolu arengukavas 2023–2030“</w:t>
              </w:r>
            </w:ins>
            <w:r w:rsidR="000D198B">
              <w:fldChar w:fldCharType="end"/>
            </w:r>
            <w:r w:rsidR="000D198B" w:rsidRPr="00ED2EDF">
              <w:rPr>
                <w:rFonts w:eastAsia="Cambria"/>
                <w:noProof/>
                <w:sz w:val="20"/>
                <w:lang w:val="et-EE"/>
              </w:rPr>
              <w:t xml:space="preserve">. Sihtrühma ees seisvaid probleeme, poliitikameetmeid ja asjakohaseid näitajaid on kirjeldatud sama arengukava programmides. </w:t>
            </w:r>
            <w:ins w:id="803" w:author="Piret Loorand" w:date="2025-07-15T17:06:00Z">
              <w:r w:rsidR="009D67F2">
                <w:rPr>
                  <w:rFonts w:eastAsia="Cambria"/>
                  <w:noProof/>
                  <w:sz w:val="20"/>
                  <w:lang w:val="et-EE"/>
                </w:rPr>
                <w:t xml:space="preserve">Samuti katab PIK nõudeid </w:t>
              </w:r>
              <w:r w:rsidR="009D67F2">
                <w:rPr>
                  <w:rFonts w:eastAsia="Cambria"/>
                  <w:noProof/>
                  <w:sz w:val="20"/>
                  <w:lang w:val="et-EE"/>
                </w:rPr>
                <w:fldChar w:fldCharType="begin"/>
              </w:r>
              <w:r w:rsidR="009D67F2">
                <w:rPr>
                  <w:rFonts w:eastAsia="Cambria"/>
                  <w:noProof/>
                  <w:sz w:val="20"/>
                  <w:lang w:val="et-EE"/>
                </w:rPr>
                <w:instrText>HYPERLINK "https://valitsus.ee/strateegia-eesti-2035-arengukavad-ja-planeering/strateegia/materjalid"</w:instrText>
              </w:r>
              <w:r w:rsidR="009D67F2">
                <w:rPr>
                  <w:rFonts w:eastAsia="Cambria"/>
                  <w:noProof/>
                  <w:sz w:val="20"/>
                  <w:lang w:val="et-EE"/>
                </w:rPr>
              </w:r>
              <w:r w:rsidR="009D67F2">
                <w:rPr>
                  <w:rFonts w:eastAsia="Cambria"/>
                  <w:noProof/>
                  <w:sz w:val="20"/>
                  <w:lang w:val="et-EE"/>
                </w:rPr>
                <w:fldChar w:fldCharType="separate"/>
              </w:r>
              <w:r w:rsidR="009D67F2" w:rsidRPr="00733692">
                <w:rPr>
                  <w:rStyle w:val="Hyperlink"/>
                  <w:rFonts w:eastAsia="Cambria"/>
                  <w:noProof/>
                  <w:sz w:val="20"/>
                  <w:lang w:val="et-EE"/>
                </w:rPr>
                <w:t>strateegia „Eesti 2035“.</w:t>
              </w:r>
              <w:r w:rsidR="009D67F2">
                <w:rPr>
                  <w:rFonts w:eastAsia="Cambria"/>
                  <w:noProof/>
                  <w:sz w:val="20"/>
                  <w:lang w:val="et-EE"/>
                </w:rPr>
                <w:fldChar w:fldCharType="end"/>
              </w:r>
            </w:ins>
            <w:del w:id="804" w:author="Piret Loorand" w:date="2025-07-15T17:06:00Z">
              <w:r w:rsidR="000D198B" w:rsidRPr="00ED2EDF" w:rsidDel="009D67F2">
                <w:rPr>
                  <w:rFonts w:eastAsia="Cambria"/>
                  <w:noProof/>
                  <w:sz w:val="20"/>
                  <w:lang w:val="et-EE"/>
                </w:rPr>
                <w:delText xml:space="preserve">Näiteks, </w:delText>
              </w:r>
              <w:r w:rsidR="000D198B" w:rsidDel="009D67F2">
                <w:fldChar w:fldCharType="begin"/>
              </w:r>
              <w:r w:rsidR="000D198B" w:rsidDel="009D67F2">
                <w:delInstrText>HYPERLINK "https://www.sm.ee/sites/default/files/lisa_5_sotsiaalkindlustuse_programm.pdf" \h</w:delInstrText>
              </w:r>
              <w:r w:rsidR="000D198B" w:rsidDel="009D67F2">
                <w:fldChar w:fldCharType="separate"/>
              </w:r>
              <w:r w:rsidR="000D198B" w:rsidRPr="007941AE" w:rsidDel="009D67F2">
                <w:rPr>
                  <w:rStyle w:val="Hyperlink"/>
                  <w:rFonts w:eastAsia="Cambria"/>
                  <w:noProof/>
                  <w:sz w:val="20"/>
                  <w:lang w:val="et-EE"/>
                </w:rPr>
                <w:delText>„Sotsiaalkindlustusprogrammis 2020–2023“</w:delText>
              </w:r>
              <w:r w:rsidR="000D198B" w:rsidDel="009D67F2">
                <w:fldChar w:fldCharType="end"/>
              </w:r>
              <w:r w:rsidR="000D198B" w:rsidRPr="00ED2EDF" w:rsidDel="009D67F2">
                <w:rPr>
                  <w:rFonts w:eastAsia="Cambria"/>
                  <w:noProof/>
                  <w:sz w:val="20"/>
                  <w:lang w:val="et-EE"/>
                </w:rPr>
                <w:delText xml:space="preserve"> koostatakse puudega inimeste toetuste ja teenuste süsteemi ajakohastamiseks lahendusteede pakett. </w:delText>
              </w:r>
              <w:r w:rsidR="000D198B" w:rsidDel="009D67F2">
                <w:fldChar w:fldCharType="begin"/>
              </w:r>
              <w:r w:rsidR="000D198B" w:rsidDel="009D67F2">
                <w:delInstrText>HYPERLINK "https://www.sm.ee/sites/default/files/lisa_4_hoolekandeprogramm_2020_2023.pdf" \h</w:delInstrText>
              </w:r>
              <w:r w:rsidR="000D198B" w:rsidDel="009D67F2">
                <w:fldChar w:fldCharType="separate"/>
              </w:r>
              <w:r w:rsidR="000D198B" w:rsidRPr="007941AE" w:rsidDel="009D67F2">
                <w:rPr>
                  <w:rStyle w:val="Hyperlink"/>
                  <w:rFonts w:eastAsia="Cambria"/>
                  <w:noProof/>
                  <w:sz w:val="20"/>
                  <w:lang w:val="et-EE"/>
                </w:rPr>
                <w:delText>„Hoolekandeprogrammis 2020–2023“</w:delText>
              </w:r>
              <w:r w:rsidR="000D198B" w:rsidDel="009D67F2">
                <w:fldChar w:fldCharType="end"/>
              </w:r>
              <w:r w:rsidR="000D198B" w:rsidRPr="00ED2EDF" w:rsidDel="009D67F2">
                <w:rPr>
                  <w:rFonts w:eastAsia="Cambria"/>
                  <w:noProof/>
                  <w:sz w:val="20"/>
                  <w:lang w:val="et-EE"/>
                </w:rPr>
                <w:delText xml:space="preserve"> keskendutakse sotsiaalteenuste kättesaadavuse ja kvaliteedi parandamisele, </w:delText>
              </w:r>
              <w:r w:rsidR="000D198B" w:rsidRPr="00ED2EDF" w:rsidDel="009D67F2">
                <w:rPr>
                  <w:rFonts w:eastAsia="Cambria"/>
                  <w:noProof/>
                  <w:sz w:val="20"/>
                  <w:lang w:val="et-EE"/>
                </w:rPr>
                <w:lastRenderedPageBreak/>
                <w:delText xml:space="preserve">selliste teenuste arendamisele, mis hõlmavad inimesi ühiskonnas, ning põhiõiguste kaitsmisele. </w:delText>
              </w:r>
            </w:del>
          </w:p>
          <w:p w14:paraId="27992ABC" w14:textId="4FBBB3E3" w:rsidR="000D198B" w:rsidRPr="00421E9D" w:rsidRDefault="000D198B" w:rsidP="00ED2EDF">
            <w:pPr>
              <w:tabs>
                <w:tab w:val="left" w:pos="25"/>
              </w:tabs>
              <w:rPr>
                <w:rFonts w:eastAsia="Cambria"/>
                <w:noProof/>
                <w:sz w:val="20"/>
                <w:lang w:val="et-EE"/>
              </w:rPr>
            </w:pPr>
            <w:r w:rsidRPr="00ED2EDF">
              <w:rPr>
                <w:rFonts w:eastAsia="Cambria"/>
                <w:noProof/>
                <w:sz w:val="20"/>
                <w:lang w:val="et-EE"/>
              </w:rPr>
              <w:t>Statistikat puudega inimeste olukorrast kogub Statistikaamet Eesti sotsiaaluuringu, Eesti tööjõu-uuringu, tööelu uuringu ja leibkonna eelarve uuringu kaudu ning asjakohaste tervise-, vananemis- ja pens</w:t>
            </w:r>
            <w:r w:rsidR="006D655E" w:rsidRPr="00ED2EDF">
              <w:rPr>
                <w:rFonts w:eastAsia="Cambria"/>
                <w:noProof/>
                <w:sz w:val="20"/>
                <w:lang w:val="et-EE"/>
              </w:rPr>
              <w:t>i</w:t>
            </w:r>
            <w:r w:rsidRPr="00ED2EDF">
              <w:rPr>
                <w:rFonts w:eastAsia="Cambria"/>
                <w:noProof/>
                <w:sz w:val="20"/>
                <w:lang w:val="et-EE"/>
              </w:rPr>
              <w:t>oniteemaliste uuringutega. Sotsiaalministeerium avaldab regulaarset sotsiaalhoolekande statistikat ja vajaduse korral teeb konkreetseid uuringuid</w:t>
            </w:r>
            <w:del w:id="805" w:author="Piret Loorand" w:date="2025-07-15T17:07:00Z">
              <w:r w:rsidRPr="00ED2EDF" w:rsidDel="009D67F2">
                <w:rPr>
                  <w:rFonts w:eastAsia="Cambria"/>
                  <w:noProof/>
                  <w:sz w:val="20"/>
                  <w:lang w:val="et-EE"/>
                </w:rPr>
                <w:delText xml:space="preserve"> (</w:delText>
              </w:r>
              <w:r w:rsidR="006D655E" w:rsidRPr="00ED2EDF" w:rsidDel="009D67F2">
                <w:rPr>
                  <w:rFonts w:eastAsia="Cambria"/>
                  <w:noProof/>
                  <w:sz w:val="20"/>
                  <w:lang w:val="et-EE"/>
                </w:rPr>
                <w:delText>v</w:delText>
              </w:r>
              <w:r w:rsidRPr="00ED2EDF" w:rsidDel="009D67F2">
                <w:rPr>
                  <w:rFonts w:eastAsia="Cambria"/>
                  <w:noProof/>
                  <w:sz w:val="20"/>
                  <w:lang w:val="et-EE"/>
                </w:rPr>
                <w:delText xml:space="preserve">t </w:delText>
              </w:r>
              <w:r w:rsidR="006D655E" w:rsidDel="009D67F2">
                <w:fldChar w:fldCharType="begin"/>
              </w:r>
              <w:r w:rsidR="006D655E" w:rsidDel="009D67F2">
                <w:delInstrText>HYPERLINK "https://www.sm.ee/et/uuringud-ja-analuusid" \l "Sotsiaalvaldkonna%20uuringud%20ja%20anal%C3%BC%C3%BCsid" \h</w:delInstrText>
              </w:r>
              <w:r w:rsidR="006D655E" w:rsidDel="009D67F2">
                <w:fldChar w:fldCharType="separate"/>
              </w:r>
              <w:r w:rsidR="006D655E" w:rsidRPr="007941AE" w:rsidDel="009D67F2">
                <w:rPr>
                  <w:rStyle w:val="Hyperlink"/>
                  <w:rFonts w:eastAsia="Cambria"/>
                  <w:noProof/>
                  <w:sz w:val="20"/>
                  <w:lang w:val="et-EE"/>
                </w:rPr>
                <w:delText>siit</w:delText>
              </w:r>
              <w:r w:rsidR="006D655E" w:rsidDel="009D67F2">
                <w:fldChar w:fldCharType="end"/>
              </w:r>
              <w:r w:rsidRPr="00421E9D" w:rsidDel="009D67F2">
                <w:rPr>
                  <w:rFonts w:eastAsia="Cambria"/>
                  <w:noProof/>
                  <w:sz w:val="20"/>
                  <w:lang w:val="et-EE"/>
                </w:rPr>
                <w:delText>)</w:delText>
              </w:r>
            </w:del>
            <w:r w:rsidRPr="00421E9D">
              <w:rPr>
                <w:rFonts w:eastAsia="Cambria"/>
                <w:noProof/>
                <w:sz w:val="20"/>
                <w:lang w:val="et-EE"/>
              </w:rPr>
              <w:t>.</w:t>
            </w:r>
          </w:p>
          <w:p w14:paraId="0ED11308" w14:textId="213AEDD3" w:rsidR="000D198B" w:rsidRDefault="007941AE" w:rsidP="00ED2EDF">
            <w:pPr>
              <w:tabs>
                <w:tab w:val="left" w:pos="25"/>
              </w:tabs>
              <w:rPr>
                <w:ins w:id="806" w:author="Piret Loorand" w:date="2025-07-15T17:10:00Z"/>
                <w:rFonts w:eastAsia="Cambria"/>
                <w:noProof/>
                <w:sz w:val="20"/>
                <w:lang w:val="et-EE"/>
              </w:rPr>
            </w:pPr>
            <w:r>
              <w:rPr>
                <w:rFonts w:eastAsia="Cambria"/>
                <w:noProof/>
                <w:sz w:val="20"/>
                <w:lang w:val="et-EE"/>
              </w:rPr>
              <w:t xml:space="preserve">2. </w:t>
            </w:r>
            <w:r w:rsidR="000D198B" w:rsidRPr="00421E9D">
              <w:rPr>
                <w:rFonts w:eastAsia="Cambria"/>
                <w:noProof/>
                <w:sz w:val="20"/>
                <w:lang w:val="et-EE"/>
              </w:rPr>
              <w:t xml:space="preserve">Ligipääsetavus on „Eesti 2035“ strateegiline siht ja aluspõhimõte </w:t>
            </w:r>
            <w:del w:id="807" w:author="Piret Loorand" w:date="2025-07-15T17:07:00Z">
              <w:r w:rsidR="000D198B" w:rsidRPr="00421E9D" w:rsidDel="009D67F2">
                <w:rPr>
                  <w:rFonts w:eastAsia="Cambria"/>
                  <w:noProof/>
                  <w:sz w:val="20"/>
                  <w:lang w:val="et-EE"/>
                </w:rPr>
                <w:delText>puuetega inimeste õiguste konventsiooni</w:delText>
              </w:r>
            </w:del>
            <w:ins w:id="808" w:author="Piret Loorand" w:date="2025-07-15T17:07:00Z">
              <w:r w:rsidR="009D67F2">
                <w:rPr>
                  <w:rFonts w:eastAsia="Cambria"/>
                  <w:noProof/>
                  <w:sz w:val="20"/>
                  <w:lang w:val="et-EE"/>
                </w:rPr>
                <w:t>PIK</w:t>
              </w:r>
            </w:ins>
            <w:r w:rsidR="000D198B" w:rsidRPr="00421E9D">
              <w:rPr>
                <w:rFonts w:eastAsia="Cambria"/>
                <w:noProof/>
                <w:sz w:val="20"/>
                <w:lang w:val="et-EE"/>
              </w:rPr>
              <w:t xml:space="preserve"> artikli 9 tähenduses. Tervikliku ligipääsetavuspoliitika väljatöötamiseks lõi Vabariigi Valitsus 2019. aastal </w:t>
            </w:r>
            <w:hyperlink r:id="rId15">
              <w:r w:rsidR="000D198B" w:rsidRPr="007941AE">
                <w:rPr>
                  <w:rStyle w:val="Hyperlink"/>
                  <w:rFonts w:eastAsia="Cambria"/>
                  <w:noProof/>
                  <w:sz w:val="20"/>
                  <w:lang w:val="et-EE"/>
                </w:rPr>
                <w:t>ligipääsetavuse rakkerühm</w:t>
              </w:r>
            </w:hyperlink>
            <w:r w:rsidR="000D198B" w:rsidRPr="007941AE">
              <w:rPr>
                <w:rStyle w:val="Hyperlink"/>
                <w:rFonts w:eastAsia="Cambria"/>
                <w:noProof/>
                <w:sz w:val="20"/>
                <w:lang w:val="et-EE"/>
              </w:rPr>
              <w:t>a</w:t>
            </w:r>
            <w:r w:rsidR="000D198B" w:rsidRPr="00421E9D">
              <w:rPr>
                <w:rFonts w:eastAsia="Cambria"/>
                <w:noProof/>
                <w:sz w:val="20"/>
                <w:lang w:val="et-EE"/>
              </w:rPr>
              <w:t xml:space="preserve">. </w:t>
            </w:r>
            <w:del w:id="809" w:author="Piret Loorand" w:date="2025-07-15T17:07:00Z">
              <w:r w:rsidR="000D198B" w:rsidRPr="00421E9D" w:rsidDel="009D67F2">
                <w:rPr>
                  <w:rFonts w:eastAsia="Cambria"/>
                  <w:noProof/>
                  <w:sz w:val="20"/>
                  <w:lang w:val="et-EE"/>
                </w:rPr>
                <w:delText>Sotsiaalministeerium on kõigi sektorite ligipääsetavuse riiklik koordinaator, toetades ligipääsetavuse nõukogu tööd, tellides analüüse („</w:delText>
              </w:r>
              <w:r w:rsidR="000D198B" w:rsidDel="009D67F2">
                <w:fldChar w:fldCharType="begin"/>
              </w:r>
              <w:r w:rsidR="000D198B" w:rsidDel="009D67F2">
                <w:delInstrText>HYPERLINK "https://www.sm.ee/sites/default/files/transpordi_ja_tehiskeskkonna_analyys.pdf" \h</w:delInstrText>
              </w:r>
              <w:r w:rsidR="000D198B" w:rsidDel="009D67F2">
                <w:fldChar w:fldCharType="separate"/>
              </w:r>
              <w:r w:rsidR="000D198B" w:rsidRPr="007941AE" w:rsidDel="009D67F2">
                <w:rPr>
                  <w:rStyle w:val="Hyperlink"/>
                  <w:rFonts w:eastAsia="Cambria"/>
                  <w:noProof/>
                  <w:sz w:val="20"/>
                  <w:lang w:val="et-EE"/>
                </w:rPr>
                <w:delText>Transpordi ja tehiskeskkonna ligipääsetavuse analüüs</w:delText>
              </w:r>
              <w:r w:rsidR="000D198B" w:rsidDel="009D67F2">
                <w:fldChar w:fldCharType="end"/>
              </w:r>
              <w:r w:rsidR="000D198B" w:rsidRPr="00421E9D" w:rsidDel="009D67F2">
                <w:rPr>
                  <w:rFonts w:eastAsia="Cambria"/>
                  <w:noProof/>
                  <w:sz w:val="20"/>
                  <w:lang w:val="et-EE"/>
                </w:rPr>
                <w:delText>“, „</w:delText>
              </w:r>
              <w:r w:rsidR="000D198B" w:rsidDel="009D67F2">
                <w:fldChar w:fldCharType="begin"/>
              </w:r>
              <w:r w:rsidR="000D198B" w:rsidDel="009D67F2">
                <w:delInstrText>HYPERLINK "https://www.sm.ee/sites/default/files/laste_ligipaasetavuse_uuring.pdf" \h</w:delInstrText>
              </w:r>
              <w:r w:rsidR="000D198B" w:rsidDel="009D67F2">
                <w:fldChar w:fldCharType="separate"/>
              </w:r>
              <w:r w:rsidR="000D198B" w:rsidRPr="007941AE" w:rsidDel="009D67F2">
                <w:rPr>
                  <w:rStyle w:val="Hyperlink"/>
                  <w:rFonts w:eastAsia="Cambria"/>
                  <w:noProof/>
                  <w:sz w:val="20"/>
                  <w:lang w:val="et-EE"/>
                </w:rPr>
                <w:delText>Laste ligipääsetavuse uuring</w:delText>
              </w:r>
              <w:r w:rsidR="000D198B" w:rsidDel="009D67F2">
                <w:fldChar w:fldCharType="end"/>
              </w:r>
              <w:r w:rsidR="000D198B" w:rsidRPr="00421E9D" w:rsidDel="009D67F2">
                <w:rPr>
                  <w:rFonts w:eastAsia="Cambria"/>
                  <w:noProof/>
                  <w:sz w:val="20"/>
                  <w:lang w:val="et-EE"/>
                </w:rPr>
                <w:delText xml:space="preserve">“), koordineerides ligipääsetavuse direktiivi </w:delText>
              </w:r>
              <w:r w:rsidR="000D198B" w:rsidDel="009D67F2">
                <w:fldChar w:fldCharType="begin"/>
              </w:r>
              <w:r w:rsidR="000D198B" w:rsidDel="009D67F2">
                <w:delInstrText>HYPERLINK "https://eur-lex.europa.eu/legal-content/ET/TXT/PDF/?uri=CELEX:32019L0882&amp;from=ET" \h</w:delInstrText>
              </w:r>
              <w:r w:rsidR="000D198B" w:rsidDel="009D67F2">
                <w:fldChar w:fldCharType="separate"/>
              </w:r>
              <w:r w:rsidR="000D198B" w:rsidRPr="007941AE" w:rsidDel="009D67F2">
                <w:rPr>
                  <w:rStyle w:val="Hyperlink"/>
                  <w:rFonts w:eastAsia="Cambria"/>
                  <w:noProof/>
                  <w:sz w:val="20"/>
                  <w:lang w:val="et-EE"/>
                </w:rPr>
                <w:delText>(EL) 2019/882</w:delText>
              </w:r>
              <w:r w:rsidR="000D198B" w:rsidDel="009D67F2">
                <w:fldChar w:fldCharType="end"/>
              </w:r>
              <w:r w:rsidR="000D198B" w:rsidRPr="00421E9D" w:rsidDel="009D67F2">
                <w:rPr>
                  <w:rFonts w:eastAsia="Cambria"/>
                  <w:noProof/>
                  <w:sz w:val="20"/>
                  <w:lang w:val="et-EE"/>
                </w:rPr>
                <w:delText xml:space="preserve"> ülevõtmist ning korraldades aastatel 2018–2022 sotsiaaltranspordi katseprojekti. </w:delText>
              </w:r>
            </w:del>
            <w:hyperlink r:id="rId16">
              <w:r w:rsidR="000D198B" w:rsidRPr="007941AE">
                <w:rPr>
                  <w:rStyle w:val="Hyperlink"/>
                  <w:rFonts w:eastAsia="Cambria"/>
                  <w:noProof/>
                  <w:sz w:val="20"/>
                  <w:lang w:val="et-EE"/>
                </w:rPr>
                <w:t>Võrdõiguslikkuse kompetentsikeskus</w:t>
              </w:r>
            </w:hyperlink>
            <w:r w:rsidR="000D198B" w:rsidRPr="00421E9D">
              <w:rPr>
                <w:rFonts w:eastAsia="Cambria"/>
                <w:noProof/>
                <w:sz w:val="20"/>
                <w:lang w:val="et-EE"/>
              </w:rPr>
              <w:t xml:space="preserve"> annab korraldus- ja rakendusasutustele</w:t>
            </w:r>
            <w:ins w:id="810" w:author="Piret Loorand" w:date="2025-07-15T17:08:00Z">
              <w:r w:rsidR="00B907BD">
                <w:rPr>
                  <w:rFonts w:eastAsia="Cambria"/>
                  <w:noProof/>
                  <w:sz w:val="20"/>
                  <w:lang w:val="et-EE"/>
                </w:rPr>
                <w:t xml:space="preserve"> ning</w:t>
              </w:r>
            </w:ins>
            <w:r w:rsidR="000D198B" w:rsidRPr="00421E9D">
              <w:rPr>
                <w:rFonts w:eastAsia="Cambria"/>
                <w:noProof/>
                <w:sz w:val="20"/>
                <w:lang w:val="et-EE"/>
              </w:rPr>
              <w:t xml:space="preserve"> </w:t>
            </w:r>
            <w:ins w:id="811" w:author="Piret Loorand" w:date="2025-07-15T17:08:00Z">
              <w:r w:rsidR="00B907BD">
                <w:rPr>
                  <w:rFonts w:eastAsia="Cambria"/>
                  <w:noProof/>
                  <w:sz w:val="20"/>
                  <w:lang w:val="et-EE"/>
                </w:rPr>
                <w:t xml:space="preserve">toetuse taotlejatele/saajatele </w:t>
              </w:r>
            </w:ins>
            <w:r w:rsidR="000D198B" w:rsidRPr="00421E9D">
              <w:rPr>
                <w:rFonts w:eastAsia="Cambria"/>
                <w:noProof/>
                <w:sz w:val="20"/>
                <w:lang w:val="et-EE"/>
              </w:rPr>
              <w:t>ligipääsetavuse ja võrdsete võimaluste kohta nõu ning kooskõlastab meetmepõhiseid õigusakte. 2018. aastal jõustusid määrused „</w:t>
            </w:r>
            <w:hyperlink r:id="rId17">
              <w:r w:rsidR="000D198B" w:rsidRPr="007941AE">
                <w:rPr>
                  <w:rStyle w:val="Hyperlink"/>
                  <w:rFonts w:eastAsia="Cambria"/>
                  <w:noProof/>
                  <w:sz w:val="20"/>
                  <w:lang w:val="et-EE"/>
                </w:rPr>
                <w:t>Puudega inimeste erivajadustest tulenevad nõuded ehitisele</w:t>
              </w:r>
            </w:hyperlink>
            <w:r w:rsidR="000D198B" w:rsidRPr="00421E9D">
              <w:rPr>
                <w:rFonts w:eastAsia="Cambria"/>
                <w:noProof/>
                <w:sz w:val="20"/>
                <w:lang w:val="et-EE"/>
              </w:rPr>
              <w:t>“ ja „</w:t>
            </w:r>
            <w:hyperlink r:id="rId18">
              <w:r w:rsidR="000D198B" w:rsidRPr="007941AE">
                <w:rPr>
                  <w:rStyle w:val="Hyperlink"/>
                  <w:rFonts w:eastAsia="Cambria"/>
                  <w:noProof/>
                  <w:sz w:val="20"/>
                  <w:lang w:val="et-EE"/>
                </w:rPr>
                <w:t>Eluruumile esitatavad nõuded</w:t>
              </w:r>
            </w:hyperlink>
            <w:r w:rsidR="000D198B" w:rsidRPr="00421E9D">
              <w:rPr>
                <w:rFonts w:eastAsia="Cambria"/>
                <w:noProof/>
                <w:sz w:val="20"/>
                <w:lang w:val="et-EE"/>
              </w:rPr>
              <w:t>“</w:t>
            </w:r>
            <w:r w:rsidR="000D198B" w:rsidRPr="00421E9D">
              <w:rPr>
                <w:sz w:val="20"/>
              </w:rPr>
              <w:t xml:space="preserve">. </w:t>
            </w:r>
            <w:r w:rsidR="000D198B" w:rsidRPr="00421E9D">
              <w:rPr>
                <w:rFonts w:eastAsia="Cambria"/>
                <w:noProof/>
                <w:sz w:val="20"/>
                <w:lang w:val="et-EE"/>
              </w:rPr>
              <w:t xml:space="preserve">Alates 1. jaanuarist 2019 teostab määruste kohaldamise üle riiklikku järelevalvet </w:t>
            </w:r>
            <w:hyperlink r:id="rId19">
              <w:r w:rsidR="000D198B" w:rsidRPr="007941AE">
                <w:rPr>
                  <w:rStyle w:val="Hyperlink"/>
                  <w:rFonts w:eastAsia="Cambria"/>
                  <w:noProof/>
                  <w:sz w:val="20"/>
                  <w:lang w:val="et-EE"/>
                </w:rPr>
                <w:t>Tarbijakaitse ja Tehnilise Järelevalve Amet</w:t>
              </w:r>
            </w:hyperlink>
            <w:r w:rsidR="000D198B" w:rsidRPr="00421E9D">
              <w:rPr>
                <w:sz w:val="20"/>
              </w:rPr>
              <w:t>.</w:t>
            </w:r>
            <w:ins w:id="812" w:author="Piret Loorand" w:date="2025-07-15T17:10:00Z">
              <w:r w:rsidR="00BD68DB">
                <w:rPr>
                  <w:sz w:val="20"/>
                </w:rPr>
                <w:t xml:space="preserve"> </w:t>
              </w:r>
              <w:r w:rsidR="00BD68DB" w:rsidRPr="0073688A">
                <w:rPr>
                  <w:sz w:val="20"/>
                </w:rPr>
                <w:t xml:space="preserve">TTJA </w:t>
              </w:r>
              <w:proofErr w:type="spellStart"/>
              <w:r w:rsidR="00BD68DB" w:rsidRPr="0073688A">
                <w:rPr>
                  <w:sz w:val="20"/>
                </w:rPr>
                <w:t>teostab</w:t>
              </w:r>
              <w:proofErr w:type="spellEnd"/>
              <w:r w:rsidR="00BD68DB" w:rsidRPr="0073688A">
                <w:rPr>
                  <w:sz w:val="20"/>
                </w:rPr>
                <w:t xml:space="preserve"> </w:t>
              </w:r>
              <w:proofErr w:type="spellStart"/>
              <w:r w:rsidR="00BD68DB" w:rsidRPr="0073688A">
                <w:rPr>
                  <w:sz w:val="20"/>
                </w:rPr>
                <w:t>järelevalvet</w:t>
              </w:r>
              <w:proofErr w:type="spellEnd"/>
              <w:r w:rsidR="00BD68DB" w:rsidRPr="0073688A">
                <w:rPr>
                  <w:sz w:val="20"/>
                </w:rPr>
                <w:t xml:space="preserve"> </w:t>
              </w:r>
              <w:proofErr w:type="spellStart"/>
              <w:r w:rsidR="00BD68DB" w:rsidRPr="0073688A">
                <w:rPr>
                  <w:sz w:val="20"/>
                </w:rPr>
                <w:t>füüsilise</w:t>
              </w:r>
              <w:proofErr w:type="spellEnd"/>
              <w:r w:rsidR="00BD68DB" w:rsidRPr="0073688A">
                <w:rPr>
                  <w:sz w:val="20"/>
                </w:rPr>
                <w:t xml:space="preserve"> </w:t>
              </w:r>
              <w:proofErr w:type="spellStart"/>
              <w:r w:rsidR="00BD68DB" w:rsidRPr="0073688A">
                <w:rPr>
                  <w:sz w:val="20"/>
                </w:rPr>
                <w:t>keskkonna</w:t>
              </w:r>
              <w:proofErr w:type="spellEnd"/>
              <w:r w:rsidR="00BD68DB" w:rsidRPr="0073688A">
                <w:rPr>
                  <w:sz w:val="20"/>
                </w:rPr>
                <w:t xml:space="preserve"> </w:t>
              </w:r>
              <w:proofErr w:type="spellStart"/>
              <w:r w:rsidR="00BD68DB" w:rsidRPr="0073688A">
                <w:rPr>
                  <w:sz w:val="20"/>
                </w:rPr>
                <w:t>ligipääsetavuse</w:t>
              </w:r>
              <w:proofErr w:type="spellEnd"/>
              <w:r w:rsidR="00BD68DB" w:rsidRPr="0073688A">
                <w:rPr>
                  <w:sz w:val="20"/>
                </w:rPr>
                <w:t xml:space="preserve"> </w:t>
              </w:r>
              <w:proofErr w:type="spellStart"/>
              <w:r w:rsidR="00BD68DB" w:rsidRPr="0073688A">
                <w:rPr>
                  <w:sz w:val="20"/>
                </w:rPr>
                <w:t>üle</w:t>
              </w:r>
              <w:proofErr w:type="spellEnd"/>
              <w:r w:rsidR="00BD68DB" w:rsidRPr="0073688A">
                <w:rPr>
                  <w:sz w:val="20"/>
                </w:rPr>
                <w:t xml:space="preserve"> </w:t>
              </w:r>
              <w:proofErr w:type="spellStart"/>
              <w:r w:rsidR="00BD68DB" w:rsidRPr="0073688A">
                <w:rPr>
                  <w:sz w:val="20"/>
                </w:rPr>
                <w:t>ning</w:t>
              </w:r>
              <w:proofErr w:type="spellEnd"/>
              <w:r w:rsidR="00BD68DB" w:rsidRPr="0073688A">
                <w:rPr>
                  <w:sz w:val="20"/>
                </w:rPr>
                <w:t xml:space="preserve"> on </w:t>
              </w:r>
              <w:proofErr w:type="spellStart"/>
              <w:r w:rsidR="00BD68DB" w:rsidRPr="0073688A">
                <w:rPr>
                  <w:sz w:val="20"/>
                </w:rPr>
                <w:t>kavandatud</w:t>
              </w:r>
              <w:proofErr w:type="spellEnd"/>
              <w:r w:rsidR="00BD68DB" w:rsidRPr="0073688A">
                <w:rPr>
                  <w:sz w:val="20"/>
                </w:rPr>
                <w:t xml:space="preserve"> ka </w:t>
              </w:r>
              <w:proofErr w:type="spellStart"/>
              <w:r w:rsidR="00BD68DB" w:rsidRPr="0073688A">
                <w:rPr>
                  <w:sz w:val="20"/>
                </w:rPr>
                <w:t>teostama</w:t>
              </w:r>
              <w:proofErr w:type="spellEnd"/>
              <w:r w:rsidR="00BD68DB" w:rsidRPr="0073688A">
                <w:rPr>
                  <w:sz w:val="20"/>
                </w:rPr>
                <w:t xml:space="preserve"> </w:t>
              </w:r>
              <w:proofErr w:type="spellStart"/>
              <w:r w:rsidR="00BD68DB" w:rsidRPr="0073688A">
                <w:rPr>
                  <w:sz w:val="20"/>
                </w:rPr>
                <w:t>järelevalvet</w:t>
              </w:r>
              <w:proofErr w:type="spellEnd"/>
              <w:r w:rsidR="00BD68DB" w:rsidRPr="0073688A">
                <w:rPr>
                  <w:sz w:val="20"/>
                </w:rPr>
                <w:t xml:space="preserve"> EL </w:t>
              </w:r>
              <w:proofErr w:type="spellStart"/>
              <w:r w:rsidR="00BD68DB" w:rsidRPr="0073688A">
                <w:rPr>
                  <w:sz w:val="20"/>
                </w:rPr>
                <w:t>Ligipääsetavuse</w:t>
              </w:r>
              <w:proofErr w:type="spellEnd"/>
              <w:r w:rsidR="00BD68DB" w:rsidRPr="0073688A">
                <w:rPr>
                  <w:sz w:val="20"/>
                </w:rPr>
                <w:t xml:space="preserve"> </w:t>
              </w:r>
              <w:proofErr w:type="spellStart"/>
              <w:r w:rsidR="00BD68DB" w:rsidRPr="0073688A">
                <w:rPr>
                  <w:sz w:val="20"/>
                </w:rPr>
                <w:t>direktiivi</w:t>
              </w:r>
              <w:proofErr w:type="spellEnd"/>
              <w:r w:rsidR="00BD68DB" w:rsidRPr="0073688A">
                <w:rPr>
                  <w:sz w:val="20"/>
                </w:rPr>
                <w:t xml:space="preserve"> (EL) 2019/882 </w:t>
              </w:r>
              <w:proofErr w:type="spellStart"/>
              <w:r w:rsidR="00BD68DB" w:rsidRPr="0073688A">
                <w:rPr>
                  <w:sz w:val="20"/>
                </w:rPr>
                <w:t>üle</w:t>
              </w:r>
              <w:proofErr w:type="spellEnd"/>
              <w:r w:rsidR="00BD68DB" w:rsidRPr="0073688A">
                <w:rPr>
                  <w:sz w:val="20"/>
                </w:rPr>
                <w:t xml:space="preserve">. </w:t>
              </w:r>
              <w:proofErr w:type="spellStart"/>
              <w:r w:rsidR="00BD68DB" w:rsidRPr="0073688A">
                <w:rPr>
                  <w:sz w:val="20"/>
                </w:rPr>
                <w:t>Võrdõiguslikkuse</w:t>
              </w:r>
              <w:proofErr w:type="spellEnd"/>
              <w:r w:rsidR="00BD68DB" w:rsidRPr="0073688A">
                <w:rPr>
                  <w:sz w:val="20"/>
                </w:rPr>
                <w:t xml:space="preserve"> </w:t>
              </w:r>
              <w:proofErr w:type="spellStart"/>
              <w:r w:rsidR="00BD68DB" w:rsidRPr="0073688A">
                <w:rPr>
                  <w:sz w:val="20"/>
                </w:rPr>
                <w:t>kompetentsikeskus</w:t>
              </w:r>
              <w:proofErr w:type="spellEnd"/>
              <w:r w:rsidR="00BD68DB" w:rsidRPr="0073688A">
                <w:rPr>
                  <w:sz w:val="20"/>
                </w:rPr>
                <w:t xml:space="preserve"> </w:t>
              </w:r>
              <w:proofErr w:type="spellStart"/>
              <w:r w:rsidR="00BD68DB" w:rsidRPr="0073688A">
                <w:rPr>
                  <w:sz w:val="20"/>
                </w:rPr>
                <w:t>kontrollib</w:t>
              </w:r>
              <w:proofErr w:type="spellEnd"/>
              <w:r w:rsidR="00BD68DB" w:rsidRPr="0073688A">
                <w:rPr>
                  <w:sz w:val="20"/>
                </w:rPr>
                <w:t xml:space="preserve">, et </w:t>
              </w:r>
              <w:proofErr w:type="spellStart"/>
              <w:r w:rsidR="00BD68DB" w:rsidRPr="0073688A">
                <w:rPr>
                  <w:sz w:val="20"/>
                </w:rPr>
                <w:t>Eesti</w:t>
              </w:r>
              <w:proofErr w:type="spellEnd"/>
              <w:r w:rsidR="00BD68DB" w:rsidRPr="0073688A">
                <w:rPr>
                  <w:sz w:val="20"/>
                </w:rPr>
                <w:t xml:space="preserve"> </w:t>
              </w:r>
              <w:proofErr w:type="spellStart"/>
              <w:r w:rsidR="00BD68DB" w:rsidRPr="0073688A">
                <w:rPr>
                  <w:sz w:val="20"/>
                </w:rPr>
                <w:t>seadusi</w:t>
              </w:r>
              <w:proofErr w:type="spellEnd"/>
              <w:r w:rsidR="00BD68DB" w:rsidRPr="0073688A">
                <w:rPr>
                  <w:sz w:val="20"/>
                </w:rPr>
                <w:t xml:space="preserve"> ÜRO PIK valguses </w:t>
              </w:r>
              <w:proofErr w:type="spellStart"/>
              <w:r w:rsidR="00BD68DB" w:rsidRPr="0073688A">
                <w:rPr>
                  <w:sz w:val="20"/>
                </w:rPr>
                <w:t>täidetaks</w:t>
              </w:r>
              <w:proofErr w:type="spellEnd"/>
              <w:r w:rsidR="00BD68DB" w:rsidRPr="0073688A">
                <w:rPr>
                  <w:sz w:val="20"/>
                </w:rPr>
                <w:t xml:space="preserve"> </w:t>
              </w:r>
              <w:proofErr w:type="spellStart"/>
              <w:r w:rsidR="00BD68DB" w:rsidRPr="0073688A">
                <w:rPr>
                  <w:sz w:val="20"/>
                </w:rPr>
                <w:t>kõigil</w:t>
              </w:r>
              <w:proofErr w:type="spellEnd"/>
              <w:r w:rsidR="00BD68DB" w:rsidRPr="0073688A">
                <w:rPr>
                  <w:sz w:val="20"/>
                </w:rPr>
                <w:t xml:space="preserve"> </w:t>
              </w:r>
              <w:proofErr w:type="spellStart"/>
              <w:r w:rsidR="00BD68DB" w:rsidRPr="0073688A">
                <w:rPr>
                  <w:sz w:val="20"/>
                </w:rPr>
                <w:t>tasanditel</w:t>
              </w:r>
              <w:proofErr w:type="spellEnd"/>
              <w:r w:rsidR="00BD68DB" w:rsidRPr="0073688A">
                <w:rPr>
                  <w:sz w:val="20"/>
                </w:rPr>
                <w:t xml:space="preserve"> EL </w:t>
              </w:r>
              <w:proofErr w:type="spellStart"/>
              <w:r w:rsidR="00BD68DB" w:rsidRPr="0073688A">
                <w:rPr>
                  <w:sz w:val="20"/>
                </w:rPr>
                <w:t>meetmete</w:t>
              </w:r>
              <w:proofErr w:type="spellEnd"/>
              <w:r w:rsidR="00BD68DB" w:rsidRPr="0073688A">
                <w:rPr>
                  <w:sz w:val="20"/>
                </w:rPr>
                <w:t xml:space="preserve"> </w:t>
              </w:r>
              <w:proofErr w:type="spellStart"/>
              <w:r w:rsidR="00BD68DB" w:rsidRPr="0073688A">
                <w:rPr>
                  <w:sz w:val="20"/>
                </w:rPr>
                <w:t>rakendamisel</w:t>
              </w:r>
              <w:proofErr w:type="spellEnd"/>
              <w:r w:rsidR="00BD68DB" w:rsidRPr="0073688A">
                <w:rPr>
                  <w:sz w:val="20"/>
                </w:rPr>
                <w:t>.</w:t>
              </w:r>
            </w:ins>
          </w:p>
          <w:p w14:paraId="4C7BD05F" w14:textId="2B8A43A9" w:rsidR="00BD68DB" w:rsidRPr="00421E9D" w:rsidDel="00BD68DB" w:rsidRDefault="00BD68DB" w:rsidP="00ED2EDF">
            <w:pPr>
              <w:tabs>
                <w:tab w:val="left" w:pos="25"/>
              </w:tabs>
              <w:rPr>
                <w:del w:id="813" w:author="Piret Loorand" w:date="2025-07-15T17:10:00Z"/>
                <w:rFonts w:eastAsia="Cambria"/>
                <w:noProof/>
                <w:sz w:val="20"/>
                <w:lang w:val="et-EE"/>
              </w:rPr>
            </w:pPr>
          </w:p>
          <w:p w14:paraId="1AA8C530" w14:textId="77777777" w:rsidR="00BD68DB" w:rsidRPr="00EA4F47" w:rsidRDefault="0097527C" w:rsidP="00421E9D">
            <w:pPr>
              <w:spacing w:after="0"/>
              <w:rPr>
                <w:ins w:id="814" w:author="Piret Loorand" w:date="2025-07-15T17:11:00Z"/>
                <w:rFonts w:eastAsia="Cambria"/>
                <w:noProof/>
                <w:sz w:val="20"/>
                <w:lang w:val="et-EE"/>
              </w:rPr>
            </w:pPr>
            <w:r w:rsidRPr="00EA4F47">
              <w:rPr>
                <w:rFonts w:eastAsia="Cambria"/>
                <w:noProof/>
                <w:sz w:val="20"/>
                <w:lang w:val="et-EE"/>
              </w:rPr>
              <w:lastRenderedPageBreak/>
              <w:t xml:space="preserve">3. </w:t>
            </w:r>
            <w:r w:rsidR="000D198B" w:rsidRPr="00EA4F47">
              <w:rPr>
                <w:rFonts w:eastAsia="Cambria"/>
                <w:noProof/>
                <w:sz w:val="20"/>
                <w:lang w:val="et-EE"/>
              </w:rPr>
              <w:t xml:space="preserve">Alates 1. jaanuarist 2019 täidab </w:t>
            </w:r>
            <w:hyperlink r:id="rId20">
              <w:r w:rsidR="000D198B" w:rsidRPr="00EA4F47">
                <w:rPr>
                  <w:rStyle w:val="Hyperlink"/>
                  <w:rFonts w:eastAsia="Cambria"/>
                  <w:noProof/>
                  <w:sz w:val="20"/>
                  <w:lang w:val="et-EE"/>
                </w:rPr>
                <w:t>õiguskantsler</w:t>
              </w:r>
            </w:hyperlink>
            <w:r w:rsidR="000D198B" w:rsidRPr="00EA4F47">
              <w:rPr>
                <w:rFonts w:eastAsia="Cambria"/>
                <w:noProof/>
                <w:sz w:val="20"/>
                <w:lang w:val="et-EE"/>
              </w:rPr>
              <w:t xml:space="preserve"> puuetega inimeste õiguste konventsiooni rakendamise edendamise, kaitse ja seire ülesandeid. 2019. aastal moodustati õiguskantsleri juurde </w:t>
            </w:r>
            <w:hyperlink r:id="rId21">
              <w:r w:rsidR="000D198B" w:rsidRPr="00EA4F47">
                <w:rPr>
                  <w:rStyle w:val="Hyperlink"/>
                  <w:rFonts w:eastAsia="Cambria"/>
                  <w:noProof/>
                  <w:sz w:val="20"/>
                  <w:lang w:val="et-EE"/>
                </w:rPr>
                <w:t>puuetega inimeste nõukoda</w:t>
              </w:r>
            </w:hyperlink>
            <w:r w:rsidR="000D198B" w:rsidRPr="00EA4F47">
              <w:rPr>
                <w:rStyle w:val="Hyperlink"/>
                <w:rFonts w:eastAsia="Cambria"/>
                <w:noProof/>
                <w:color w:val="auto"/>
                <w:sz w:val="20"/>
                <w:u w:val="none"/>
                <w:lang w:val="et-EE"/>
              </w:rPr>
              <w:t>, mille</w:t>
            </w:r>
            <w:r w:rsidR="000D198B" w:rsidRPr="00EA4F47">
              <w:rPr>
                <w:rFonts w:eastAsia="Cambria"/>
                <w:noProof/>
                <w:sz w:val="20"/>
                <w:lang w:val="et-EE"/>
              </w:rPr>
              <w:t xml:space="preserve"> eesmärk on nõustada õiguskantslerit puuetega inimeste õiguste edendamise, kaitse ja järelevalve teemal. Nõukoda on moodustatud ÜRO </w:t>
            </w:r>
            <w:del w:id="815" w:author="Piret Loorand" w:date="2025-07-15T17:11:00Z">
              <w:r w:rsidR="000D198B" w:rsidRPr="00EA4F47" w:rsidDel="00BD68DB">
                <w:rPr>
                  <w:rFonts w:eastAsia="Cambria"/>
                  <w:noProof/>
                  <w:sz w:val="20"/>
                  <w:lang w:val="et-EE"/>
                </w:rPr>
                <w:delText>puuetega inimeste õiguste konventsiooni</w:delText>
              </w:r>
            </w:del>
            <w:ins w:id="816" w:author="Piret Loorand" w:date="2025-07-15T17:11:00Z">
              <w:r w:rsidR="00BD68DB" w:rsidRPr="00EA4F47">
                <w:rPr>
                  <w:rFonts w:eastAsia="Cambria"/>
                  <w:noProof/>
                  <w:sz w:val="20"/>
                  <w:lang w:val="et-EE"/>
                </w:rPr>
                <w:t>PIK</w:t>
              </w:r>
            </w:ins>
            <w:r w:rsidR="000D198B" w:rsidRPr="00EA4F47">
              <w:rPr>
                <w:rFonts w:eastAsia="Cambria"/>
                <w:noProof/>
                <w:sz w:val="20"/>
                <w:lang w:val="et-EE"/>
              </w:rPr>
              <w:t xml:space="preserve"> artikli 33 lõike 3 alusel.</w:t>
            </w:r>
          </w:p>
          <w:p w14:paraId="2DA06013" w14:textId="579084A3" w:rsidR="00F96CFA" w:rsidRPr="00EA4F47" w:rsidRDefault="00ED2EDF" w:rsidP="00421E9D">
            <w:pPr>
              <w:spacing w:after="0"/>
              <w:rPr>
                <w:ins w:id="817" w:author="Piret Loorand" w:date="2025-07-15T17:12:00Z"/>
                <w:rFonts w:eastAsia="Cambria"/>
                <w:noProof/>
                <w:sz w:val="20"/>
                <w:lang w:val="et-EE"/>
              </w:rPr>
            </w:pPr>
            <w:del w:id="818" w:author="Piret Loorand" w:date="2025-07-15T17:11:00Z">
              <w:r w:rsidRPr="00EA4F47" w:rsidDel="00BD68DB">
                <w:rPr>
                  <w:rFonts w:eastAsia="Cambria"/>
                  <w:noProof/>
                  <w:sz w:val="20"/>
                  <w:lang w:val="et-EE"/>
                </w:rPr>
                <w:delText xml:space="preserve"> </w:delText>
              </w:r>
            </w:del>
            <w:r w:rsidRPr="00EA4F47">
              <w:rPr>
                <w:rFonts w:eastAsia="Cambria"/>
                <w:noProof/>
                <w:sz w:val="20"/>
                <w:lang w:val="et-EE"/>
              </w:rPr>
              <w:t>BMVI</w:t>
            </w:r>
            <w:r w:rsidR="000D198B" w:rsidRPr="00EA4F47">
              <w:rPr>
                <w:rFonts w:eastAsia="Cambria"/>
                <w:noProof/>
                <w:sz w:val="20"/>
                <w:lang w:val="et-EE"/>
              </w:rPr>
              <w:t xml:space="preserve"> projektide puhul on arutelude kontaktpunkt seirekomisjon, mis koosneb asjaomastest katusorganisatsioonidest ja vajaduse korral laiendab Siseministeerium partnerite nimekirja. Seirekomisjoni </w:t>
            </w:r>
            <w:del w:id="819" w:author="Piret Loorand" w:date="2025-07-15T17:12:00Z">
              <w:r w:rsidR="000D198B" w:rsidRPr="00EA4F47" w:rsidDel="00BD68DB">
                <w:rPr>
                  <w:rFonts w:eastAsia="Cambria"/>
                  <w:noProof/>
                  <w:sz w:val="20"/>
                  <w:lang w:val="et-EE"/>
                </w:rPr>
                <w:delText xml:space="preserve">kutsutakse </w:delText>
              </w:r>
            </w:del>
            <w:ins w:id="820" w:author="Piret Loorand" w:date="2025-07-15T17:12:00Z">
              <w:r w:rsidR="00BD68DB" w:rsidRPr="00EA4F47">
                <w:rPr>
                  <w:rFonts w:eastAsia="Cambria"/>
                  <w:noProof/>
                  <w:sz w:val="20"/>
                  <w:lang w:val="et-EE"/>
                </w:rPr>
                <w:t xml:space="preserve">kohtumistele on kaasatud </w:t>
              </w:r>
            </w:ins>
            <w:hyperlink r:id="rId22">
              <w:r w:rsidR="000D198B" w:rsidRPr="00EA4F47">
                <w:rPr>
                  <w:rStyle w:val="Hyperlink"/>
                  <w:rFonts w:eastAsia="Cambria"/>
                  <w:noProof/>
                  <w:sz w:val="20"/>
                  <w:lang w:val="et-EE"/>
                </w:rPr>
                <w:t>Eesti Puuetega Inimeste Koda</w:t>
              </w:r>
            </w:hyperlink>
            <w:r w:rsidR="000D198B" w:rsidRPr="00EA4F47">
              <w:rPr>
                <w:rFonts w:eastAsia="Cambria"/>
                <w:noProof/>
                <w:sz w:val="20"/>
                <w:lang w:val="et-EE"/>
              </w:rPr>
              <w:t xml:space="preserve">, </w:t>
            </w:r>
            <w:hyperlink r:id="rId23">
              <w:r w:rsidR="000D198B" w:rsidRPr="00EA4F47">
                <w:rPr>
                  <w:rStyle w:val="Hyperlink"/>
                  <w:rFonts w:eastAsia="Cambria"/>
                  <w:noProof/>
                  <w:sz w:val="20"/>
                  <w:lang w:val="et-EE"/>
                </w:rPr>
                <w:t>õiguskantsler</w:t>
              </w:r>
            </w:hyperlink>
            <w:r w:rsidR="000D198B" w:rsidRPr="00EA4F47">
              <w:rPr>
                <w:rFonts w:eastAsia="Cambria"/>
                <w:noProof/>
                <w:sz w:val="20"/>
                <w:lang w:val="et-EE"/>
              </w:rPr>
              <w:t xml:space="preserve"> ning </w:t>
            </w:r>
            <w:hyperlink r:id="rId24">
              <w:r w:rsidR="000D198B" w:rsidRPr="00EA4F47">
                <w:rPr>
                  <w:rStyle w:val="Hyperlink"/>
                  <w:rFonts w:eastAsia="Cambria"/>
                  <w:noProof/>
                  <w:sz w:val="20"/>
                  <w:lang w:val="et-EE"/>
                </w:rPr>
                <w:t>soolise võrdõiguslikkuse ja võrdse kohtlemise volinik</w:t>
              </w:r>
            </w:hyperlink>
            <w:r w:rsidR="000D198B" w:rsidRPr="00EA4F47">
              <w:rPr>
                <w:sz w:val="20"/>
                <w:lang w:val="et-EE"/>
              </w:rPr>
              <w:t xml:space="preserve">. </w:t>
            </w:r>
            <w:del w:id="821" w:author="Piret Loorand" w:date="2025-07-15T17:12:00Z">
              <w:r w:rsidR="000D198B" w:rsidRPr="00EA4F47" w:rsidDel="00BD68DB">
                <w:rPr>
                  <w:rFonts w:eastAsia="Cambria"/>
                  <w:noProof/>
                  <w:sz w:val="20"/>
                  <w:lang w:val="et-EE"/>
                </w:rPr>
                <w:delText>Komisjoni liige võib teha seirekomisjoni esimehele põhjendatud ettepaneku kutsuda kokku seirekomisjon ja/või lisada päevakorrapunkt, kui peaks ilmnema juhtum, mille puhul ei vasta fondidest toetatav tegevus ÜRO puuetega inimeste õiguste konventsioonile.</w:delText>
              </w:r>
            </w:del>
          </w:p>
          <w:p w14:paraId="1E555277" w14:textId="617A8BBA" w:rsidR="00BD68DB" w:rsidRPr="00EA4F47" w:rsidRDefault="00BD68DB" w:rsidP="00EA4F47">
            <w:pPr>
              <w:spacing w:after="0"/>
              <w:rPr>
                <w:ins w:id="822" w:author="Piret Loorand" w:date="2025-07-15T17:12:00Z"/>
                <w:rFonts w:eastAsia="Times New Roman"/>
                <w:sz w:val="20"/>
                <w:lang w:val="et-EE" w:eastAsia="ar-SA"/>
              </w:rPr>
            </w:pPr>
            <w:ins w:id="823" w:author="Piret Loorand" w:date="2025-07-15T17:12:00Z">
              <w:r w:rsidRPr="00EA4F47">
                <w:rPr>
                  <w:rFonts w:eastAsiaTheme="minorHAnsi"/>
                  <w:sz w:val="20"/>
                  <w:lang w:val="et-EE" w:eastAsia="en-US"/>
                </w:rPr>
                <w:t>Seirekomisjoni tööprotseduuride kohaselt, mis kinnitati</w:t>
              </w:r>
            </w:ins>
            <w:ins w:id="824" w:author="Piret Loorand" w:date="2025-07-15T17:13:00Z">
              <w:r w:rsidRPr="00EA4F47">
                <w:rPr>
                  <w:rFonts w:eastAsiaTheme="minorHAnsi"/>
                  <w:sz w:val="20"/>
                  <w:lang w:val="et-EE" w:eastAsia="en-US"/>
                </w:rPr>
                <w:t xml:space="preserve"> seirekomisjoni </w:t>
              </w:r>
              <w:r w:rsidRPr="00EA4F47">
                <w:rPr>
                  <w:rFonts w:eastAsiaTheme="minorHAnsi"/>
                  <w:sz w:val="20"/>
                  <w:lang w:eastAsia="en-US"/>
                </w:rPr>
                <w:t xml:space="preserve">25.10.2022 </w:t>
              </w:r>
              <w:proofErr w:type="spellStart"/>
              <w:r w:rsidRPr="00EA4F47">
                <w:rPr>
                  <w:rFonts w:eastAsiaTheme="minorHAnsi"/>
                  <w:sz w:val="20"/>
                  <w:lang w:eastAsia="en-US"/>
                </w:rPr>
                <w:t>koosolekul</w:t>
              </w:r>
            </w:ins>
            <w:proofErr w:type="spellEnd"/>
            <w:ins w:id="825" w:author="Piret Loorand" w:date="2025-07-15T17:12:00Z">
              <w:r w:rsidRPr="00EA4F47">
                <w:rPr>
                  <w:rFonts w:eastAsiaTheme="minorHAnsi"/>
                  <w:sz w:val="20"/>
                  <w:lang w:val="et-EE" w:eastAsia="en-US"/>
                </w:rPr>
                <w:t xml:space="preserve">, annab õiguskantsleri esindaja vajadusel seirekomisjoni koosolekul ülevaate </w:t>
              </w:r>
              <w:r w:rsidRPr="00EA4F47">
                <w:rPr>
                  <w:rFonts w:eastAsia="Times New Roman"/>
                  <w:sz w:val="20"/>
                  <w:lang w:val="et-EE" w:eastAsia="ar-SA"/>
                </w:rPr>
                <w:t>esitatud kaebustest, mille</w:t>
              </w:r>
              <w:r w:rsidRPr="00EA4F47">
                <w:rPr>
                  <w:rFonts w:eastAsiaTheme="minorHAnsi"/>
                  <w:sz w:val="20"/>
                  <w:lang w:val="et-EE" w:eastAsia="en-US"/>
                </w:rPr>
                <w:t xml:space="preserve"> puhul </w:t>
              </w:r>
              <w:r w:rsidRPr="00EA4F47">
                <w:rPr>
                  <w:rFonts w:eastAsia="Times New Roman"/>
                  <w:sz w:val="20"/>
                  <w:lang w:val="et-EE" w:eastAsia="ar-SA"/>
                </w:rPr>
                <w:t>ei vasta fondidest toetatav tegevus ÜRO puuetega inimeste õiguste konventsioonile.</w:t>
              </w:r>
            </w:ins>
          </w:p>
          <w:p w14:paraId="4A4966F0" w14:textId="77777777" w:rsidR="00BD68DB" w:rsidRPr="00EA4F47" w:rsidRDefault="00BD68DB" w:rsidP="00BD68DB">
            <w:pPr>
              <w:spacing w:before="0" w:after="0"/>
              <w:ind w:left="3"/>
              <w:rPr>
                <w:ins w:id="826" w:author="Piret Loorand" w:date="2025-07-15T17:12:00Z"/>
                <w:rFonts w:eastAsia="Cambria"/>
                <w:sz w:val="20"/>
                <w:lang w:val="et-EE" w:eastAsia="en-US"/>
              </w:rPr>
            </w:pPr>
          </w:p>
          <w:p w14:paraId="7CFED881" w14:textId="77777777" w:rsidR="00BD68DB" w:rsidRPr="00EA4F47" w:rsidRDefault="00BD68DB" w:rsidP="00BD68DB">
            <w:pPr>
              <w:spacing w:before="0" w:after="0"/>
              <w:ind w:left="3"/>
              <w:rPr>
                <w:ins w:id="827" w:author="Piret Loorand" w:date="2025-07-15T17:12:00Z"/>
                <w:rFonts w:eastAsia="Cambria"/>
                <w:sz w:val="20"/>
                <w:lang w:val="et-EE" w:eastAsia="en-US"/>
              </w:rPr>
            </w:pPr>
            <w:ins w:id="828" w:author="Piret Loorand" w:date="2025-07-15T17:12:00Z">
              <w:r w:rsidRPr="00EA4F47">
                <w:rPr>
                  <w:rFonts w:eastAsiaTheme="minorHAnsi"/>
                  <w:sz w:val="20"/>
                  <w:lang w:val="et-EE" w:eastAsia="en-US"/>
                </w:rPr>
                <w:t xml:space="preserve">Seirekomisjoni liige </w:t>
              </w:r>
              <w:r w:rsidRPr="00EA4F47">
                <w:rPr>
                  <w:rFonts w:eastAsia="Cambria"/>
                  <w:sz w:val="20"/>
                  <w:lang w:val="et-EE" w:eastAsia="en-US"/>
                </w:rPr>
                <w:t xml:space="preserve">(nt </w:t>
              </w:r>
            </w:ins>
            <w:r w:rsidRPr="00EA4F47">
              <w:rPr>
                <w:rFonts w:eastAsiaTheme="minorHAnsi"/>
                <w:sz w:val="20"/>
                <w:lang w:eastAsia="en-US"/>
              </w:rPr>
              <w:fldChar w:fldCharType="begin"/>
            </w:r>
            <w:r w:rsidRPr="00EA4F47">
              <w:rPr>
                <w:rFonts w:eastAsiaTheme="minorHAnsi"/>
                <w:sz w:val="20"/>
                <w:lang w:eastAsia="en-US"/>
              </w:rPr>
              <w:instrText>HYPERLINK "https://epikoda.ee/" \o "https://epikoda.ee/"</w:instrText>
            </w:r>
            <w:r w:rsidRPr="00EA4F47">
              <w:rPr>
                <w:rFonts w:eastAsiaTheme="minorHAnsi"/>
                <w:sz w:val="20"/>
                <w:lang w:eastAsia="en-US"/>
              </w:rPr>
            </w:r>
            <w:r w:rsidRPr="00EA4F47">
              <w:rPr>
                <w:rFonts w:eastAsiaTheme="minorHAnsi"/>
                <w:sz w:val="20"/>
                <w:lang w:eastAsia="en-US"/>
              </w:rPr>
              <w:fldChar w:fldCharType="separate"/>
            </w:r>
            <w:ins w:id="829" w:author="Piret Loorand" w:date="2025-07-15T17:12:00Z">
              <w:r w:rsidRPr="00EA4F47">
                <w:rPr>
                  <w:rFonts w:eastAsia="Cambria"/>
                  <w:color w:val="0000FF"/>
                  <w:sz w:val="20"/>
                  <w:u w:val="single"/>
                  <w:lang w:val="et-EE" w:eastAsia="en-US"/>
                </w:rPr>
                <w:t>EPIK</w:t>
              </w:r>
              <w:r w:rsidRPr="00EA4F47">
                <w:rPr>
                  <w:rFonts w:eastAsiaTheme="minorHAnsi"/>
                  <w:sz w:val="20"/>
                  <w:lang w:eastAsia="en-US"/>
                </w:rPr>
                <w:fldChar w:fldCharType="end"/>
              </w:r>
              <w:r w:rsidRPr="00EA4F47">
                <w:rPr>
                  <w:rFonts w:eastAsia="Cambria"/>
                  <w:sz w:val="20"/>
                  <w:lang w:val="et-EE" w:eastAsia="en-US"/>
                </w:rPr>
                <w:t xml:space="preserve">, </w:t>
              </w:r>
            </w:ins>
            <w:r w:rsidRPr="00EA4F47">
              <w:rPr>
                <w:rFonts w:eastAsiaTheme="minorHAnsi"/>
                <w:sz w:val="20"/>
                <w:lang w:eastAsia="en-US"/>
              </w:rPr>
              <w:fldChar w:fldCharType="begin"/>
            </w:r>
            <w:r w:rsidRPr="00EA4F47">
              <w:rPr>
                <w:rFonts w:eastAsiaTheme="minorHAnsi"/>
                <w:sz w:val="20"/>
                <w:lang w:eastAsia="en-US"/>
              </w:rPr>
              <w:instrText>HYPERLINK "https://volinik.ee/" \o "https://volinik.ee/"</w:instrText>
            </w:r>
            <w:r w:rsidRPr="00EA4F47">
              <w:rPr>
                <w:rFonts w:eastAsiaTheme="minorHAnsi"/>
                <w:sz w:val="20"/>
                <w:lang w:eastAsia="en-US"/>
              </w:rPr>
            </w:r>
            <w:r w:rsidRPr="00EA4F47">
              <w:rPr>
                <w:rFonts w:eastAsiaTheme="minorHAnsi"/>
                <w:sz w:val="20"/>
                <w:lang w:eastAsia="en-US"/>
              </w:rPr>
              <w:fldChar w:fldCharType="separate"/>
            </w:r>
            <w:ins w:id="830" w:author="Piret Loorand" w:date="2025-07-15T17:12:00Z">
              <w:r w:rsidRPr="00EA4F47">
                <w:rPr>
                  <w:rFonts w:eastAsia="Cambria"/>
                  <w:color w:val="0000FF"/>
                  <w:sz w:val="20"/>
                  <w:u w:val="single"/>
                  <w:lang w:val="et-EE" w:eastAsia="en-US"/>
                </w:rPr>
                <w:t>soolise võrdõiguslikkuse ja võrdse kohtlemise volinik</w:t>
              </w:r>
              <w:r w:rsidRPr="00EA4F47">
                <w:rPr>
                  <w:rFonts w:eastAsiaTheme="minorHAnsi"/>
                  <w:sz w:val="20"/>
                  <w:lang w:eastAsia="en-US"/>
                </w:rPr>
                <w:fldChar w:fldCharType="end"/>
              </w:r>
              <w:r w:rsidRPr="00EA4F47">
                <w:rPr>
                  <w:rFonts w:eastAsia="Cambria"/>
                  <w:sz w:val="20"/>
                  <w:lang w:val="et-EE" w:eastAsia="en-US"/>
                </w:rPr>
                <w:t xml:space="preserve">) </w:t>
              </w:r>
              <w:r w:rsidRPr="00EA4F47">
                <w:rPr>
                  <w:rFonts w:eastAsiaTheme="minorHAnsi"/>
                  <w:sz w:val="20"/>
                  <w:lang w:val="et-EE" w:eastAsia="en-US"/>
                </w:rPr>
                <w:t xml:space="preserve">võib teha seirekomisjoni esimehele põhjendatud ettepaneku </w:t>
              </w:r>
              <w:r w:rsidRPr="00EA4F47">
                <w:rPr>
                  <w:rFonts w:eastAsia="Cambria"/>
                  <w:sz w:val="20"/>
                  <w:lang w:val="et-EE" w:eastAsia="en-US"/>
                </w:rPr>
                <w:t xml:space="preserve">seirekomisjoni kokkukutsumiseks </w:t>
              </w:r>
              <w:r w:rsidRPr="00EA4F47">
                <w:rPr>
                  <w:rFonts w:eastAsiaTheme="minorHAnsi"/>
                  <w:sz w:val="20"/>
                  <w:lang w:val="et-EE" w:eastAsia="en-US"/>
                </w:rPr>
                <w:t xml:space="preserve">või </w:t>
              </w:r>
              <w:r w:rsidRPr="00EA4F47">
                <w:rPr>
                  <w:rFonts w:eastAsia="Cambria"/>
                  <w:sz w:val="20"/>
                  <w:lang w:val="et-EE" w:eastAsia="en-US"/>
                </w:rPr>
                <w:t>esitada täiendava päevakorra punkti ettepaneku</w:t>
              </w:r>
              <w:r w:rsidRPr="00EA4F47">
                <w:rPr>
                  <w:rFonts w:eastAsiaTheme="minorHAnsi"/>
                  <w:sz w:val="20"/>
                  <w:lang w:val="et-EE" w:eastAsia="en-US"/>
                </w:rPr>
                <w:t xml:space="preserve"> kui peaks ilmnema juhtum, mille puhul ei vasta fondidest toetatav tegevus ÜRO puuetega inimeste õiguste konventsioonile.</w:t>
              </w:r>
              <w:r w:rsidRPr="00EA4F47">
                <w:rPr>
                  <w:rFonts w:eastAsia="Cambria"/>
                  <w:sz w:val="20"/>
                  <w:lang w:val="et-EE" w:eastAsia="en-US"/>
                </w:rPr>
                <w:t xml:space="preserve"> </w:t>
              </w:r>
            </w:ins>
          </w:p>
          <w:p w14:paraId="6567F7F7" w14:textId="6531D100" w:rsidR="00BD68DB" w:rsidRPr="000D198B" w:rsidRDefault="00BD68DB" w:rsidP="00421E9D">
            <w:pPr>
              <w:spacing w:after="0"/>
              <w:rPr>
                <w:sz w:val="20"/>
                <w:lang w:val="et-EE"/>
              </w:rPr>
            </w:pPr>
          </w:p>
        </w:tc>
      </w:tr>
    </w:tbl>
    <w:p w14:paraId="4A0D5CF1" w14:textId="77777777" w:rsidR="006F6677" w:rsidRDefault="006F6677" w:rsidP="006F6677">
      <w:pPr>
        <w:spacing w:before="240" w:after="240"/>
        <w:rPr>
          <w:rFonts w:eastAsia="Times New Roman"/>
          <w:b/>
          <w:iCs/>
          <w:noProof/>
          <w:szCs w:val="24"/>
        </w:rPr>
      </w:pPr>
    </w:p>
    <w:p w14:paraId="30010278" w14:textId="4F45F679" w:rsidR="006F6677" w:rsidRDefault="006F6677" w:rsidP="006F6677">
      <w:pPr>
        <w:spacing w:before="240" w:after="240"/>
        <w:rPr>
          <w:rFonts w:eastAsia="Times New Roman"/>
          <w:b/>
          <w:iCs/>
          <w:noProof/>
          <w:szCs w:val="24"/>
        </w:rPr>
        <w:sectPr w:rsidR="006F6677" w:rsidSect="00AD14ED">
          <w:pgSz w:w="16838" w:h="11906" w:orient="landscape" w:code="9"/>
          <w:pgMar w:top="1134" w:right="567" w:bottom="1134" w:left="567" w:header="709" w:footer="709" w:gutter="0"/>
          <w:cols w:space="708"/>
          <w:titlePg/>
          <w:docGrid w:linePitch="360"/>
        </w:sectPr>
      </w:pPr>
    </w:p>
    <w:p w14:paraId="62D1A3B6" w14:textId="598F30DF" w:rsidR="00F96CFA" w:rsidRPr="0031527E" w:rsidRDefault="00F96CFA" w:rsidP="00FC5F0C">
      <w:pPr>
        <w:pStyle w:val="ListParagraph"/>
        <w:numPr>
          <w:ilvl w:val="0"/>
          <w:numId w:val="42"/>
        </w:numPr>
        <w:spacing w:before="240" w:after="240"/>
        <w:rPr>
          <w:rFonts w:ascii="Times New Roman" w:eastAsia="Times New Roman" w:hAnsi="Times New Roman" w:cs="Times New Roman"/>
          <w:b/>
          <w:iCs/>
          <w:noProof/>
          <w:sz w:val="24"/>
          <w:szCs w:val="24"/>
          <w:lang w:eastAsia="en-GB"/>
        </w:rPr>
      </w:pPr>
      <w:r w:rsidRPr="0031527E">
        <w:rPr>
          <w:rFonts w:ascii="Times New Roman" w:eastAsia="Times New Roman" w:hAnsi="Times New Roman" w:cs="Times New Roman"/>
          <w:b/>
          <w:iCs/>
          <w:noProof/>
          <w:sz w:val="24"/>
          <w:szCs w:val="24"/>
          <w:lang w:eastAsia="en-GB"/>
        </w:rPr>
        <w:lastRenderedPageBreak/>
        <w:t>Programmi haldavad asutused</w:t>
      </w:r>
    </w:p>
    <w:p w14:paraId="1F826A37" w14:textId="77777777" w:rsidR="00F96CFA" w:rsidRPr="005E44FE" w:rsidRDefault="00F96CFA" w:rsidP="00F96CFA">
      <w:pPr>
        <w:spacing w:before="240" w:after="240"/>
        <w:rPr>
          <w:i/>
          <w:iCs/>
          <w:color w:val="808080" w:themeColor="background1" w:themeShade="80"/>
          <w:sz w:val="20"/>
        </w:rPr>
      </w:pPr>
      <w:proofErr w:type="spellStart"/>
      <w:r w:rsidRPr="005E44FE">
        <w:rPr>
          <w:i/>
          <w:iCs/>
          <w:color w:val="808080" w:themeColor="background1" w:themeShade="80"/>
          <w:sz w:val="20"/>
        </w:rPr>
        <w:t>Viide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ühissätete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määruse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w:t>
      </w:r>
      <w:proofErr w:type="spellEnd"/>
      <w:r w:rsidRPr="005E44FE">
        <w:rPr>
          <w:i/>
          <w:iCs/>
          <w:color w:val="808080" w:themeColor="background1" w:themeShade="80"/>
          <w:sz w:val="20"/>
        </w:rPr>
        <w:t xml:space="preserve"> 22 </w:t>
      </w:r>
      <w:proofErr w:type="spellStart"/>
      <w:r w:rsidRPr="005E44FE">
        <w:rPr>
          <w:i/>
          <w:iCs/>
          <w:color w:val="808080" w:themeColor="background1" w:themeShade="80"/>
          <w:sz w:val="20"/>
        </w:rPr>
        <w:t>lõike</w:t>
      </w:r>
      <w:proofErr w:type="spellEnd"/>
      <w:r w:rsidRPr="005E44FE">
        <w:rPr>
          <w:i/>
          <w:iCs/>
          <w:color w:val="808080" w:themeColor="background1" w:themeShade="80"/>
          <w:sz w:val="20"/>
        </w:rPr>
        <w:t xml:space="preserve"> 3 </w:t>
      </w:r>
      <w:proofErr w:type="spellStart"/>
      <w:r w:rsidRPr="005E44FE">
        <w:rPr>
          <w:i/>
          <w:iCs/>
          <w:color w:val="808080" w:themeColor="background1" w:themeShade="80"/>
          <w:sz w:val="20"/>
        </w:rPr>
        <w:t>punkt</w:t>
      </w:r>
      <w:proofErr w:type="spellEnd"/>
      <w:r w:rsidRPr="005E44FE">
        <w:rPr>
          <w:i/>
          <w:iCs/>
          <w:color w:val="808080" w:themeColor="background1" w:themeShade="80"/>
          <w:sz w:val="20"/>
        </w:rPr>
        <w:t xml:space="preserve"> k </w:t>
      </w:r>
      <w:proofErr w:type="spellStart"/>
      <w:r w:rsidRPr="005E44FE">
        <w:rPr>
          <w:i/>
          <w:iCs/>
          <w:color w:val="808080" w:themeColor="background1" w:themeShade="80"/>
          <w:sz w:val="20"/>
        </w:rPr>
        <w:t>ning</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artiklid</w:t>
      </w:r>
      <w:proofErr w:type="spellEnd"/>
      <w:r w:rsidRPr="005E44FE">
        <w:rPr>
          <w:i/>
          <w:iCs/>
          <w:color w:val="808080" w:themeColor="background1" w:themeShade="80"/>
          <w:sz w:val="20"/>
        </w:rPr>
        <w:t xml:space="preserve"> 71 ja 84</w:t>
      </w:r>
    </w:p>
    <w:p w14:paraId="69318570" w14:textId="2014D14F" w:rsidR="00F96CFA" w:rsidRPr="00EE2304" w:rsidRDefault="00F96CFA" w:rsidP="009602C7">
      <w:pPr>
        <w:rPr>
          <w:rFonts w:eastAsia="Times New Roman"/>
          <w:iCs/>
          <w:noProof/>
          <w:sz w:val="20"/>
          <w:lang w:val="fr-BE"/>
        </w:rPr>
      </w:pPr>
      <w:proofErr w:type="spellStart"/>
      <w:r w:rsidRPr="009602C7">
        <w:rPr>
          <w:b/>
          <w:bCs/>
          <w:iCs/>
          <w:lang w:val="fr-BE"/>
        </w:rPr>
        <w:t>Tabel</w:t>
      </w:r>
      <w:proofErr w:type="spellEnd"/>
      <w:r w:rsidRPr="009602C7">
        <w:rPr>
          <w:b/>
          <w:bCs/>
          <w:iCs/>
          <w:lang w:val="fr-BE"/>
        </w:rPr>
        <w:t xml:space="preserve"> 1</w:t>
      </w:r>
      <w:r w:rsidR="00791DA3" w:rsidRPr="009602C7">
        <w:rPr>
          <w:b/>
          <w:bCs/>
          <w:iCs/>
          <w:lang w:val="fr-BE"/>
        </w:rPr>
        <w:t>1.</w:t>
      </w:r>
      <w:r w:rsidRPr="00EE2304">
        <w:rPr>
          <w:iCs/>
          <w:lang w:val="fr-BE"/>
        </w:rPr>
        <w:t xml:space="preserve"> </w:t>
      </w:r>
      <w:proofErr w:type="spellStart"/>
      <w:r>
        <w:t>Programmi</w:t>
      </w:r>
      <w:proofErr w:type="spellEnd"/>
      <w:r>
        <w:t xml:space="preserve"> </w:t>
      </w:r>
      <w:proofErr w:type="spellStart"/>
      <w:r>
        <w:t>haldavad</w:t>
      </w:r>
      <w:proofErr w:type="spellEnd"/>
      <w:r>
        <w:t xml:space="preserve"> </w:t>
      </w:r>
      <w:proofErr w:type="spellStart"/>
      <w:r>
        <w:t>asutused</w:t>
      </w:r>
      <w:proofErr w:type="spellEnd"/>
    </w:p>
    <w:tbl>
      <w:tblPr>
        <w:tblStyle w:val="TableGrid"/>
        <w:tblW w:w="0" w:type="auto"/>
        <w:tblLook w:val="04A0" w:firstRow="1" w:lastRow="0" w:firstColumn="1" w:lastColumn="0" w:noHBand="0" w:noVBand="1"/>
      </w:tblPr>
      <w:tblGrid>
        <w:gridCol w:w="2145"/>
        <w:gridCol w:w="2181"/>
        <w:gridCol w:w="2446"/>
        <w:gridCol w:w="2856"/>
      </w:tblGrid>
      <w:tr w:rsidR="00F96CFA" w14:paraId="1F527DDE" w14:textId="77777777" w:rsidTr="00D02B7C">
        <w:tc>
          <w:tcPr>
            <w:tcW w:w="2182" w:type="dxa"/>
          </w:tcPr>
          <w:p w14:paraId="2BD90224" w14:textId="77777777" w:rsidR="00F96CFA" w:rsidRPr="007B45B8" w:rsidRDefault="00F96CFA" w:rsidP="00D02B7C">
            <w:pPr>
              <w:rPr>
                <w:noProof/>
                <w:sz w:val="20"/>
              </w:rPr>
            </w:pPr>
          </w:p>
        </w:tc>
        <w:tc>
          <w:tcPr>
            <w:tcW w:w="2192" w:type="dxa"/>
          </w:tcPr>
          <w:p w14:paraId="3F33DA7F" w14:textId="77777777" w:rsidR="00F96CFA" w:rsidRPr="00421E9D" w:rsidRDefault="00F96CFA" w:rsidP="00D02B7C">
            <w:pPr>
              <w:pStyle w:val="Text1"/>
              <w:ind w:left="0"/>
              <w:jc w:val="center"/>
              <w:rPr>
                <w:rFonts w:cs="Times New Roman"/>
                <w:b/>
                <w:noProof/>
                <w:sz w:val="20"/>
                <w:szCs w:val="20"/>
              </w:rPr>
            </w:pPr>
            <w:r w:rsidRPr="00421E9D">
              <w:rPr>
                <w:rFonts w:cs="Times New Roman"/>
                <w:b/>
                <w:noProof/>
                <w:sz w:val="20"/>
                <w:szCs w:val="20"/>
              </w:rPr>
              <w:t>Asutuse nimetus</w:t>
            </w:r>
          </w:p>
        </w:tc>
        <w:tc>
          <w:tcPr>
            <w:tcW w:w="2551" w:type="dxa"/>
          </w:tcPr>
          <w:p w14:paraId="4352158D" w14:textId="4C57D3D6" w:rsidR="00F96CFA" w:rsidRPr="00421E9D" w:rsidRDefault="00F96CFA" w:rsidP="00D02B7C">
            <w:pPr>
              <w:pStyle w:val="Text1"/>
              <w:ind w:left="0"/>
              <w:jc w:val="center"/>
              <w:rPr>
                <w:rFonts w:cs="Times New Roman"/>
                <w:b/>
                <w:noProof/>
                <w:sz w:val="20"/>
                <w:szCs w:val="20"/>
              </w:rPr>
            </w:pPr>
            <w:r w:rsidRPr="00421E9D">
              <w:rPr>
                <w:rFonts w:cs="Times New Roman"/>
                <w:b/>
                <w:noProof/>
                <w:sz w:val="20"/>
                <w:szCs w:val="20"/>
              </w:rPr>
              <w:t xml:space="preserve">Kontaktisiku nimi ja ametikoht </w:t>
            </w:r>
          </w:p>
        </w:tc>
        <w:tc>
          <w:tcPr>
            <w:tcW w:w="2363" w:type="dxa"/>
          </w:tcPr>
          <w:p w14:paraId="3F118CC7" w14:textId="15442957" w:rsidR="00F96CFA" w:rsidRPr="00421E9D" w:rsidRDefault="00791DA3" w:rsidP="00D02B7C">
            <w:pPr>
              <w:pStyle w:val="Text1"/>
              <w:ind w:left="0"/>
              <w:jc w:val="center"/>
              <w:rPr>
                <w:rFonts w:cs="Times New Roman"/>
                <w:b/>
                <w:noProof/>
                <w:sz w:val="20"/>
                <w:szCs w:val="20"/>
              </w:rPr>
            </w:pPr>
            <w:r w:rsidRPr="00421E9D">
              <w:rPr>
                <w:rFonts w:cs="Times New Roman"/>
                <w:b/>
                <w:noProof/>
                <w:sz w:val="20"/>
                <w:szCs w:val="20"/>
              </w:rPr>
              <w:t>E</w:t>
            </w:r>
            <w:r w:rsidR="00F96CFA" w:rsidRPr="00421E9D">
              <w:rPr>
                <w:rFonts w:cs="Times New Roman"/>
                <w:b/>
                <w:noProof/>
                <w:sz w:val="20"/>
                <w:szCs w:val="20"/>
              </w:rPr>
              <w:t xml:space="preserve">-post </w:t>
            </w:r>
          </w:p>
        </w:tc>
      </w:tr>
      <w:tr w:rsidR="00F96CFA" w14:paraId="631F2672" w14:textId="77777777" w:rsidTr="00D02B7C">
        <w:tc>
          <w:tcPr>
            <w:tcW w:w="2182" w:type="dxa"/>
          </w:tcPr>
          <w:p w14:paraId="3AB383BE"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Korraldusasutus</w:t>
            </w:r>
          </w:p>
        </w:tc>
        <w:tc>
          <w:tcPr>
            <w:tcW w:w="2192" w:type="dxa"/>
          </w:tcPr>
          <w:p w14:paraId="13D1DE8D" w14:textId="6595CB97" w:rsidR="00F96CFA" w:rsidRDefault="00F96CFA" w:rsidP="00D02B7C">
            <w:pPr>
              <w:rPr>
                <w:noProof/>
                <w:sz w:val="20"/>
              </w:rPr>
            </w:pPr>
            <w:r>
              <w:rPr>
                <w:noProof/>
                <w:sz w:val="20"/>
              </w:rPr>
              <w:t>Siseministeerium</w:t>
            </w:r>
          </w:p>
        </w:tc>
        <w:tc>
          <w:tcPr>
            <w:tcW w:w="2551" w:type="dxa"/>
          </w:tcPr>
          <w:p w14:paraId="7553887B" w14:textId="4FFABAC7" w:rsidR="00F96CFA" w:rsidRDefault="006F6677" w:rsidP="00D02B7C">
            <w:pPr>
              <w:rPr>
                <w:noProof/>
                <w:sz w:val="20"/>
              </w:rPr>
            </w:pPr>
            <w:r>
              <w:rPr>
                <w:noProof/>
                <w:sz w:val="20"/>
              </w:rPr>
              <w:t>Tarmo Miilits</w:t>
            </w:r>
            <w:r w:rsidR="006632DC">
              <w:rPr>
                <w:noProof/>
                <w:sz w:val="20"/>
              </w:rPr>
              <w:t>, kantsler</w:t>
            </w:r>
          </w:p>
        </w:tc>
        <w:tc>
          <w:tcPr>
            <w:tcW w:w="2363" w:type="dxa"/>
          </w:tcPr>
          <w:p w14:paraId="20A7DEE8" w14:textId="4B11AAFA" w:rsidR="00F96CFA" w:rsidRDefault="00B50793" w:rsidP="00D02B7C">
            <w:pPr>
              <w:rPr>
                <w:noProof/>
                <w:sz w:val="20"/>
              </w:rPr>
            </w:pPr>
            <w:r>
              <w:rPr>
                <w:noProof/>
                <w:sz w:val="20"/>
              </w:rPr>
              <w:t>info</w:t>
            </w:r>
            <w:r w:rsidR="006632DC">
              <w:rPr>
                <w:noProof/>
                <w:sz w:val="20"/>
              </w:rPr>
              <w:t>@siseministeerium.ee</w:t>
            </w:r>
          </w:p>
        </w:tc>
      </w:tr>
      <w:tr w:rsidR="00F96CFA" w14:paraId="45374AC1" w14:textId="77777777" w:rsidTr="00D02B7C">
        <w:tc>
          <w:tcPr>
            <w:tcW w:w="2182" w:type="dxa"/>
          </w:tcPr>
          <w:p w14:paraId="3D12DE26"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Auditeerimisasutus</w:t>
            </w:r>
          </w:p>
        </w:tc>
        <w:tc>
          <w:tcPr>
            <w:tcW w:w="2192" w:type="dxa"/>
          </w:tcPr>
          <w:p w14:paraId="17E11F84" w14:textId="5080A6EB" w:rsidR="00F96CFA" w:rsidRDefault="00F96CFA" w:rsidP="00D02B7C">
            <w:pPr>
              <w:rPr>
                <w:noProof/>
                <w:sz w:val="20"/>
              </w:rPr>
            </w:pPr>
            <w:r>
              <w:rPr>
                <w:noProof/>
                <w:sz w:val="20"/>
              </w:rPr>
              <w:t>Siseministeerium</w:t>
            </w:r>
          </w:p>
        </w:tc>
        <w:tc>
          <w:tcPr>
            <w:tcW w:w="2551" w:type="dxa"/>
          </w:tcPr>
          <w:p w14:paraId="3282B7E9" w14:textId="7A3D44AB" w:rsidR="00F96CFA" w:rsidRDefault="00F96CFA" w:rsidP="00D02B7C">
            <w:pPr>
              <w:rPr>
                <w:noProof/>
                <w:sz w:val="20"/>
              </w:rPr>
            </w:pPr>
            <w:r>
              <w:rPr>
                <w:noProof/>
                <w:sz w:val="20"/>
              </w:rPr>
              <w:t>Tarmo Olgo</w:t>
            </w:r>
            <w:r w:rsidR="006632DC">
              <w:rPr>
                <w:noProof/>
                <w:sz w:val="20"/>
              </w:rPr>
              <w:t>, siseauditi osakonna juhataja</w:t>
            </w:r>
          </w:p>
        </w:tc>
        <w:tc>
          <w:tcPr>
            <w:tcW w:w="2363" w:type="dxa"/>
          </w:tcPr>
          <w:p w14:paraId="5BD63EE2" w14:textId="5AB42762" w:rsidR="00F96CFA" w:rsidRDefault="006632DC" w:rsidP="00D02B7C">
            <w:pPr>
              <w:rPr>
                <w:noProof/>
                <w:sz w:val="20"/>
              </w:rPr>
            </w:pPr>
            <w:r>
              <w:rPr>
                <w:noProof/>
                <w:sz w:val="20"/>
              </w:rPr>
              <w:t>tarmo.olgo@siseministeerium.ee</w:t>
            </w:r>
          </w:p>
        </w:tc>
      </w:tr>
      <w:tr w:rsidR="00F96CFA" w14:paraId="2A19FA1F" w14:textId="77777777" w:rsidTr="00D02B7C">
        <w:tc>
          <w:tcPr>
            <w:tcW w:w="2182" w:type="dxa"/>
          </w:tcPr>
          <w:p w14:paraId="753BA21B"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Asutus, kellele laekuvad komisjoni maksed</w:t>
            </w:r>
          </w:p>
        </w:tc>
        <w:tc>
          <w:tcPr>
            <w:tcW w:w="2192" w:type="dxa"/>
          </w:tcPr>
          <w:p w14:paraId="0BC6D767" w14:textId="4408E57D" w:rsidR="00F96CFA" w:rsidRDefault="00F96CFA" w:rsidP="00D02B7C">
            <w:pPr>
              <w:rPr>
                <w:noProof/>
                <w:sz w:val="20"/>
              </w:rPr>
            </w:pPr>
            <w:r>
              <w:rPr>
                <w:noProof/>
                <w:sz w:val="20"/>
              </w:rPr>
              <w:t>Rahandusministeerium</w:t>
            </w:r>
          </w:p>
        </w:tc>
        <w:tc>
          <w:tcPr>
            <w:tcW w:w="2551" w:type="dxa"/>
          </w:tcPr>
          <w:p w14:paraId="66424BFA" w14:textId="3F16D609" w:rsidR="00F96CFA" w:rsidRDefault="007D7C17" w:rsidP="00D02B7C">
            <w:pPr>
              <w:rPr>
                <w:noProof/>
                <w:sz w:val="20"/>
              </w:rPr>
            </w:pPr>
            <w:r>
              <w:rPr>
                <w:noProof/>
                <w:sz w:val="20"/>
              </w:rPr>
              <w:t>Marge Kaljas</w:t>
            </w:r>
          </w:p>
        </w:tc>
        <w:tc>
          <w:tcPr>
            <w:tcW w:w="2363" w:type="dxa"/>
          </w:tcPr>
          <w:p w14:paraId="1869B38D" w14:textId="025BB9CD" w:rsidR="00F96CFA" w:rsidRDefault="007D7C17" w:rsidP="00D02B7C">
            <w:pPr>
              <w:rPr>
                <w:noProof/>
                <w:sz w:val="20"/>
              </w:rPr>
            </w:pPr>
            <w:r>
              <w:rPr>
                <w:noProof/>
                <w:sz w:val="20"/>
              </w:rPr>
              <w:t>marge.kaljas@fin.ee</w:t>
            </w:r>
          </w:p>
        </w:tc>
      </w:tr>
    </w:tbl>
    <w:p w14:paraId="488E2307" w14:textId="1C8ABFDF" w:rsidR="00F96CFA" w:rsidRDefault="00F96CFA" w:rsidP="00FC5F0C">
      <w:pPr>
        <w:numPr>
          <w:ilvl w:val="0"/>
          <w:numId w:val="42"/>
        </w:numPr>
        <w:spacing w:before="240" w:after="240"/>
        <w:rPr>
          <w:rFonts w:eastAsia="Times New Roman"/>
          <w:b/>
          <w:iCs/>
          <w:noProof/>
          <w:szCs w:val="24"/>
        </w:rPr>
      </w:pPr>
      <w:r>
        <w:rPr>
          <w:rFonts w:eastAsia="Times New Roman"/>
          <w:b/>
          <w:iCs/>
          <w:noProof/>
          <w:szCs w:val="24"/>
        </w:rPr>
        <w:t>Partnerlus</w:t>
      </w:r>
    </w:p>
    <w:p w14:paraId="0FE2906C" w14:textId="77777777" w:rsidR="00F96CFA" w:rsidRPr="005E44FE" w:rsidRDefault="00F96CFA" w:rsidP="00F96CFA">
      <w:pPr>
        <w:spacing w:before="240" w:after="240"/>
        <w:rPr>
          <w:rFonts w:eastAsia="Times New Roman"/>
          <w:i/>
          <w:noProof/>
          <w:color w:val="808080" w:themeColor="background1" w:themeShade="80"/>
          <w:sz w:val="20"/>
          <w:lang w:val="fr-BE"/>
        </w:rPr>
      </w:pPr>
      <w:r w:rsidRPr="005E44FE">
        <w:rPr>
          <w:rFonts w:eastAsia="Times New Roman"/>
          <w:i/>
          <w:noProof/>
          <w:color w:val="808080" w:themeColor="background1" w:themeShade="80"/>
          <w:sz w:val="20"/>
        </w:rPr>
        <w:t>Viide: ühissätete määruse artikli 22 lõike 3 punkt h</w:t>
      </w:r>
    </w:p>
    <w:tbl>
      <w:tblPr>
        <w:tblStyle w:val="TableGrid"/>
        <w:tblW w:w="9634" w:type="dxa"/>
        <w:tblLook w:val="04A0" w:firstRow="1" w:lastRow="0" w:firstColumn="1" w:lastColumn="0" w:noHBand="0" w:noVBand="1"/>
      </w:tblPr>
      <w:tblGrid>
        <w:gridCol w:w="9634"/>
      </w:tblGrid>
      <w:tr w:rsidR="00F96CFA" w14:paraId="214CD574" w14:textId="77777777" w:rsidTr="006632DC">
        <w:tc>
          <w:tcPr>
            <w:tcW w:w="9634" w:type="dxa"/>
          </w:tcPr>
          <w:p w14:paraId="01CB40A7" w14:textId="11EF896F" w:rsidR="00F96CFA" w:rsidRPr="00626FD9" w:rsidRDefault="00F96CFA" w:rsidP="00421E9D">
            <w:pPr>
              <w:rPr>
                <w:rFonts w:eastAsia="Times New Roman"/>
                <w:iCs/>
                <w:noProof/>
              </w:rPr>
            </w:pPr>
            <w:r w:rsidRPr="00626FD9">
              <w:rPr>
                <w:rFonts w:eastAsia="Times New Roman"/>
                <w:iCs/>
                <w:noProof/>
              </w:rPr>
              <w:t xml:space="preserve">BMVI </w:t>
            </w:r>
            <w:r>
              <w:rPr>
                <w:rFonts w:eastAsia="Times New Roman"/>
                <w:iCs/>
                <w:noProof/>
              </w:rPr>
              <w:t>rakenduskava</w:t>
            </w:r>
            <w:r w:rsidRPr="00626FD9">
              <w:rPr>
                <w:rFonts w:eastAsia="Times New Roman"/>
                <w:iCs/>
                <w:noProof/>
              </w:rPr>
              <w:t xml:space="preserve"> </w:t>
            </w:r>
            <w:r w:rsidR="001D10DA">
              <w:rPr>
                <w:rFonts w:eastAsia="Times New Roman"/>
                <w:iCs/>
                <w:noProof/>
              </w:rPr>
              <w:t>koostamine</w:t>
            </w:r>
            <w:r w:rsidRPr="00626FD9">
              <w:rPr>
                <w:rFonts w:eastAsia="Times New Roman"/>
                <w:iCs/>
                <w:noProof/>
              </w:rPr>
              <w:t xml:space="preserve"> põhineb avatusel. Eesti välispiiride ja viisapoliitika praeguste ja tulevaste </w:t>
            </w:r>
            <w:r w:rsidR="001D10DA">
              <w:rPr>
                <w:rFonts w:eastAsia="Times New Roman"/>
                <w:iCs/>
                <w:noProof/>
              </w:rPr>
              <w:t>katsumuste</w:t>
            </w:r>
            <w:r w:rsidRPr="00626FD9">
              <w:rPr>
                <w:rFonts w:eastAsia="Times New Roman"/>
                <w:iCs/>
                <w:noProof/>
              </w:rPr>
              <w:t xml:space="preserve"> </w:t>
            </w:r>
            <w:r w:rsidR="001D10DA">
              <w:rPr>
                <w:rFonts w:eastAsia="Times New Roman"/>
                <w:iCs/>
                <w:noProof/>
              </w:rPr>
              <w:t>väljaselgitamisse</w:t>
            </w:r>
            <w:r>
              <w:rPr>
                <w:rFonts w:eastAsia="Times New Roman"/>
                <w:iCs/>
                <w:noProof/>
              </w:rPr>
              <w:t xml:space="preserve"> ja </w:t>
            </w:r>
            <w:r w:rsidRPr="00626FD9">
              <w:rPr>
                <w:rFonts w:eastAsia="Times New Roman"/>
                <w:iCs/>
                <w:noProof/>
              </w:rPr>
              <w:t>lahen</w:t>
            </w:r>
            <w:r>
              <w:rPr>
                <w:rFonts w:eastAsia="Times New Roman"/>
                <w:iCs/>
                <w:noProof/>
              </w:rPr>
              <w:t>duste pakkumis</w:t>
            </w:r>
            <w:r w:rsidR="00791DA3">
              <w:rPr>
                <w:rFonts w:eastAsia="Times New Roman"/>
                <w:iCs/>
                <w:noProof/>
              </w:rPr>
              <w:t>se</w:t>
            </w:r>
            <w:r>
              <w:rPr>
                <w:rFonts w:eastAsia="Times New Roman"/>
                <w:iCs/>
                <w:noProof/>
              </w:rPr>
              <w:t xml:space="preserve"> kaasati</w:t>
            </w:r>
            <w:r w:rsidRPr="00626FD9">
              <w:rPr>
                <w:rFonts w:eastAsia="Times New Roman"/>
                <w:iCs/>
                <w:noProof/>
              </w:rPr>
              <w:t xml:space="preserve"> </w:t>
            </w:r>
            <w:r>
              <w:rPr>
                <w:rFonts w:eastAsia="Times New Roman"/>
                <w:iCs/>
                <w:noProof/>
              </w:rPr>
              <w:t>k</w:t>
            </w:r>
            <w:r w:rsidRPr="00626FD9">
              <w:rPr>
                <w:rFonts w:eastAsia="Times New Roman"/>
                <w:iCs/>
                <w:noProof/>
              </w:rPr>
              <w:t>õi</w:t>
            </w:r>
            <w:r>
              <w:rPr>
                <w:rFonts w:eastAsia="Times New Roman"/>
                <w:iCs/>
                <w:noProof/>
              </w:rPr>
              <w:t>k</w:t>
            </w:r>
            <w:r w:rsidRPr="00626FD9">
              <w:rPr>
                <w:rFonts w:eastAsia="Times New Roman"/>
                <w:iCs/>
                <w:noProof/>
              </w:rPr>
              <w:t xml:space="preserve"> asjaomase</w:t>
            </w:r>
            <w:r>
              <w:rPr>
                <w:rFonts w:eastAsia="Times New Roman"/>
                <w:iCs/>
                <w:noProof/>
              </w:rPr>
              <w:t>d</w:t>
            </w:r>
            <w:r w:rsidRPr="00626FD9">
              <w:rPr>
                <w:rFonts w:eastAsia="Times New Roman"/>
                <w:iCs/>
                <w:noProof/>
              </w:rPr>
              <w:t xml:space="preserve"> sidusrühm</w:t>
            </w:r>
            <w:r w:rsidR="001D10DA">
              <w:rPr>
                <w:rFonts w:eastAsia="Times New Roman"/>
                <w:iCs/>
                <w:noProof/>
              </w:rPr>
              <w:t>ad</w:t>
            </w:r>
            <w:r w:rsidRPr="00626FD9">
              <w:rPr>
                <w:rFonts w:eastAsia="Times New Roman"/>
                <w:iCs/>
                <w:noProof/>
              </w:rPr>
              <w:t>.</w:t>
            </w:r>
          </w:p>
          <w:p w14:paraId="6D7BE9BB" w14:textId="2D781C60" w:rsidR="00F96CFA" w:rsidRPr="00626FD9" w:rsidRDefault="00F96CFA" w:rsidP="00421E9D">
            <w:pPr>
              <w:rPr>
                <w:rFonts w:eastAsia="Times New Roman"/>
                <w:iCs/>
                <w:noProof/>
              </w:rPr>
            </w:pPr>
            <w:r w:rsidRPr="00485BDE">
              <w:rPr>
                <w:rFonts w:eastAsia="Times New Roman"/>
                <w:iCs/>
                <w:noProof/>
              </w:rPr>
              <w:t>ELi vahendite kavandamiseks ei ole eraldi protsessi</w:t>
            </w:r>
            <w:r>
              <w:rPr>
                <w:rFonts w:eastAsia="Times New Roman"/>
                <w:iCs/>
                <w:noProof/>
              </w:rPr>
              <w:t>.</w:t>
            </w:r>
            <w:r w:rsidRPr="00626FD9">
              <w:rPr>
                <w:rFonts w:eastAsia="Times New Roman"/>
                <w:iCs/>
                <w:noProof/>
              </w:rPr>
              <w:t xml:space="preserve"> Planeerimine </w:t>
            </w:r>
            <w:r>
              <w:rPr>
                <w:rFonts w:eastAsia="Times New Roman"/>
                <w:iCs/>
                <w:noProof/>
              </w:rPr>
              <w:t>on allikaneutraalne. R</w:t>
            </w:r>
            <w:r w:rsidRPr="00626FD9">
              <w:rPr>
                <w:rFonts w:eastAsia="Times New Roman"/>
                <w:iCs/>
                <w:noProof/>
              </w:rPr>
              <w:t>iiklike vajaduste ja nende rahastamise strateegiline planeerimine</w:t>
            </w:r>
            <w:r>
              <w:rPr>
                <w:rFonts w:eastAsia="Times New Roman"/>
                <w:iCs/>
                <w:noProof/>
              </w:rPr>
              <w:t xml:space="preserve"> toimub keskselt </w:t>
            </w:r>
            <w:r w:rsidRPr="00626FD9">
              <w:rPr>
                <w:rFonts w:eastAsia="Times New Roman"/>
                <w:iCs/>
                <w:noProof/>
              </w:rPr>
              <w:t>(sh partnerite ja sidusrühmade kaasamine).</w:t>
            </w:r>
          </w:p>
          <w:p w14:paraId="45C2AB70" w14:textId="130F61A2" w:rsidR="00F96CFA" w:rsidRPr="00626FD9" w:rsidRDefault="00F96CFA" w:rsidP="00421E9D">
            <w:pPr>
              <w:rPr>
                <w:rFonts w:eastAsia="Times New Roman"/>
                <w:iCs/>
                <w:noProof/>
              </w:rPr>
            </w:pPr>
            <w:r>
              <w:rPr>
                <w:rFonts w:eastAsia="Times New Roman"/>
                <w:iCs/>
                <w:noProof/>
              </w:rPr>
              <w:t xml:space="preserve">ELi </w:t>
            </w:r>
            <w:r w:rsidR="003D7622">
              <w:rPr>
                <w:rFonts w:eastAsia="Times New Roman"/>
                <w:iCs/>
                <w:noProof/>
              </w:rPr>
              <w:t>eelarve</w:t>
            </w:r>
            <w:r>
              <w:rPr>
                <w:rFonts w:eastAsia="Times New Roman"/>
                <w:iCs/>
                <w:noProof/>
              </w:rPr>
              <w:t xml:space="preserve">perioodi </w:t>
            </w:r>
            <w:r w:rsidRPr="00626FD9">
              <w:rPr>
                <w:rFonts w:eastAsia="Times New Roman"/>
                <w:iCs/>
                <w:noProof/>
              </w:rPr>
              <w:t xml:space="preserve">2021–2027 on </w:t>
            </w:r>
            <w:r w:rsidR="001D10DA">
              <w:rPr>
                <w:rFonts w:eastAsia="Times New Roman"/>
                <w:iCs/>
                <w:noProof/>
              </w:rPr>
              <w:t>kavandatud</w:t>
            </w:r>
            <w:r w:rsidRPr="00626FD9">
              <w:rPr>
                <w:rFonts w:eastAsia="Times New Roman"/>
                <w:iCs/>
                <w:noProof/>
              </w:rPr>
              <w:t xml:space="preserve"> käsikäes pikaajalise riikliku </w:t>
            </w:r>
            <w:r w:rsidR="00181239">
              <w:rPr>
                <w:rFonts w:eastAsia="Times New Roman"/>
                <w:iCs/>
                <w:noProof/>
              </w:rPr>
              <w:t>arengu</w:t>
            </w:r>
            <w:r w:rsidRPr="00626FD9">
              <w:rPr>
                <w:rFonts w:eastAsia="Times New Roman"/>
                <w:iCs/>
                <w:noProof/>
              </w:rPr>
              <w:t>strateegia „Eesti 2035“</w:t>
            </w:r>
            <w:r w:rsidR="00A513F2">
              <w:rPr>
                <w:rFonts w:eastAsia="Times New Roman"/>
                <w:iCs/>
                <w:noProof/>
              </w:rPr>
              <w:t xml:space="preserve"> </w:t>
            </w:r>
            <w:r w:rsidRPr="00626FD9">
              <w:rPr>
                <w:rFonts w:eastAsia="Times New Roman"/>
                <w:iCs/>
                <w:noProof/>
              </w:rPr>
              <w:t>ja S</w:t>
            </w:r>
            <w:r w:rsidR="008F1016">
              <w:rPr>
                <w:rFonts w:eastAsia="Times New Roman"/>
                <w:iCs/>
                <w:noProof/>
              </w:rPr>
              <w:t>TAK</w:t>
            </w:r>
            <w:r w:rsidR="00791DA3">
              <w:rPr>
                <w:rFonts w:eastAsia="Times New Roman"/>
                <w:iCs/>
                <w:noProof/>
              </w:rPr>
              <w:t xml:space="preserve"> 2020</w:t>
            </w:r>
            <w:r w:rsidR="00A513F2">
              <w:rPr>
                <w:rFonts w:eastAsia="Times New Roman"/>
                <w:iCs/>
                <w:noProof/>
              </w:rPr>
              <w:t>–</w:t>
            </w:r>
            <w:r w:rsidR="00791DA3">
              <w:rPr>
                <w:rFonts w:eastAsia="Times New Roman"/>
                <w:iCs/>
                <w:noProof/>
              </w:rPr>
              <w:t>2030</w:t>
            </w:r>
            <w:r w:rsidRPr="00626FD9">
              <w:rPr>
                <w:rFonts w:eastAsia="Times New Roman"/>
                <w:iCs/>
                <w:noProof/>
              </w:rPr>
              <w:t xml:space="preserve"> </w:t>
            </w:r>
            <w:r w:rsidR="001D10DA">
              <w:rPr>
                <w:rFonts w:eastAsia="Times New Roman"/>
                <w:iCs/>
                <w:noProof/>
              </w:rPr>
              <w:t>koostamisega</w:t>
            </w:r>
            <w:r w:rsidRPr="00626FD9">
              <w:rPr>
                <w:rFonts w:eastAsia="Times New Roman"/>
                <w:iCs/>
                <w:noProof/>
              </w:rPr>
              <w:t>. Ülevaa</w:t>
            </w:r>
            <w:r w:rsidR="00857D05">
              <w:rPr>
                <w:rFonts w:eastAsia="Times New Roman"/>
                <w:iCs/>
                <w:noProof/>
              </w:rPr>
              <w:t>t</w:t>
            </w:r>
            <w:r w:rsidRPr="00626FD9">
              <w:rPr>
                <w:rFonts w:eastAsia="Times New Roman"/>
                <w:iCs/>
                <w:noProof/>
              </w:rPr>
              <w:t>e strateegiate koostamisest leiab veebi</w:t>
            </w:r>
            <w:r w:rsidR="00857D05">
              <w:rPr>
                <w:rFonts w:eastAsia="Times New Roman"/>
                <w:iCs/>
                <w:noProof/>
              </w:rPr>
              <w:t>lehtedel</w:t>
            </w:r>
            <w:r w:rsidRPr="00626FD9">
              <w:rPr>
                <w:rFonts w:eastAsia="Times New Roman"/>
                <w:iCs/>
                <w:noProof/>
              </w:rPr>
              <w:t xml:space="preserve">t </w:t>
            </w:r>
            <w:hyperlink r:id="rId25" w:history="1">
              <w:r w:rsidRPr="005B0CD9">
                <w:rPr>
                  <w:rStyle w:val="Hyperlink"/>
                  <w:rFonts w:eastAsia="Times New Roman"/>
                  <w:iCs/>
                  <w:noProof/>
                </w:rPr>
                <w:t>https://valitsus.ee/strateegia-eesti-2035-arengukavad-ja-planeering/strateegia</w:t>
              </w:r>
            </w:hyperlink>
            <w:r>
              <w:rPr>
                <w:rFonts w:eastAsia="Times New Roman"/>
                <w:iCs/>
                <w:noProof/>
              </w:rPr>
              <w:t xml:space="preserve"> </w:t>
            </w:r>
            <w:r w:rsidRPr="00626FD9">
              <w:rPr>
                <w:rFonts w:eastAsia="Times New Roman"/>
                <w:iCs/>
                <w:noProof/>
              </w:rPr>
              <w:t>ja</w:t>
            </w:r>
            <w:r>
              <w:t xml:space="preserve"> </w:t>
            </w:r>
            <w:hyperlink r:id="rId26" w:history="1">
              <w:r w:rsidRPr="005B0CD9">
                <w:rPr>
                  <w:rStyle w:val="Hyperlink"/>
                  <w:rFonts w:eastAsia="Times New Roman"/>
                  <w:iCs/>
                  <w:noProof/>
                </w:rPr>
                <w:t>https://siseministeerium.ee/ministeerium-ja-kontaktid/kaasamine-osalemine/siseturvalisuse-arengukava-2020-2030</w:t>
              </w:r>
            </w:hyperlink>
            <w:r w:rsidRPr="00626FD9">
              <w:rPr>
                <w:rFonts w:eastAsia="Times New Roman"/>
                <w:iCs/>
                <w:noProof/>
              </w:rPr>
              <w:t>.</w:t>
            </w:r>
          </w:p>
          <w:p w14:paraId="5837C5DF" w14:textId="466486E5" w:rsidR="00F96CFA" w:rsidRPr="00857D05" w:rsidRDefault="00F96CFA" w:rsidP="00421E9D">
            <w:pPr>
              <w:rPr>
                <w:rFonts w:eastAsia="Times New Roman"/>
                <w:iCs/>
                <w:noProof/>
                <w:lang w:val="et-EE"/>
              </w:rPr>
            </w:pPr>
            <w:r w:rsidRPr="00857D05">
              <w:rPr>
                <w:rFonts w:eastAsia="Times New Roman"/>
                <w:iCs/>
                <w:noProof/>
                <w:lang w:val="et-EE"/>
              </w:rPr>
              <w:t>Protsess algas 2018. aasta kevadel. 2018. aasta lõpus ja 2019. aasta alguses konsult</w:t>
            </w:r>
            <w:r w:rsidR="00857D05" w:rsidRPr="00857D05">
              <w:rPr>
                <w:rFonts w:eastAsia="Times New Roman"/>
                <w:iCs/>
                <w:noProof/>
                <w:lang w:val="et-EE"/>
              </w:rPr>
              <w:t>eeriti</w:t>
            </w:r>
            <w:r w:rsidRPr="00857D05">
              <w:rPr>
                <w:rFonts w:eastAsia="Times New Roman"/>
                <w:iCs/>
                <w:noProof/>
                <w:lang w:val="et-EE"/>
              </w:rPr>
              <w:t xml:space="preserve"> teiste ministeeriumide ja katusorganisatsioonidega. Lisaks peeti arutelusid kõigis maakondades. Aruteludele kutsuti maakondlikud turvalisus</w:t>
            </w:r>
            <w:r w:rsidR="00857D05" w:rsidRPr="00857D05">
              <w:rPr>
                <w:rFonts w:eastAsia="Times New Roman"/>
                <w:iCs/>
                <w:noProof/>
                <w:lang w:val="et-EE"/>
              </w:rPr>
              <w:t xml:space="preserve">e </w:t>
            </w:r>
            <w:r w:rsidRPr="00857D05">
              <w:rPr>
                <w:rFonts w:eastAsia="Times New Roman"/>
                <w:iCs/>
                <w:noProof/>
                <w:lang w:val="et-EE"/>
              </w:rPr>
              <w:t>nõukogud, muud maakondade turvalisusega seotud institutsioonid, huvirühmad ja kodanikuühiskonna organisatsioonide esindajad, linna- ja vallajuhid ning maakonna arenduskeskused. Aruteludest tehti kokkuvõte ja neid kasutati S</w:t>
            </w:r>
            <w:r w:rsidR="008F1016">
              <w:rPr>
                <w:rFonts w:eastAsia="Times New Roman"/>
                <w:iCs/>
                <w:noProof/>
                <w:lang w:val="et-EE"/>
              </w:rPr>
              <w:t>TAK</w:t>
            </w:r>
            <w:r w:rsidRPr="00857D05">
              <w:rPr>
                <w:rFonts w:eastAsia="Times New Roman"/>
                <w:iCs/>
                <w:noProof/>
                <w:lang w:val="et-EE"/>
              </w:rPr>
              <w:t xml:space="preserve"> 2020–2030 </w:t>
            </w:r>
            <w:r w:rsidR="00857D05">
              <w:rPr>
                <w:rFonts w:eastAsia="Times New Roman"/>
                <w:iCs/>
                <w:noProof/>
                <w:lang w:val="et-EE"/>
              </w:rPr>
              <w:t>koostamis</w:t>
            </w:r>
            <w:r w:rsidRPr="00857D05">
              <w:rPr>
                <w:rFonts w:eastAsia="Times New Roman"/>
                <w:iCs/>
                <w:noProof/>
                <w:lang w:val="et-EE"/>
              </w:rPr>
              <w:t>el.</w:t>
            </w:r>
          </w:p>
          <w:p w14:paraId="6EAEE236" w14:textId="1997D13E" w:rsidR="00F96CFA" w:rsidRPr="00626FD9" w:rsidRDefault="00F96CFA" w:rsidP="00421E9D">
            <w:pPr>
              <w:rPr>
                <w:rFonts w:eastAsia="Times New Roman"/>
                <w:iCs/>
                <w:noProof/>
              </w:rPr>
            </w:pPr>
            <w:r w:rsidRPr="00626FD9">
              <w:rPr>
                <w:rFonts w:eastAsia="Times New Roman"/>
                <w:iCs/>
                <w:noProof/>
              </w:rPr>
              <w:t>Arengukava esitati avalikuks aruteluks spetsiaalse veebiplatvormi kaudu. Sama süsteemi kasutati</w:t>
            </w:r>
            <w:r w:rsidR="00791DA3">
              <w:rPr>
                <w:rFonts w:eastAsia="Times New Roman"/>
                <w:iCs/>
                <w:noProof/>
              </w:rPr>
              <w:t xml:space="preserve">, et saada </w:t>
            </w:r>
            <w:r w:rsidRPr="00626FD9">
              <w:rPr>
                <w:rFonts w:eastAsia="Times New Roman"/>
                <w:iCs/>
                <w:noProof/>
              </w:rPr>
              <w:t>kõigi ministeeriumide ja Riigikantselei heakskii</w:t>
            </w:r>
            <w:r w:rsidR="00791DA3">
              <w:rPr>
                <w:rFonts w:eastAsia="Times New Roman"/>
                <w:iCs/>
                <w:noProof/>
              </w:rPr>
              <w:t>t</w:t>
            </w:r>
            <w:r w:rsidRPr="00626FD9">
              <w:rPr>
                <w:rFonts w:eastAsia="Times New Roman"/>
                <w:iCs/>
                <w:noProof/>
              </w:rPr>
              <w:t xml:space="preserve"> ning Eesti Linnade ja Omavalitsuste Liidu arvamus.</w:t>
            </w:r>
          </w:p>
          <w:p w14:paraId="46292887" w14:textId="7042E706" w:rsidR="00F96CFA" w:rsidRPr="00626FD9" w:rsidRDefault="00857D05" w:rsidP="00421E9D">
            <w:pPr>
              <w:rPr>
                <w:rFonts w:eastAsia="Times New Roman"/>
                <w:iCs/>
                <w:noProof/>
              </w:rPr>
            </w:pPr>
            <w:r>
              <w:rPr>
                <w:rFonts w:eastAsia="Times New Roman"/>
                <w:iCs/>
                <w:noProof/>
              </w:rPr>
              <w:t>See, kuidas s</w:t>
            </w:r>
            <w:r w:rsidR="00F96CFA" w:rsidRPr="00626FD9">
              <w:rPr>
                <w:rFonts w:eastAsia="Times New Roman"/>
                <w:iCs/>
                <w:noProof/>
              </w:rPr>
              <w:t>trateegiates seatud eesmärkide saavutamis</w:t>
            </w:r>
            <w:r>
              <w:rPr>
                <w:rFonts w:eastAsia="Times New Roman"/>
                <w:iCs/>
                <w:noProof/>
              </w:rPr>
              <w:t>t</w:t>
            </w:r>
            <w:r w:rsidR="00F96CFA" w:rsidRPr="00626FD9">
              <w:rPr>
                <w:rFonts w:eastAsia="Times New Roman"/>
                <w:iCs/>
                <w:noProof/>
              </w:rPr>
              <w:t xml:space="preserve"> rahasta</w:t>
            </w:r>
            <w:r>
              <w:rPr>
                <w:rFonts w:eastAsia="Times New Roman"/>
                <w:iCs/>
                <w:noProof/>
              </w:rPr>
              <w:t>takse</w:t>
            </w:r>
            <w:r w:rsidR="00791DA3">
              <w:rPr>
                <w:rFonts w:eastAsia="Times New Roman"/>
                <w:iCs/>
                <w:noProof/>
              </w:rPr>
              <w:t>,</w:t>
            </w:r>
            <w:r w:rsidR="00F96CFA" w:rsidRPr="00626FD9">
              <w:rPr>
                <w:rFonts w:eastAsia="Times New Roman"/>
                <w:iCs/>
                <w:noProof/>
              </w:rPr>
              <w:t xml:space="preserve"> otsustatakse iga-aastasel riigieelarve arutelul, mis tagab </w:t>
            </w:r>
            <w:r>
              <w:rPr>
                <w:rFonts w:eastAsia="Times New Roman"/>
                <w:iCs/>
                <w:noProof/>
              </w:rPr>
              <w:t>koostoime</w:t>
            </w:r>
            <w:r w:rsidR="00F96CFA" w:rsidRPr="00626FD9">
              <w:rPr>
                <w:rFonts w:eastAsia="Times New Roman"/>
                <w:iCs/>
                <w:noProof/>
              </w:rPr>
              <w:t xml:space="preserve"> riiklike ja muude vahenditega ning võimaldab vältida topeltrahastamist.</w:t>
            </w:r>
          </w:p>
          <w:p w14:paraId="3404A713" w14:textId="51A5D786" w:rsidR="00F96CFA" w:rsidRDefault="00F96CFA" w:rsidP="00421E9D">
            <w:pPr>
              <w:rPr>
                <w:rFonts w:eastAsia="Times New Roman"/>
                <w:iCs/>
                <w:noProof/>
              </w:rPr>
            </w:pPr>
            <w:r>
              <w:rPr>
                <w:rFonts w:eastAsia="Times New Roman"/>
                <w:iCs/>
                <w:noProof/>
              </w:rPr>
              <w:t xml:space="preserve">STAKi </w:t>
            </w:r>
            <w:r w:rsidRPr="00626FD9">
              <w:rPr>
                <w:rFonts w:eastAsia="Times New Roman"/>
                <w:iCs/>
                <w:noProof/>
              </w:rPr>
              <w:t>rakendamist jälgib valdkondlik komitee, mis koosneb asjaomaste asutuste</w:t>
            </w:r>
            <w:r>
              <w:rPr>
                <w:rFonts w:eastAsia="Times New Roman"/>
                <w:iCs/>
                <w:noProof/>
              </w:rPr>
              <w:t xml:space="preserve"> </w:t>
            </w:r>
            <w:r w:rsidRPr="00626FD9">
              <w:rPr>
                <w:rFonts w:eastAsia="Times New Roman"/>
                <w:iCs/>
                <w:noProof/>
              </w:rPr>
              <w:t>ja partnerite esindajatest.</w:t>
            </w:r>
          </w:p>
          <w:p w14:paraId="47BC1169" w14:textId="32A82BEB" w:rsidR="007F1B87" w:rsidRPr="004B7570" w:rsidRDefault="007F1B87" w:rsidP="00421E9D">
            <w:pPr>
              <w:rPr>
                <w:rFonts w:eastAsia="Times New Roman"/>
                <w:iCs/>
                <w:noProof/>
                <w:lang w:val="et-EE"/>
              </w:rPr>
            </w:pPr>
            <w:r>
              <w:rPr>
                <w:rFonts w:eastAsia="Times New Roman"/>
                <w:iCs/>
                <w:noProof/>
                <w:lang w:val="et-EE"/>
              </w:rPr>
              <w:lastRenderedPageBreak/>
              <w:t>Varjupaiga- ja rändepakti</w:t>
            </w:r>
            <w:r w:rsidRPr="007F1B87">
              <w:rPr>
                <w:rFonts w:eastAsia="Times New Roman"/>
                <w:iCs/>
                <w:noProof/>
                <w:lang w:val="et-EE"/>
              </w:rPr>
              <w:t xml:space="preserve"> riikliku rakenduskava </w:t>
            </w:r>
            <w:r>
              <w:rPr>
                <w:rFonts w:eastAsia="Times New Roman"/>
                <w:iCs/>
                <w:noProof/>
                <w:lang w:val="et-EE"/>
              </w:rPr>
              <w:t>koostamiseks</w:t>
            </w:r>
            <w:r w:rsidRPr="007F1B87">
              <w:rPr>
                <w:rFonts w:eastAsia="Times New Roman"/>
                <w:iCs/>
                <w:noProof/>
                <w:lang w:val="et-EE"/>
              </w:rPr>
              <w:t xml:space="preserve"> loodi 2024. aasta juunis siseministri </w:t>
            </w:r>
            <w:r w:rsidR="004B7570">
              <w:rPr>
                <w:rFonts w:eastAsia="Times New Roman"/>
                <w:iCs/>
                <w:noProof/>
                <w:lang w:val="et-EE"/>
              </w:rPr>
              <w:t>käskkirja</w:t>
            </w:r>
            <w:r w:rsidRPr="007F1B87">
              <w:rPr>
                <w:rFonts w:eastAsia="Times New Roman"/>
                <w:iCs/>
                <w:noProof/>
                <w:lang w:val="et-EE"/>
              </w:rPr>
              <w:t>ga ministeeriumidevaheline töörühm. Kõik ministeeriumid vastutasid oma valdkonna asjaomaste sidusrühmade kaasamise eest. Töörühma koosolekud toimusid kord kuus, mille tulemusel koostati paktiga seotud prioriteetsete tegevuste ja rahaliste vajaduste loetelu. Lisaks toimus 2025. aasta aprillis sidusrühmadele veebiseminar, kus osalesid 10 sidusrühma esindajad (sealhulgas Euroopa Rändevõrgustik, ÜRO Pagulaste Ülemvolinik ja Õiguskantsler).</w:t>
            </w:r>
          </w:p>
          <w:p w14:paraId="318A4A30" w14:textId="49F50AF2" w:rsidR="00F96CFA" w:rsidRPr="00626FD9" w:rsidRDefault="00857D05" w:rsidP="00421E9D">
            <w:pPr>
              <w:rPr>
                <w:rFonts w:eastAsia="Times New Roman"/>
                <w:iCs/>
                <w:noProof/>
              </w:rPr>
            </w:pPr>
            <w:r>
              <w:rPr>
                <w:rFonts w:eastAsia="Times New Roman"/>
                <w:iCs/>
                <w:noProof/>
              </w:rPr>
              <w:t xml:space="preserve">Et </w:t>
            </w:r>
            <w:r w:rsidR="00F96CFA" w:rsidRPr="00626FD9">
              <w:rPr>
                <w:rFonts w:eastAsia="Times New Roman"/>
                <w:iCs/>
                <w:noProof/>
              </w:rPr>
              <w:t xml:space="preserve">BMVI, ISFi </w:t>
            </w:r>
            <w:r w:rsidR="00547BCF">
              <w:rPr>
                <w:rFonts w:eastAsia="Times New Roman"/>
                <w:iCs/>
                <w:noProof/>
              </w:rPr>
              <w:t>ja</w:t>
            </w:r>
            <w:r w:rsidR="00547BCF" w:rsidRPr="00626FD9">
              <w:rPr>
                <w:rFonts w:eastAsia="Times New Roman"/>
                <w:iCs/>
                <w:noProof/>
              </w:rPr>
              <w:t xml:space="preserve"> </w:t>
            </w:r>
            <w:r>
              <w:rPr>
                <w:rFonts w:eastAsia="Times New Roman"/>
                <w:iCs/>
                <w:noProof/>
              </w:rPr>
              <w:t>AMIFi</w:t>
            </w:r>
            <w:r w:rsidR="00F96CFA" w:rsidRPr="00626FD9">
              <w:rPr>
                <w:rFonts w:eastAsia="Times New Roman"/>
                <w:iCs/>
                <w:noProof/>
              </w:rPr>
              <w:t xml:space="preserve"> rakendamis</w:t>
            </w:r>
            <w:r>
              <w:rPr>
                <w:rFonts w:eastAsia="Times New Roman"/>
                <w:iCs/>
                <w:noProof/>
              </w:rPr>
              <w:t>t</w:t>
            </w:r>
            <w:r w:rsidR="00F96CFA" w:rsidRPr="00626FD9">
              <w:rPr>
                <w:rFonts w:eastAsia="Times New Roman"/>
                <w:iCs/>
                <w:noProof/>
              </w:rPr>
              <w:t xml:space="preserve"> jälgi</w:t>
            </w:r>
            <w:r>
              <w:rPr>
                <w:rFonts w:eastAsia="Times New Roman"/>
                <w:iCs/>
                <w:noProof/>
              </w:rPr>
              <w:t>da,</w:t>
            </w:r>
            <w:r w:rsidR="00F96CFA" w:rsidRPr="00626FD9">
              <w:rPr>
                <w:rFonts w:eastAsia="Times New Roman"/>
                <w:iCs/>
                <w:noProof/>
              </w:rPr>
              <w:t xml:space="preserve"> </w:t>
            </w:r>
            <w:r w:rsidR="00181239">
              <w:rPr>
                <w:rFonts w:eastAsia="Times New Roman"/>
                <w:iCs/>
                <w:noProof/>
              </w:rPr>
              <w:t xml:space="preserve">luuakse </w:t>
            </w:r>
            <w:r w:rsidR="00F96CFA" w:rsidRPr="00626FD9">
              <w:rPr>
                <w:rFonts w:eastAsia="Times New Roman"/>
                <w:iCs/>
                <w:noProof/>
              </w:rPr>
              <w:t xml:space="preserve">ühine </w:t>
            </w:r>
            <w:r w:rsidR="00547BCF">
              <w:rPr>
                <w:rFonts w:eastAsia="Times New Roman"/>
                <w:iCs/>
                <w:noProof/>
              </w:rPr>
              <w:t>seire</w:t>
            </w:r>
            <w:r w:rsidR="00F96CFA" w:rsidRPr="00626FD9">
              <w:rPr>
                <w:rFonts w:eastAsia="Times New Roman"/>
                <w:iCs/>
                <w:noProof/>
              </w:rPr>
              <w:t>kom</w:t>
            </w:r>
            <w:r>
              <w:rPr>
                <w:rFonts w:eastAsia="Times New Roman"/>
                <w:iCs/>
                <w:noProof/>
              </w:rPr>
              <w:t>isjon</w:t>
            </w:r>
            <w:r w:rsidR="00547BCF">
              <w:rPr>
                <w:rFonts w:eastAsia="Times New Roman"/>
                <w:iCs/>
                <w:noProof/>
              </w:rPr>
              <w:t>,</w:t>
            </w:r>
            <w:r w:rsidR="00F96CFA" w:rsidRPr="00626FD9">
              <w:rPr>
                <w:rFonts w:eastAsia="Times New Roman"/>
                <w:iCs/>
                <w:noProof/>
              </w:rPr>
              <w:t xml:space="preserve"> </w:t>
            </w:r>
            <w:r w:rsidR="00547BCF">
              <w:rPr>
                <w:rFonts w:eastAsia="Times New Roman"/>
                <w:iCs/>
                <w:noProof/>
              </w:rPr>
              <w:t xml:space="preserve">mis </w:t>
            </w:r>
            <w:r w:rsidR="00F96CFA" w:rsidRPr="00626FD9">
              <w:rPr>
                <w:rFonts w:eastAsia="Times New Roman"/>
                <w:iCs/>
                <w:noProof/>
              </w:rPr>
              <w:t>koosneb samadest osal</w:t>
            </w:r>
            <w:r w:rsidR="00F96CFA">
              <w:rPr>
                <w:rFonts w:eastAsia="Times New Roman"/>
                <w:iCs/>
                <w:noProof/>
              </w:rPr>
              <w:t>ejate</w:t>
            </w:r>
            <w:r w:rsidR="00F96CFA" w:rsidRPr="00626FD9">
              <w:rPr>
                <w:rFonts w:eastAsia="Times New Roman"/>
                <w:iCs/>
                <w:noProof/>
              </w:rPr>
              <w:t xml:space="preserve">st, kes on </w:t>
            </w:r>
            <w:r w:rsidR="00F96CFA">
              <w:rPr>
                <w:rFonts w:eastAsia="Times New Roman"/>
                <w:iCs/>
                <w:noProof/>
              </w:rPr>
              <w:t xml:space="preserve">STAKi </w:t>
            </w:r>
            <w:r w:rsidR="00F96CFA" w:rsidRPr="00626FD9">
              <w:rPr>
                <w:rFonts w:eastAsia="Times New Roman"/>
                <w:iCs/>
                <w:noProof/>
              </w:rPr>
              <w:t>valdkondlike komiteede liikmed.</w:t>
            </w:r>
            <w:r w:rsidR="00F96CFA">
              <w:rPr>
                <w:rFonts w:eastAsia="Times New Roman"/>
                <w:iCs/>
                <w:noProof/>
              </w:rPr>
              <w:t xml:space="preserve"> </w:t>
            </w:r>
            <w:r w:rsidR="00F96CFA" w:rsidRPr="00626FD9">
              <w:rPr>
                <w:rFonts w:eastAsia="Times New Roman"/>
                <w:iCs/>
                <w:noProof/>
              </w:rPr>
              <w:t>Lisaks on kaasatud sotsiaalse kaasatuse, põhiõiguste, puuetega inimeste õiguste, soolise võrdõiguslikkuse ja mittediskrimineerimise edendamise eest vastutavad asutused.</w:t>
            </w:r>
          </w:p>
        </w:tc>
      </w:tr>
    </w:tbl>
    <w:p w14:paraId="35E9BB64" w14:textId="77777777" w:rsidR="00F96CFA" w:rsidRDefault="00F96CFA" w:rsidP="00BE6F1B">
      <w:pPr>
        <w:numPr>
          <w:ilvl w:val="0"/>
          <w:numId w:val="42"/>
        </w:numPr>
        <w:spacing w:before="240" w:after="240"/>
        <w:rPr>
          <w:rFonts w:eastAsia="Times New Roman"/>
          <w:b/>
          <w:iCs/>
          <w:noProof/>
          <w:szCs w:val="24"/>
        </w:rPr>
      </w:pPr>
      <w:r>
        <w:rPr>
          <w:rFonts w:eastAsia="Times New Roman"/>
          <w:b/>
          <w:iCs/>
          <w:noProof/>
          <w:szCs w:val="24"/>
        </w:rPr>
        <w:lastRenderedPageBreak/>
        <w:t>Teabevahetus ja nähtavus</w:t>
      </w:r>
    </w:p>
    <w:p w14:paraId="62C6B581" w14:textId="48F52C64" w:rsidR="00F96CFA" w:rsidRPr="005E44FE" w:rsidRDefault="00F96CFA" w:rsidP="00BE6F1B">
      <w:pPr>
        <w:spacing w:before="240" w:after="240"/>
        <w:rPr>
          <w:rFonts w:eastAsia="Times New Roman"/>
          <w:i/>
          <w:iCs/>
          <w:noProof/>
          <w:color w:val="808080" w:themeColor="background1" w:themeShade="80"/>
          <w:sz w:val="20"/>
          <w:lang w:val="fr-BE"/>
        </w:rPr>
      </w:pPr>
      <w:proofErr w:type="spellStart"/>
      <w:r w:rsidRPr="005E44FE">
        <w:rPr>
          <w:i/>
          <w:iCs/>
          <w:color w:val="808080" w:themeColor="background1" w:themeShade="80"/>
          <w:sz w:val="20"/>
        </w:rPr>
        <w:t>Viide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ühissätete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määruse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w:t>
      </w:r>
      <w:proofErr w:type="spellEnd"/>
      <w:r w:rsidRPr="005E44FE">
        <w:rPr>
          <w:i/>
          <w:iCs/>
          <w:color w:val="808080" w:themeColor="background1" w:themeShade="80"/>
          <w:sz w:val="20"/>
        </w:rPr>
        <w:t xml:space="preserve"> 22 </w:t>
      </w:r>
      <w:proofErr w:type="spellStart"/>
      <w:r w:rsidRPr="005E44FE">
        <w:rPr>
          <w:i/>
          <w:iCs/>
          <w:color w:val="808080" w:themeColor="background1" w:themeShade="80"/>
          <w:sz w:val="20"/>
        </w:rPr>
        <w:t>lõike</w:t>
      </w:r>
      <w:proofErr w:type="spellEnd"/>
      <w:r w:rsidRPr="005E44FE">
        <w:rPr>
          <w:i/>
          <w:iCs/>
          <w:color w:val="808080" w:themeColor="background1" w:themeShade="80"/>
          <w:sz w:val="20"/>
        </w:rPr>
        <w:t xml:space="preserve"> 3 </w:t>
      </w:r>
      <w:proofErr w:type="spellStart"/>
      <w:r w:rsidRPr="005E44FE">
        <w:rPr>
          <w:i/>
          <w:iCs/>
          <w:color w:val="808080" w:themeColor="background1" w:themeShade="80"/>
          <w:sz w:val="20"/>
        </w:rPr>
        <w:t>punkt</w:t>
      </w:r>
      <w:proofErr w:type="spellEnd"/>
      <w:r w:rsidRPr="005E44FE">
        <w:rPr>
          <w:i/>
          <w:iCs/>
          <w:color w:val="808080" w:themeColor="background1" w:themeShade="80"/>
          <w:sz w:val="20"/>
        </w:rPr>
        <w:t xml:space="preserve"> </w:t>
      </w:r>
      <w:r w:rsidR="00DE1C84">
        <w:rPr>
          <w:i/>
          <w:iCs/>
          <w:color w:val="808080" w:themeColor="background1" w:themeShade="80"/>
          <w:sz w:val="20"/>
        </w:rPr>
        <w:t>j</w:t>
      </w:r>
    </w:p>
    <w:tbl>
      <w:tblPr>
        <w:tblStyle w:val="TableGrid"/>
        <w:tblW w:w="0" w:type="auto"/>
        <w:tblLook w:val="04A0" w:firstRow="1" w:lastRow="0" w:firstColumn="1" w:lastColumn="0" w:noHBand="0" w:noVBand="1"/>
      </w:tblPr>
      <w:tblGrid>
        <w:gridCol w:w="9288"/>
      </w:tblGrid>
      <w:tr w:rsidR="00F96CFA" w14:paraId="414AE2BE" w14:textId="77777777" w:rsidTr="00D02B7C">
        <w:tc>
          <w:tcPr>
            <w:tcW w:w="9288" w:type="dxa"/>
          </w:tcPr>
          <w:p w14:paraId="7C2E0F52" w14:textId="23A10A6E" w:rsidR="00F96CFA" w:rsidRDefault="00F96CFA" w:rsidP="00421E9D">
            <w:pPr>
              <w:spacing w:before="0" w:after="240"/>
            </w:pPr>
            <w:proofErr w:type="spellStart"/>
            <w:r>
              <w:t>ELi</w:t>
            </w:r>
            <w:proofErr w:type="spellEnd"/>
            <w:r>
              <w:t xml:space="preserve"> </w:t>
            </w:r>
            <w:proofErr w:type="spellStart"/>
            <w:r>
              <w:t>fondidest</w:t>
            </w:r>
            <w:proofErr w:type="spellEnd"/>
            <w:r>
              <w:t xml:space="preserve"> </w:t>
            </w:r>
            <w:proofErr w:type="spellStart"/>
            <w:r>
              <w:t>teavitamise</w:t>
            </w:r>
            <w:proofErr w:type="spellEnd"/>
            <w:r>
              <w:t xml:space="preserve"> </w:t>
            </w:r>
            <w:proofErr w:type="spellStart"/>
            <w:r>
              <w:t>eesmärk</w:t>
            </w:r>
            <w:proofErr w:type="spellEnd"/>
            <w:r>
              <w:t xml:space="preserve"> on </w:t>
            </w:r>
            <w:proofErr w:type="spellStart"/>
            <w:r>
              <w:t>tagada</w:t>
            </w:r>
            <w:proofErr w:type="spellEnd"/>
            <w:r>
              <w:t xml:space="preserve"> avatud ja </w:t>
            </w:r>
            <w:proofErr w:type="spellStart"/>
            <w:r>
              <w:t>asjakohase</w:t>
            </w:r>
            <w:proofErr w:type="spellEnd"/>
            <w:r>
              <w:t xml:space="preserve"> </w:t>
            </w:r>
            <w:proofErr w:type="spellStart"/>
            <w:r>
              <w:t>teabevahetuse</w:t>
            </w:r>
            <w:proofErr w:type="spellEnd"/>
            <w:r>
              <w:t xml:space="preserve"> </w:t>
            </w:r>
            <w:proofErr w:type="spellStart"/>
            <w:r>
              <w:t>kaudu</w:t>
            </w:r>
            <w:proofErr w:type="spellEnd"/>
            <w:r w:rsidR="00857D05">
              <w:t xml:space="preserve"> </w:t>
            </w:r>
            <w:proofErr w:type="spellStart"/>
            <w:r w:rsidR="00857D05">
              <w:t>avalikkuse</w:t>
            </w:r>
            <w:proofErr w:type="spellEnd"/>
            <w:r w:rsidR="00857D05">
              <w:t xml:space="preserve"> </w:t>
            </w:r>
            <w:proofErr w:type="spellStart"/>
            <w:r w:rsidR="00857D05">
              <w:t>teadlikkus</w:t>
            </w:r>
            <w:proofErr w:type="spellEnd"/>
            <w:r w:rsidR="00857D05">
              <w:t xml:space="preserve"> </w:t>
            </w:r>
            <w:proofErr w:type="spellStart"/>
            <w:r w:rsidR="00857D05">
              <w:t>ELi</w:t>
            </w:r>
            <w:proofErr w:type="spellEnd"/>
            <w:r w:rsidR="00857D05">
              <w:t xml:space="preserve"> </w:t>
            </w:r>
            <w:proofErr w:type="spellStart"/>
            <w:r w:rsidR="00857D05">
              <w:t>toetusest</w:t>
            </w:r>
            <w:proofErr w:type="spellEnd"/>
            <w:r>
              <w:t>.</w:t>
            </w:r>
          </w:p>
          <w:p w14:paraId="0E0EA77E" w14:textId="7419EA63" w:rsidR="00F96CFA" w:rsidRDefault="00F96CFA" w:rsidP="00421E9D">
            <w:pPr>
              <w:spacing w:before="0" w:after="240"/>
            </w:pPr>
            <w:proofErr w:type="spellStart"/>
            <w:r>
              <w:t>Riigi</w:t>
            </w:r>
            <w:proofErr w:type="spellEnd"/>
            <w:r>
              <w:t xml:space="preserve"> </w:t>
            </w:r>
            <w:proofErr w:type="spellStart"/>
            <w:r>
              <w:t>Tugiteenuste</w:t>
            </w:r>
            <w:proofErr w:type="spellEnd"/>
            <w:r>
              <w:t xml:space="preserve"> </w:t>
            </w:r>
            <w:proofErr w:type="spellStart"/>
            <w:r>
              <w:t>Keskus</w:t>
            </w:r>
            <w:proofErr w:type="spellEnd"/>
            <w:r>
              <w:t xml:space="preserve"> (</w:t>
            </w:r>
            <w:proofErr w:type="spellStart"/>
            <w:r w:rsidR="008F1016">
              <w:t>edaspidi</w:t>
            </w:r>
            <w:proofErr w:type="spellEnd"/>
            <w:r w:rsidR="008F1016">
              <w:t xml:space="preserve"> </w:t>
            </w:r>
            <w:r w:rsidRPr="00421E9D">
              <w:rPr>
                <w:i/>
                <w:iCs/>
              </w:rPr>
              <w:t>RTK</w:t>
            </w:r>
            <w:r>
              <w:t xml:space="preserve">) on </w:t>
            </w:r>
            <w:proofErr w:type="spellStart"/>
            <w:r>
              <w:t>loonud</w:t>
            </w:r>
            <w:proofErr w:type="spellEnd"/>
            <w:r>
              <w:t xml:space="preserve"> </w:t>
            </w:r>
            <w:proofErr w:type="spellStart"/>
            <w:r>
              <w:t>ühtse</w:t>
            </w:r>
            <w:proofErr w:type="spellEnd"/>
            <w:r>
              <w:t xml:space="preserve"> </w:t>
            </w:r>
            <w:proofErr w:type="spellStart"/>
            <w:r>
              <w:t>veebiportaali</w:t>
            </w:r>
            <w:proofErr w:type="spellEnd"/>
            <w:r>
              <w:t xml:space="preserve">, mis </w:t>
            </w:r>
            <w:proofErr w:type="spellStart"/>
            <w:r>
              <w:t>võimaldab</w:t>
            </w:r>
            <w:proofErr w:type="spellEnd"/>
            <w:r>
              <w:t xml:space="preserve"> </w:t>
            </w:r>
            <w:proofErr w:type="spellStart"/>
            <w:r>
              <w:t>juurdepääsu</w:t>
            </w:r>
            <w:proofErr w:type="spellEnd"/>
            <w:r>
              <w:t xml:space="preserve"> </w:t>
            </w:r>
            <w:proofErr w:type="spellStart"/>
            <w:r>
              <w:t>kõigile</w:t>
            </w:r>
            <w:proofErr w:type="spellEnd"/>
            <w:r>
              <w:t xml:space="preserve"> </w:t>
            </w:r>
            <w:proofErr w:type="spellStart"/>
            <w:r>
              <w:t>ühissätete</w:t>
            </w:r>
            <w:proofErr w:type="spellEnd"/>
            <w:r>
              <w:t xml:space="preserve"> </w:t>
            </w:r>
            <w:proofErr w:type="spellStart"/>
            <w:r>
              <w:t>määrusega</w:t>
            </w:r>
            <w:proofErr w:type="spellEnd"/>
            <w:r>
              <w:t xml:space="preserve"> </w:t>
            </w:r>
            <w:proofErr w:type="spellStart"/>
            <w:r>
              <w:t>hõlmatud</w:t>
            </w:r>
            <w:proofErr w:type="spellEnd"/>
            <w:r>
              <w:t xml:space="preserve"> </w:t>
            </w:r>
            <w:proofErr w:type="spellStart"/>
            <w:r>
              <w:t>programmidele</w:t>
            </w:r>
            <w:proofErr w:type="spellEnd"/>
            <w:r>
              <w:t xml:space="preserve">. </w:t>
            </w:r>
            <w:proofErr w:type="spellStart"/>
            <w:r>
              <w:t>Veebiportaal</w:t>
            </w:r>
            <w:proofErr w:type="spellEnd"/>
            <w:r>
              <w:t xml:space="preserve"> </w:t>
            </w:r>
            <w:proofErr w:type="spellStart"/>
            <w:r>
              <w:t>tehakse</w:t>
            </w:r>
            <w:proofErr w:type="spellEnd"/>
            <w:r>
              <w:t xml:space="preserve"> </w:t>
            </w:r>
            <w:proofErr w:type="spellStart"/>
            <w:r>
              <w:t>kättesaadavaks</w:t>
            </w:r>
            <w:proofErr w:type="spellEnd"/>
            <w:r>
              <w:t xml:space="preserve"> ka </w:t>
            </w:r>
            <w:proofErr w:type="spellStart"/>
            <w:r>
              <w:t>inglise</w:t>
            </w:r>
            <w:proofErr w:type="spellEnd"/>
            <w:r>
              <w:t xml:space="preserve"> ja </w:t>
            </w:r>
            <w:proofErr w:type="spellStart"/>
            <w:r>
              <w:t>vene</w:t>
            </w:r>
            <w:proofErr w:type="spellEnd"/>
            <w:r>
              <w:t xml:space="preserve"> </w:t>
            </w:r>
            <w:proofErr w:type="spellStart"/>
            <w:r>
              <w:t>keeles</w:t>
            </w:r>
            <w:proofErr w:type="spellEnd"/>
            <w:r>
              <w:t xml:space="preserve">, kuna </w:t>
            </w:r>
            <w:proofErr w:type="spellStart"/>
            <w:r>
              <w:t>uuringud</w:t>
            </w:r>
            <w:proofErr w:type="spellEnd"/>
            <w:r>
              <w:t xml:space="preserve"> </w:t>
            </w:r>
            <w:proofErr w:type="spellStart"/>
            <w:r>
              <w:t>näitavad</w:t>
            </w:r>
            <w:proofErr w:type="spellEnd"/>
            <w:r>
              <w:t xml:space="preserve">, et </w:t>
            </w:r>
            <w:proofErr w:type="spellStart"/>
            <w:r>
              <w:t>vene</w:t>
            </w:r>
            <w:proofErr w:type="spellEnd"/>
            <w:r>
              <w:t xml:space="preserve"> </w:t>
            </w:r>
            <w:proofErr w:type="spellStart"/>
            <w:r>
              <w:t>keelt</w:t>
            </w:r>
            <w:proofErr w:type="spellEnd"/>
            <w:r>
              <w:t xml:space="preserve"> </w:t>
            </w:r>
            <w:proofErr w:type="spellStart"/>
            <w:r>
              <w:t>kõnelev</w:t>
            </w:r>
            <w:proofErr w:type="spellEnd"/>
            <w:r>
              <w:t xml:space="preserve"> </w:t>
            </w:r>
            <w:proofErr w:type="spellStart"/>
            <w:r>
              <w:t>elanikkond</w:t>
            </w:r>
            <w:proofErr w:type="spellEnd"/>
            <w:r>
              <w:t xml:space="preserve"> on </w:t>
            </w:r>
            <w:proofErr w:type="spellStart"/>
            <w:r>
              <w:t>toetusmeetmetest</w:t>
            </w:r>
            <w:proofErr w:type="spellEnd"/>
            <w:r>
              <w:t xml:space="preserve"> </w:t>
            </w:r>
            <w:proofErr w:type="spellStart"/>
            <w:r>
              <w:t>vähem</w:t>
            </w:r>
            <w:proofErr w:type="spellEnd"/>
            <w:r>
              <w:t xml:space="preserve"> </w:t>
            </w:r>
            <w:proofErr w:type="spellStart"/>
            <w:r>
              <w:t>teadlik</w:t>
            </w:r>
            <w:proofErr w:type="spellEnd"/>
            <w:r>
              <w:t>.</w:t>
            </w:r>
          </w:p>
          <w:p w14:paraId="633C330F" w14:textId="2141BC4C" w:rsidR="00F96CFA" w:rsidRDefault="00857D05" w:rsidP="00421E9D">
            <w:pPr>
              <w:spacing w:before="0" w:after="240"/>
            </w:pPr>
            <w:r>
              <w:t xml:space="preserve">Et </w:t>
            </w:r>
            <w:proofErr w:type="spellStart"/>
            <w:r>
              <w:t>tagada</w:t>
            </w:r>
            <w:proofErr w:type="spellEnd"/>
            <w:r>
              <w:t xml:space="preserve"> </w:t>
            </w:r>
            <w:proofErr w:type="spellStart"/>
            <w:r>
              <w:t>r</w:t>
            </w:r>
            <w:r w:rsidR="00F96CFA">
              <w:t>akenduskava</w:t>
            </w:r>
            <w:proofErr w:type="spellEnd"/>
            <w:r w:rsidR="00F96CFA">
              <w:t xml:space="preserve"> </w:t>
            </w:r>
            <w:proofErr w:type="spellStart"/>
            <w:r w:rsidR="00F96CFA">
              <w:t>elluviimise</w:t>
            </w:r>
            <w:proofErr w:type="spellEnd"/>
            <w:r w:rsidR="00F96CFA">
              <w:t xml:space="preserve"> </w:t>
            </w:r>
            <w:proofErr w:type="spellStart"/>
            <w:r w:rsidR="00F96CFA">
              <w:t>läbipaistvus</w:t>
            </w:r>
            <w:proofErr w:type="spellEnd"/>
            <w:r>
              <w:t>,</w:t>
            </w:r>
            <w:r w:rsidR="00F96CFA">
              <w:t xml:space="preserve"> on </w:t>
            </w:r>
            <w:proofErr w:type="spellStart"/>
            <w:r w:rsidR="00F96CFA">
              <w:t>Siseministeerium</w:t>
            </w:r>
            <w:proofErr w:type="spellEnd"/>
            <w:r w:rsidR="00F96CFA">
              <w:t xml:space="preserve"> </w:t>
            </w:r>
            <w:proofErr w:type="spellStart"/>
            <w:r w:rsidR="00F96CFA">
              <w:t>loonud</w:t>
            </w:r>
            <w:proofErr w:type="spellEnd"/>
            <w:r w:rsidR="00F96CFA">
              <w:t xml:space="preserve"> </w:t>
            </w:r>
            <w:proofErr w:type="spellStart"/>
            <w:r w:rsidR="00F96CFA">
              <w:t>siseturvalisuspoliitika</w:t>
            </w:r>
            <w:proofErr w:type="spellEnd"/>
            <w:r w:rsidR="00F96CFA">
              <w:t xml:space="preserve"> </w:t>
            </w:r>
            <w:proofErr w:type="spellStart"/>
            <w:r w:rsidR="00F96CFA">
              <w:t>fondidele</w:t>
            </w:r>
            <w:proofErr w:type="spellEnd"/>
            <w:r w:rsidR="00F96CFA">
              <w:t xml:space="preserve"> </w:t>
            </w:r>
            <w:proofErr w:type="spellStart"/>
            <w:r w:rsidR="00F96CFA">
              <w:t>pühendatud</w:t>
            </w:r>
            <w:proofErr w:type="spellEnd"/>
            <w:r w:rsidR="00F96CFA">
              <w:t xml:space="preserve"> </w:t>
            </w:r>
            <w:proofErr w:type="spellStart"/>
            <w:r w:rsidR="00F96CFA">
              <w:t>veebilehe</w:t>
            </w:r>
            <w:proofErr w:type="spellEnd"/>
            <w:r w:rsidR="00F96CFA">
              <w:t xml:space="preserve">, </w:t>
            </w:r>
            <w:proofErr w:type="spellStart"/>
            <w:r w:rsidR="00F96CFA">
              <w:t>kus</w:t>
            </w:r>
            <w:proofErr w:type="spellEnd"/>
            <w:r w:rsidR="00F96CFA">
              <w:t xml:space="preserve"> </w:t>
            </w:r>
            <w:proofErr w:type="spellStart"/>
            <w:r w:rsidR="00F96CFA">
              <w:t>avaldatakse</w:t>
            </w:r>
            <w:proofErr w:type="spellEnd"/>
            <w:r w:rsidR="00F96CFA">
              <w:t xml:space="preserve"> </w:t>
            </w:r>
            <w:proofErr w:type="spellStart"/>
            <w:r w:rsidR="00F96CFA">
              <w:t>rakenduskava</w:t>
            </w:r>
            <w:proofErr w:type="spellEnd"/>
            <w:r w:rsidR="00F96CFA">
              <w:t xml:space="preserve"> </w:t>
            </w:r>
            <w:proofErr w:type="spellStart"/>
            <w:r w:rsidR="00F96CFA">
              <w:t>eesmärgid</w:t>
            </w:r>
            <w:proofErr w:type="spellEnd"/>
            <w:r w:rsidR="00F96CFA">
              <w:t xml:space="preserve">, </w:t>
            </w:r>
            <w:proofErr w:type="spellStart"/>
            <w:r w:rsidR="00F96CFA">
              <w:t>tegevused</w:t>
            </w:r>
            <w:proofErr w:type="spellEnd"/>
            <w:r w:rsidR="00F96CFA">
              <w:t xml:space="preserve"> ja </w:t>
            </w:r>
            <w:proofErr w:type="spellStart"/>
            <w:r w:rsidR="00F96CFA">
              <w:t>tulemused</w:t>
            </w:r>
            <w:proofErr w:type="spellEnd"/>
            <w:r w:rsidR="00F96CFA">
              <w:t>.</w:t>
            </w:r>
          </w:p>
          <w:p w14:paraId="177FBFB0" w14:textId="71E16B79" w:rsidR="00F96CFA" w:rsidRDefault="00F96CFA" w:rsidP="00421E9D">
            <w:pPr>
              <w:spacing w:before="0" w:after="240"/>
            </w:pPr>
            <w:proofErr w:type="spellStart"/>
            <w:r>
              <w:t>Ühtne</w:t>
            </w:r>
            <w:proofErr w:type="spellEnd"/>
            <w:r>
              <w:t xml:space="preserve"> </w:t>
            </w:r>
            <w:proofErr w:type="spellStart"/>
            <w:r>
              <w:t>veebiportaal</w:t>
            </w:r>
            <w:proofErr w:type="spellEnd"/>
            <w:r>
              <w:t xml:space="preserve"> ja </w:t>
            </w:r>
            <w:proofErr w:type="spellStart"/>
            <w:r>
              <w:t>siseturvalisuspoliitika</w:t>
            </w:r>
            <w:proofErr w:type="spellEnd"/>
            <w:r>
              <w:t xml:space="preserve"> </w:t>
            </w:r>
            <w:proofErr w:type="spellStart"/>
            <w:r>
              <w:t>fondide</w:t>
            </w:r>
            <w:proofErr w:type="spellEnd"/>
            <w:r>
              <w:t xml:space="preserve"> </w:t>
            </w:r>
            <w:proofErr w:type="spellStart"/>
            <w:r>
              <w:t>veebileht</w:t>
            </w:r>
            <w:proofErr w:type="spellEnd"/>
            <w:r>
              <w:t xml:space="preserve"> </w:t>
            </w:r>
            <w:proofErr w:type="spellStart"/>
            <w:r>
              <w:t>vastab</w:t>
            </w:r>
            <w:proofErr w:type="spellEnd"/>
            <w:r>
              <w:t xml:space="preserve"> WCAG 2.0 AA </w:t>
            </w:r>
            <w:proofErr w:type="spellStart"/>
            <w:r>
              <w:t>juurdepääsetavuse</w:t>
            </w:r>
            <w:proofErr w:type="spellEnd"/>
            <w:r>
              <w:t xml:space="preserve"> </w:t>
            </w:r>
            <w:proofErr w:type="spellStart"/>
            <w:r>
              <w:t>suunistele</w:t>
            </w:r>
            <w:proofErr w:type="spellEnd"/>
            <w:r>
              <w:t xml:space="preserve">. See </w:t>
            </w:r>
            <w:proofErr w:type="spellStart"/>
            <w:r>
              <w:t>tähendab</w:t>
            </w:r>
            <w:proofErr w:type="spellEnd"/>
            <w:r>
              <w:t xml:space="preserve">, et on </w:t>
            </w:r>
            <w:proofErr w:type="spellStart"/>
            <w:r>
              <w:t>rakendatud</w:t>
            </w:r>
            <w:proofErr w:type="spellEnd"/>
            <w:r>
              <w:t xml:space="preserve"> </w:t>
            </w:r>
            <w:proofErr w:type="spellStart"/>
            <w:r>
              <w:t>tehnilisi</w:t>
            </w:r>
            <w:proofErr w:type="spellEnd"/>
            <w:r>
              <w:t xml:space="preserve"> </w:t>
            </w:r>
            <w:proofErr w:type="spellStart"/>
            <w:r>
              <w:t>lahendusi</w:t>
            </w:r>
            <w:proofErr w:type="spellEnd"/>
            <w:r>
              <w:t xml:space="preserve"> ja </w:t>
            </w:r>
            <w:proofErr w:type="spellStart"/>
            <w:r>
              <w:t>sisuloom</w:t>
            </w:r>
            <w:r w:rsidR="00857D05">
              <w:t>e</w:t>
            </w:r>
            <w:proofErr w:type="spellEnd"/>
            <w:r>
              <w:t xml:space="preserve"> </w:t>
            </w:r>
            <w:proofErr w:type="spellStart"/>
            <w:r>
              <w:t>põhimõtteid</w:t>
            </w:r>
            <w:proofErr w:type="spellEnd"/>
            <w:r>
              <w:t xml:space="preserve">, mis </w:t>
            </w:r>
            <w:proofErr w:type="spellStart"/>
            <w:r>
              <w:t>aitavad</w:t>
            </w:r>
            <w:proofErr w:type="spellEnd"/>
            <w:r>
              <w:t xml:space="preserve"> </w:t>
            </w:r>
            <w:proofErr w:type="spellStart"/>
            <w:r>
              <w:t>kasutada</w:t>
            </w:r>
            <w:proofErr w:type="spellEnd"/>
            <w:r>
              <w:t xml:space="preserve"> </w:t>
            </w:r>
            <w:proofErr w:type="spellStart"/>
            <w:r>
              <w:t>veebilehte</w:t>
            </w:r>
            <w:proofErr w:type="spellEnd"/>
            <w:r>
              <w:t xml:space="preserve"> </w:t>
            </w:r>
            <w:proofErr w:type="spellStart"/>
            <w:r>
              <w:t>nägemis</w:t>
            </w:r>
            <w:proofErr w:type="spellEnd"/>
            <w:r>
              <w:t xml:space="preserve">-, </w:t>
            </w:r>
            <w:proofErr w:type="spellStart"/>
            <w:r>
              <w:t>kuulmis</w:t>
            </w:r>
            <w:proofErr w:type="spellEnd"/>
            <w:r>
              <w:t xml:space="preserve">-, </w:t>
            </w:r>
            <w:proofErr w:type="spellStart"/>
            <w:r>
              <w:t>füüsilise</w:t>
            </w:r>
            <w:proofErr w:type="spellEnd"/>
            <w:r>
              <w:t xml:space="preserve">, </w:t>
            </w:r>
            <w:proofErr w:type="spellStart"/>
            <w:r>
              <w:t>kõne</w:t>
            </w:r>
            <w:proofErr w:type="spellEnd"/>
            <w:r>
              <w:t xml:space="preserve">-, </w:t>
            </w:r>
            <w:proofErr w:type="spellStart"/>
            <w:r>
              <w:t>kognitiivse</w:t>
            </w:r>
            <w:proofErr w:type="spellEnd"/>
            <w:r>
              <w:t xml:space="preserve">, </w:t>
            </w:r>
            <w:proofErr w:type="spellStart"/>
            <w:r>
              <w:t>keele</w:t>
            </w:r>
            <w:proofErr w:type="spellEnd"/>
            <w:r>
              <w:t xml:space="preserve">-, </w:t>
            </w:r>
            <w:proofErr w:type="spellStart"/>
            <w:r>
              <w:t>õppimis</w:t>
            </w:r>
            <w:proofErr w:type="spellEnd"/>
            <w:r>
              <w:t xml:space="preserve">- ja </w:t>
            </w:r>
            <w:proofErr w:type="spellStart"/>
            <w:r>
              <w:t>neuroloogilise</w:t>
            </w:r>
            <w:proofErr w:type="spellEnd"/>
            <w:r>
              <w:t xml:space="preserve"> </w:t>
            </w:r>
            <w:proofErr w:type="spellStart"/>
            <w:r>
              <w:t>puu</w:t>
            </w:r>
            <w:r w:rsidR="00857D05">
              <w:t>d</w:t>
            </w:r>
            <w:r>
              <w:t>ega</w:t>
            </w:r>
            <w:proofErr w:type="spellEnd"/>
            <w:r>
              <w:t xml:space="preserve"> </w:t>
            </w:r>
            <w:proofErr w:type="spellStart"/>
            <w:r>
              <w:t>inimestel</w:t>
            </w:r>
            <w:proofErr w:type="spellEnd"/>
            <w:r>
              <w:t>.</w:t>
            </w:r>
          </w:p>
          <w:p w14:paraId="1AE9725F" w14:textId="6FE5062D" w:rsidR="00F96CFA" w:rsidRDefault="00F96CFA" w:rsidP="00421E9D">
            <w:pPr>
              <w:spacing w:before="0" w:after="240"/>
            </w:pPr>
            <w:proofErr w:type="spellStart"/>
            <w:r>
              <w:t>Siseturvalisuspoliitika</w:t>
            </w:r>
            <w:proofErr w:type="spellEnd"/>
            <w:r>
              <w:t xml:space="preserve"> </w:t>
            </w:r>
            <w:proofErr w:type="spellStart"/>
            <w:r>
              <w:t>fondide</w:t>
            </w:r>
            <w:proofErr w:type="spellEnd"/>
            <w:r>
              <w:t xml:space="preserve"> </w:t>
            </w:r>
            <w:proofErr w:type="spellStart"/>
            <w:r>
              <w:t>taotlusvoorude</w:t>
            </w:r>
            <w:proofErr w:type="spellEnd"/>
            <w:r>
              <w:t xml:space="preserve"> ja </w:t>
            </w:r>
            <w:proofErr w:type="spellStart"/>
            <w:r>
              <w:t>projektide</w:t>
            </w:r>
            <w:proofErr w:type="spellEnd"/>
            <w:r>
              <w:t xml:space="preserve"> </w:t>
            </w:r>
            <w:proofErr w:type="spellStart"/>
            <w:r>
              <w:t>tulemuste</w:t>
            </w:r>
            <w:proofErr w:type="spellEnd"/>
            <w:r>
              <w:t xml:space="preserve"> </w:t>
            </w:r>
            <w:proofErr w:type="spellStart"/>
            <w:r>
              <w:t>edastamiseks</w:t>
            </w:r>
            <w:proofErr w:type="spellEnd"/>
            <w:r>
              <w:t xml:space="preserve"> </w:t>
            </w:r>
            <w:proofErr w:type="spellStart"/>
            <w:r>
              <w:t>kasutatakse</w:t>
            </w:r>
            <w:proofErr w:type="spellEnd"/>
            <w:r>
              <w:t xml:space="preserve"> ka </w:t>
            </w:r>
            <w:proofErr w:type="spellStart"/>
            <w:r>
              <w:t>sotsiaalmeediat</w:t>
            </w:r>
            <w:proofErr w:type="spellEnd"/>
            <w:r>
              <w:t>.</w:t>
            </w:r>
          </w:p>
          <w:p w14:paraId="7BCA7200" w14:textId="1DE0F028" w:rsidR="00F96CFA" w:rsidRDefault="00F96CFA" w:rsidP="00A51058">
            <w:pPr>
              <w:spacing w:before="0" w:after="240"/>
            </w:pPr>
            <w:r>
              <w:t xml:space="preserve">RTK </w:t>
            </w:r>
            <w:proofErr w:type="spellStart"/>
            <w:r>
              <w:t>teabevahetuskoordinaator</w:t>
            </w:r>
            <w:proofErr w:type="spellEnd"/>
            <w:r>
              <w:t xml:space="preserve"> </w:t>
            </w:r>
            <w:proofErr w:type="spellStart"/>
            <w:r>
              <w:t>juhib</w:t>
            </w:r>
            <w:proofErr w:type="spellEnd"/>
            <w:r>
              <w:t xml:space="preserve"> </w:t>
            </w:r>
            <w:proofErr w:type="spellStart"/>
            <w:r>
              <w:t>ELi</w:t>
            </w:r>
            <w:proofErr w:type="spellEnd"/>
            <w:r>
              <w:t xml:space="preserve"> </w:t>
            </w:r>
            <w:proofErr w:type="spellStart"/>
            <w:r>
              <w:t>fondide</w:t>
            </w:r>
            <w:proofErr w:type="spellEnd"/>
            <w:r>
              <w:t xml:space="preserve"> </w:t>
            </w:r>
            <w:proofErr w:type="spellStart"/>
            <w:r>
              <w:t>riiklikku</w:t>
            </w:r>
            <w:proofErr w:type="spellEnd"/>
            <w:r>
              <w:t xml:space="preserve"> </w:t>
            </w:r>
            <w:proofErr w:type="spellStart"/>
            <w:r>
              <w:t>kommunikatsioonivõrgustikku</w:t>
            </w:r>
            <w:proofErr w:type="spellEnd"/>
            <w:r>
              <w:t xml:space="preserve">. </w:t>
            </w:r>
            <w:proofErr w:type="spellStart"/>
            <w:r>
              <w:t>Siseministeeriumis</w:t>
            </w:r>
            <w:proofErr w:type="spellEnd"/>
            <w:r>
              <w:t xml:space="preserve"> </w:t>
            </w:r>
            <w:proofErr w:type="spellStart"/>
            <w:r>
              <w:t>nimetatakse</w:t>
            </w:r>
            <w:proofErr w:type="spellEnd"/>
            <w:r>
              <w:t xml:space="preserve"> </w:t>
            </w:r>
            <w:proofErr w:type="spellStart"/>
            <w:r>
              <w:t>siseturvalisuspoliitika</w:t>
            </w:r>
            <w:proofErr w:type="spellEnd"/>
            <w:r>
              <w:t xml:space="preserve"> </w:t>
            </w:r>
            <w:proofErr w:type="spellStart"/>
            <w:r>
              <w:t>fondide</w:t>
            </w:r>
            <w:proofErr w:type="spellEnd"/>
            <w:r>
              <w:t xml:space="preserve"> </w:t>
            </w:r>
            <w:proofErr w:type="spellStart"/>
            <w:r>
              <w:t>kommunikatsiooniametnik</w:t>
            </w:r>
            <w:proofErr w:type="spellEnd"/>
            <w:r>
              <w:t>.</w:t>
            </w:r>
            <w:r w:rsidR="00A51058">
              <w:t xml:space="preserve"> </w:t>
            </w:r>
            <w:proofErr w:type="spellStart"/>
            <w:r>
              <w:t>Kommunikat</w:t>
            </w:r>
            <w:r w:rsidR="008E2D47">
              <w:t>s</w:t>
            </w:r>
            <w:r>
              <w:t>ioonitegevusteks</w:t>
            </w:r>
            <w:proofErr w:type="spellEnd"/>
            <w:r>
              <w:t xml:space="preserve"> </w:t>
            </w:r>
            <w:proofErr w:type="spellStart"/>
            <w:r>
              <w:t>kasutatakse</w:t>
            </w:r>
            <w:proofErr w:type="spellEnd"/>
            <w:r>
              <w:t xml:space="preserve"> </w:t>
            </w:r>
            <w:proofErr w:type="spellStart"/>
            <w:r>
              <w:t>tehnilist</w:t>
            </w:r>
            <w:proofErr w:type="spellEnd"/>
            <w:r>
              <w:t xml:space="preserve"> </w:t>
            </w:r>
            <w:proofErr w:type="spellStart"/>
            <w:r>
              <w:t>abi</w:t>
            </w:r>
            <w:proofErr w:type="spellEnd"/>
            <w:r>
              <w:t>.</w:t>
            </w:r>
          </w:p>
          <w:p w14:paraId="208470B9" w14:textId="08E1FAA4" w:rsidR="00F96CFA" w:rsidRDefault="00F96CFA" w:rsidP="00421E9D">
            <w:pPr>
              <w:spacing w:before="0" w:after="240"/>
              <w:jc w:val="left"/>
            </w:pPr>
            <w:proofErr w:type="spellStart"/>
            <w:r>
              <w:t>Näitajad</w:t>
            </w:r>
            <w:proofErr w:type="spellEnd"/>
          </w:p>
          <w:p w14:paraId="13E53377" w14:textId="60592830" w:rsidR="00F96CFA" w:rsidRPr="00AF61C4"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AF61C4">
              <w:rPr>
                <w:rFonts w:ascii="Times New Roman" w:eastAsia="Calibri" w:hAnsi="Times New Roman" w:cs="Times New Roman"/>
                <w:sz w:val="24"/>
                <w:szCs w:val="20"/>
                <w:lang w:eastAsia="en-GB"/>
              </w:rPr>
              <w:t>Audiolugude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jutustamine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viie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taskuringhäälingu</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kaudu</w:t>
            </w:r>
            <w:proofErr w:type="spellEnd"/>
            <w:r w:rsidRPr="00AF61C4">
              <w:rPr>
                <w:rFonts w:ascii="Times New Roman" w:eastAsia="Calibri" w:hAnsi="Times New Roman" w:cs="Times New Roman"/>
                <w:sz w:val="24"/>
                <w:szCs w:val="20"/>
                <w:lang w:eastAsia="en-GB"/>
              </w:rPr>
              <w:t xml:space="preserve">, et </w:t>
            </w:r>
            <w:proofErr w:type="spellStart"/>
            <w:r w:rsidRPr="00AF61C4">
              <w:rPr>
                <w:rFonts w:ascii="Times New Roman" w:eastAsia="Calibri" w:hAnsi="Times New Roman" w:cs="Times New Roman"/>
                <w:sz w:val="24"/>
                <w:szCs w:val="20"/>
                <w:lang w:eastAsia="en-GB"/>
              </w:rPr>
              <w:t>suurendada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teadlikkust</w:t>
            </w:r>
            <w:proofErr w:type="spellEnd"/>
            <w:r w:rsidRPr="00AF61C4">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projektidest</w:t>
            </w:r>
            <w:proofErr w:type="spellEnd"/>
            <w:r w:rsidR="00857D05">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mida</w:t>
            </w:r>
            <w:proofErr w:type="spellEnd"/>
            <w:r w:rsidR="00857D05">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rahastatakse</w:t>
            </w:r>
            <w:proofErr w:type="spellEnd"/>
            <w:r w:rsidR="00857D05">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siseturvalisuspolitika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fondidest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Netisaated</w:t>
            </w:r>
            <w:proofErr w:type="spellEnd"/>
            <w:r w:rsidRPr="00AF61C4">
              <w:rPr>
                <w:rFonts w:ascii="Times New Roman" w:eastAsia="Calibri" w:hAnsi="Times New Roman" w:cs="Times New Roman"/>
                <w:sz w:val="24"/>
                <w:szCs w:val="20"/>
                <w:lang w:eastAsia="en-GB"/>
              </w:rPr>
              <w:t xml:space="preserve"> on </w:t>
            </w:r>
            <w:proofErr w:type="spellStart"/>
            <w:r w:rsidRPr="00AF61C4">
              <w:rPr>
                <w:rFonts w:ascii="Times New Roman" w:eastAsia="Calibri" w:hAnsi="Times New Roman" w:cs="Times New Roman"/>
                <w:sz w:val="24"/>
                <w:szCs w:val="20"/>
                <w:lang w:eastAsia="en-GB"/>
              </w:rPr>
              <w:t>osa</w:t>
            </w:r>
            <w:proofErr w:type="spellEnd"/>
            <w:r w:rsidRPr="00AF61C4">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iseministeeriumi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avaldatud</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regulaarsetest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netisaadetest</w:t>
            </w:r>
            <w:proofErr w:type="spellEnd"/>
            <w:r w:rsidRPr="00AF61C4">
              <w:rPr>
                <w:rFonts w:ascii="Times New Roman" w:eastAsia="Calibri" w:hAnsi="Times New Roman" w:cs="Times New Roman"/>
                <w:sz w:val="24"/>
                <w:szCs w:val="20"/>
                <w:lang w:eastAsia="en-GB"/>
              </w:rPr>
              <w:t>.</w:t>
            </w:r>
          </w:p>
          <w:p w14:paraId="1D1F55AD" w14:textId="77777777" w:rsidR="00857D05"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AF61C4">
              <w:rPr>
                <w:rFonts w:ascii="Times New Roman" w:eastAsia="Calibri" w:hAnsi="Times New Roman" w:cs="Times New Roman"/>
                <w:sz w:val="24"/>
                <w:szCs w:val="20"/>
                <w:lang w:eastAsia="en-GB"/>
              </w:rPr>
              <w:t>Vähemalt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neli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olulist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teavitustegevust</w:t>
            </w:r>
            <w:proofErr w:type="spellEnd"/>
            <w:r w:rsidRPr="00AF61C4">
              <w:rPr>
                <w:rFonts w:ascii="Times New Roman" w:eastAsia="Calibri" w:hAnsi="Times New Roman" w:cs="Times New Roman"/>
                <w:sz w:val="24"/>
                <w:szCs w:val="20"/>
                <w:lang w:eastAsia="en-GB"/>
              </w:rPr>
              <w:t xml:space="preserve">, et </w:t>
            </w:r>
            <w:proofErr w:type="spellStart"/>
            <w:r w:rsidRPr="00AF61C4">
              <w:rPr>
                <w:rFonts w:ascii="Times New Roman" w:eastAsia="Calibri" w:hAnsi="Times New Roman" w:cs="Times New Roman"/>
                <w:sz w:val="24"/>
                <w:szCs w:val="20"/>
                <w:lang w:eastAsia="en-GB"/>
              </w:rPr>
              <w:t>tutvustada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saavutusi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sihtrühmale</w:t>
            </w:r>
            <w:proofErr w:type="spellEnd"/>
            <w:r w:rsidRPr="00AF61C4">
              <w:rPr>
                <w:rFonts w:ascii="Times New Roman" w:eastAsia="Calibri" w:hAnsi="Times New Roman" w:cs="Times New Roman"/>
                <w:sz w:val="24"/>
                <w:szCs w:val="20"/>
                <w:lang w:eastAsia="en-GB"/>
              </w:rPr>
              <w:t>.</w:t>
            </w:r>
          </w:p>
          <w:p w14:paraId="5E7B561F" w14:textId="3C3EF1D5" w:rsidR="00857D05" w:rsidRPr="00857D05" w:rsidRDefault="00857D05"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857D05">
              <w:rPr>
                <w:rFonts w:ascii="Times New Roman" w:eastAsia="Calibri" w:hAnsi="Times New Roman" w:cs="Times New Roman"/>
                <w:sz w:val="24"/>
                <w:szCs w:val="20"/>
                <w:lang w:eastAsia="en-GB"/>
              </w:rPr>
              <w:t>Digitaalse</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meediasisu</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sealhulgas</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visuaalsisu</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näiteks</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illustratsioonide</w:t>
            </w:r>
            <w:proofErr w:type="spellEnd"/>
            <w:r w:rsidRPr="00857D05">
              <w:rPr>
                <w:rFonts w:ascii="Times New Roman" w:eastAsia="Calibri" w:hAnsi="Times New Roman" w:cs="Times New Roman"/>
                <w:sz w:val="24"/>
                <w:szCs w:val="20"/>
                <w:lang w:eastAsia="en-GB"/>
              </w:rPr>
              <w:t xml:space="preserve"> ja </w:t>
            </w:r>
            <w:proofErr w:type="spellStart"/>
            <w:r w:rsidRPr="00857D05">
              <w:rPr>
                <w:rFonts w:ascii="Times New Roman" w:eastAsia="Calibri" w:hAnsi="Times New Roman" w:cs="Times New Roman"/>
                <w:sz w:val="24"/>
                <w:szCs w:val="20"/>
                <w:lang w:eastAsia="en-GB"/>
              </w:rPr>
              <w:t>videomaterjalide</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loomine</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vähemalt</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neli</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korda</w:t>
            </w:r>
            <w:proofErr w:type="spellEnd"/>
            <w:r w:rsidRPr="00857D05">
              <w:rPr>
                <w:rFonts w:ascii="Times New Roman" w:eastAsia="Calibri" w:hAnsi="Times New Roman" w:cs="Times New Roman"/>
                <w:sz w:val="24"/>
                <w:szCs w:val="20"/>
                <w:lang w:eastAsia="en-GB"/>
              </w:rPr>
              <w:t>.</w:t>
            </w:r>
            <w:r w:rsid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K</w:t>
            </w:r>
            <w:r w:rsidR="00133F35">
              <w:rPr>
                <w:rFonts w:ascii="Times New Roman" w:eastAsia="Calibri" w:hAnsi="Times New Roman" w:cs="Times New Roman"/>
                <w:sz w:val="24"/>
                <w:szCs w:val="20"/>
                <w:lang w:eastAsia="en-GB"/>
              </w:rPr>
              <w:t>ogu</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avalikustatav</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meediasisu</w:t>
            </w:r>
            <w:proofErr w:type="spellEnd"/>
            <w:r w:rsidR="00042198" w:rsidRPr="00042198">
              <w:rPr>
                <w:rFonts w:ascii="Times New Roman" w:eastAsia="Calibri" w:hAnsi="Times New Roman" w:cs="Times New Roman"/>
                <w:sz w:val="24"/>
                <w:szCs w:val="20"/>
                <w:lang w:eastAsia="en-GB"/>
              </w:rPr>
              <w:t xml:space="preserve"> on </w:t>
            </w:r>
            <w:proofErr w:type="spellStart"/>
            <w:r w:rsidR="00042198" w:rsidRPr="00042198">
              <w:rPr>
                <w:rFonts w:ascii="Times New Roman" w:eastAsia="Calibri" w:hAnsi="Times New Roman" w:cs="Times New Roman"/>
                <w:sz w:val="24"/>
                <w:szCs w:val="20"/>
                <w:lang w:eastAsia="en-GB"/>
              </w:rPr>
              <w:t>esitatud</w:t>
            </w:r>
            <w:proofErr w:type="spellEnd"/>
            <w:r w:rsidR="00042198" w:rsidRPr="00042198">
              <w:rPr>
                <w:rFonts w:ascii="Times New Roman" w:eastAsia="Calibri" w:hAnsi="Times New Roman" w:cs="Times New Roman"/>
                <w:sz w:val="24"/>
                <w:szCs w:val="20"/>
                <w:lang w:eastAsia="en-GB"/>
              </w:rPr>
              <w:t xml:space="preserve"> ja </w:t>
            </w:r>
            <w:proofErr w:type="spellStart"/>
            <w:r w:rsidR="00042198" w:rsidRPr="00042198">
              <w:rPr>
                <w:rFonts w:ascii="Times New Roman" w:eastAsia="Calibri" w:hAnsi="Times New Roman" w:cs="Times New Roman"/>
                <w:sz w:val="24"/>
                <w:szCs w:val="20"/>
                <w:lang w:eastAsia="en-GB"/>
              </w:rPr>
              <w:t>kättesaadav</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ligipääsetaval</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moel</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Sõltuvalt</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digitaalse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meediasisu</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olemusest</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lastRenderedPageBreak/>
              <w:t>kasutatakse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teabe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edastamiseks</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kirjeldustõlget</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sisule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lisatakse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subtiitrid</w:t>
            </w:r>
            <w:proofErr w:type="spellEnd"/>
            <w:r w:rsidR="00042198" w:rsidRPr="00042198">
              <w:rPr>
                <w:rFonts w:ascii="Times New Roman" w:eastAsia="Calibri" w:hAnsi="Times New Roman" w:cs="Times New Roman"/>
                <w:sz w:val="24"/>
                <w:szCs w:val="20"/>
                <w:lang w:eastAsia="en-GB"/>
              </w:rPr>
              <w:t xml:space="preserve"> ja</w:t>
            </w:r>
            <w:r w:rsidR="00133F35">
              <w:rPr>
                <w:rFonts w:ascii="Times New Roman" w:eastAsia="Calibri" w:hAnsi="Times New Roman" w:cs="Times New Roman"/>
                <w:sz w:val="24"/>
                <w:szCs w:val="20"/>
                <w:lang w:eastAsia="en-GB"/>
              </w:rPr>
              <w:t>/</w:t>
            </w:r>
            <w:proofErr w:type="spellStart"/>
            <w:r w:rsidR="00133F35">
              <w:rPr>
                <w:rFonts w:ascii="Times New Roman" w:eastAsia="Calibri" w:hAnsi="Times New Roman" w:cs="Times New Roman"/>
                <w:sz w:val="24"/>
                <w:szCs w:val="20"/>
                <w:lang w:eastAsia="en-GB"/>
              </w:rPr>
              <w:t>või</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viipetõlge</w:t>
            </w:r>
            <w:proofErr w:type="spellEnd"/>
            <w:r w:rsidR="00133F35">
              <w:rPr>
                <w:rFonts w:ascii="Times New Roman" w:eastAsia="Calibri" w:hAnsi="Times New Roman" w:cs="Times New Roman"/>
                <w:sz w:val="24"/>
                <w:szCs w:val="20"/>
                <w:lang w:eastAsia="en-GB"/>
              </w:rPr>
              <w:t>.</w:t>
            </w:r>
          </w:p>
          <w:p w14:paraId="7AEBC0A8" w14:textId="34733A11" w:rsidR="00F96CFA" w:rsidRPr="00AF61C4"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AF61C4">
              <w:rPr>
                <w:rFonts w:ascii="Times New Roman" w:eastAsia="Calibri" w:hAnsi="Times New Roman" w:cs="Times New Roman"/>
                <w:sz w:val="24"/>
                <w:szCs w:val="20"/>
                <w:lang w:eastAsia="en-GB"/>
              </w:rPr>
              <w:t>Eesti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siseturvalisuspoliitika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fondide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jaoks</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otsiaalmeediakanal</w:t>
            </w:r>
            <w:r w:rsidR="00857D05">
              <w:rPr>
                <w:rFonts w:ascii="Times New Roman" w:eastAsia="Calibri" w:hAnsi="Times New Roman" w:cs="Times New Roman"/>
                <w:sz w:val="24"/>
                <w:szCs w:val="20"/>
                <w:lang w:eastAsia="en-GB"/>
              </w:rPr>
              <w:t>ite</w:t>
            </w:r>
            <w:proofErr w:type="spellEnd"/>
            <w:r w:rsidRPr="00AF61C4">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nt</w:t>
            </w:r>
            <w:proofErr w:type="spellEnd"/>
            <w:r>
              <w:rPr>
                <w:rFonts w:ascii="Times New Roman" w:eastAsia="Calibri" w:hAnsi="Times New Roman" w:cs="Times New Roman"/>
                <w:sz w:val="24"/>
                <w:szCs w:val="20"/>
                <w:lang w:eastAsia="en-GB"/>
              </w:rPr>
              <w:t xml:space="preserve"> </w:t>
            </w:r>
            <w:r w:rsidRPr="00AF61C4">
              <w:rPr>
                <w:rFonts w:ascii="Times New Roman" w:eastAsia="Calibri" w:hAnsi="Times New Roman" w:cs="Times New Roman"/>
                <w:sz w:val="24"/>
                <w:szCs w:val="20"/>
                <w:lang w:eastAsia="en-GB"/>
              </w:rPr>
              <w:t>Facebook</w:t>
            </w:r>
            <w:r w:rsidR="00133F35">
              <w:rPr>
                <w:rFonts w:ascii="Times New Roman" w:eastAsia="Calibri" w:hAnsi="Times New Roman" w:cs="Times New Roman"/>
                <w:sz w:val="24"/>
                <w:szCs w:val="20"/>
                <w:lang w:eastAsia="en-GB"/>
              </w:rPr>
              <w:t xml:space="preserve"> ja</w:t>
            </w:r>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Youtube</w:t>
            </w:r>
            <w:proofErr w:type="spellEnd"/>
            <w:r w:rsidRPr="00AF61C4">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kasutamine</w:t>
            </w:r>
            <w:proofErr w:type="spellEnd"/>
            <w:r w:rsidRPr="00AF61C4">
              <w:rPr>
                <w:rFonts w:ascii="Times New Roman" w:eastAsia="Calibri" w:hAnsi="Times New Roman" w:cs="Times New Roman"/>
                <w:sz w:val="24"/>
                <w:szCs w:val="20"/>
                <w:lang w:eastAsia="en-GB"/>
              </w:rPr>
              <w:t xml:space="preserve">, et </w:t>
            </w:r>
            <w:proofErr w:type="spellStart"/>
            <w:r w:rsidRPr="00AF61C4">
              <w:rPr>
                <w:rFonts w:ascii="Times New Roman" w:eastAsia="Calibri" w:hAnsi="Times New Roman" w:cs="Times New Roman"/>
                <w:sz w:val="24"/>
                <w:szCs w:val="20"/>
                <w:lang w:eastAsia="en-GB"/>
              </w:rPr>
              <w:t>jõuda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laiema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publikuni</w:t>
            </w:r>
            <w:proofErr w:type="spellEnd"/>
            <w:r w:rsidRPr="00AF61C4">
              <w:rPr>
                <w:rFonts w:ascii="Times New Roman" w:eastAsia="Calibri" w:hAnsi="Times New Roman" w:cs="Times New Roman"/>
                <w:sz w:val="24"/>
                <w:szCs w:val="20"/>
                <w:lang w:eastAsia="en-GB"/>
              </w:rPr>
              <w:t xml:space="preserve">. </w:t>
            </w:r>
            <w:r>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 xml:space="preserve">isu </w:t>
            </w:r>
            <w:proofErr w:type="spellStart"/>
            <w:r w:rsidRPr="00AF61C4">
              <w:rPr>
                <w:rFonts w:ascii="Times New Roman" w:eastAsia="Calibri" w:hAnsi="Times New Roman" w:cs="Times New Roman"/>
                <w:sz w:val="24"/>
                <w:szCs w:val="20"/>
                <w:lang w:eastAsia="en-GB"/>
              </w:rPr>
              <w:t>loomine</w:t>
            </w:r>
            <w:proofErr w:type="spellEnd"/>
            <w:r w:rsidRPr="00AF61C4">
              <w:rPr>
                <w:rFonts w:ascii="Times New Roman" w:eastAsia="Calibri" w:hAnsi="Times New Roman" w:cs="Times New Roman"/>
                <w:sz w:val="24"/>
                <w:szCs w:val="20"/>
                <w:lang w:eastAsia="en-GB"/>
              </w:rPr>
              <w:t xml:space="preserve"> ja </w:t>
            </w:r>
            <w:proofErr w:type="spellStart"/>
            <w:r w:rsidRPr="00AF61C4">
              <w:rPr>
                <w:rFonts w:ascii="Times New Roman" w:eastAsia="Calibri" w:hAnsi="Times New Roman" w:cs="Times New Roman"/>
                <w:sz w:val="24"/>
                <w:szCs w:val="20"/>
                <w:lang w:eastAsia="en-GB"/>
              </w:rPr>
              <w:t>ristviitamine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sotsiaalmeediakontodel</w:t>
            </w:r>
            <w:proofErr w:type="spellEnd"/>
            <w:r w:rsidRPr="00AF61C4">
              <w:rPr>
                <w:rFonts w:ascii="Times New Roman" w:eastAsia="Calibri" w:hAnsi="Times New Roman" w:cs="Times New Roman"/>
                <w:sz w:val="24"/>
                <w:szCs w:val="20"/>
                <w:lang w:eastAsia="en-GB"/>
              </w:rPr>
              <w:t>.</w:t>
            </w:r>
          </w:p>
        </w:tc>
      </w:tr>
      <w:bookmarkEnd w:id="0"/>
    </w:tbl>
    <w:p w14:paraId="2CD7B042" w14:textId="77777777" w:rsidR="00A51058" w:rsidRDefault="00A51058" w:rsidP="00A51058">
      <w:pPr>
        <w:spacing w:before="240" w:after="240"/>
        <w:rPr>
          <w:rFonts w:eastAsia="Times New Roman"/>
          <w:b/>
          <w:iCs/>
          <w:noProof/>
          <w:szCs w:val="24"/>
        </w:rPr>
        <w:sectPr w:rsidR="00A51058" w:rsidSect="006F6677">
          <w:headerReference w:type="even" r:id="rId27"/>
          <w:headerReference w:type="default" r:id="rId28"/>
          <w:footerReference w:type="even" r:id="rId29"/>
          <w:footerReference w:type="default" r:id="rId30"/>
          <w:headerReference w:type="first" r:id="rId31"/>
          <w:footerReference w:type="first" r:id="rId32"/>
          <w:footnotePr>
            <w:numRestart w:val="eachSect"/>
          </w:footnotePr>
          <w:pgSz w:w="11906" w:h="16838" w:code="9"/>
          <w:pgMar w:top="567" w:right="1134" w:bottom="567" w:left="1134" w:header="709" w:footer="709" w:gutter="0"/>
          <w:cols w:space="708"/>
          <w:titlePg/>
          <w:docGrid w:linePitch="360"/>
        </w:sectPr>
      </w:pPr>
    </w:p>
    <w:p w14:paraId="2B6988E6" w14:textId="0B998552" w:rsidR="00A51058" w:rsidRPr="00B46B1A" w:rsidRDefault="00A51058" w:rsidP="00A51058">
      <w:pPr>
        <w:spacing w:before="240" w:after="240"/>
        <w:rPr>
          <w:b/>
          <w:iCs/>
          <w:noProof/>
        </w:rPr>
      </w:pPr>
      <w:r w:rsidRPr="00B46B1A">
        <w:rPr>
          <w:b/>
          <w:iCs/>
          <w:noProof/>
        </w:rPr>
        <w:lastRenderedPageBreak/>
        <w:t>Lisa 3</w:t>
      </w:r>
      <w:r w:rsidR="00870906" w:rsidRPr="00B46B1A">
        <w:rPr>
          <w:b/>
          <w:iCs/>
          <w:noProof/>
        </w:rPr>
        <w:t>.</w:t>
      </w:r>
      <w:r w:rsidRPr="00B46B1A">
        <w:rPr>
          <w:b/>
          <w:iCs/>
          <w:noProof/>
        </w:rPr>
        <w:t xml:space="preserve"> Temaatiline rahastu</w:t>
      </w:r>
    </w:p>
    <w:tbl>
      <w:tblPr>
        <w:tblStyle w:val="TableGrid"/>
        <w:tblW w:w="14732" w:type="dxa"/>
        <w:tblLook w:val="04A0" w:firstRow="1" w:lastRow="0" w:firstColumn="1" w:lastColumn="0" w:noHBand="0" w:noVBand="1"/>
      </w:tblPr>
      <w:tblGrid>
        <w:gridCol w:w="1436"/>
        <w:gridCol w:w="1536"/>
        <w:gridCol w:w="3260"/>
        <w:gridCol w:w="8500"/>
      </w:tblGrid>
      <w:tr w:rsidR="00B46B1A" w:rsidRPr="00B46B1A" w14:paraId="320191DF" w14:textId="77777777" w:rsidTr="00A51058">
        <w:tc>
          <w:tcPr>
            <w:tcW w:w="1436" w:type="dxa"/>
          </w:tcPr>
          <w:p w14:paraId="0AB5A039" w14:textId="29A2F6A0" w:rsidR="00A51058" w:rsidRPr="00B46B1A" w:rsidRDefault="00A51058" w:rsidP="00A51058">
            <w:pPr>
              <w:spacing w:before="240" w:after="240"/>
              <w:rPr>
                <w:rFonts w:eastAsia="Times New Roman"/>
                <w:b/>
                <w:iCs/>
                <w:noProof/>
                <w:sz w:val="20"/>
              </w:rPr>
            </w:pPr>
            <w:r w:rsidRPr="00B46B1A">
              <w:rPr>
                <w:rFonts w:eastAsia="Times New Roman"/>
                <w:b/>
                <w:iCs/>
                <w:noProof/>
                <w:sz w:val="20"/>
              </w:rPr>
              <w:t>Erieesmärk</w:t>
            </w:r>
          </w:p>
        </w:tc>
        <w:tc>
          <w:tcPr>
            <w:tcW w:w="1536" w:type="dxa"/>
          </w:tcPr>
          <w:p w14:paraId="74D054D0" w14:textId="05B2D81F" w:rsidR="00A51058" w:rsidRPr="00B46B1A" w:rsidRDefault="00A51058" w:rsidP="0010241F">
            <w:pPr>
              <w:spacing w:before="240" w:after="240"/>
              <w:ind w:left="-57"/>
              <w:rPr>
                <w:rFonts w:eastAsia="Times New Roman"/>
                <w:b/>
                <w:iCs/>
                <w:noProof/>
                <w:sz w:val="20"/>
              </w:rPr>
            </w:pPr>
            <w:r w:rsidRPr="00B46B1A">
              <w:rPr>
                <w:rFonts w:eastAsia="Times New Roman"/>
                <w:b/>
                <w:iCs/>
                <w:noProof/>
                <w:sz w:val="20"/>
              </w:rPr>
              <w:t>Liik</w:t>
            </w:r>
          </w:p>
        </w:tc>
        <w:tc>
          <w:tcPr>
            <w:tcW w:w="3260" w:type="dxa"/>
          </w:tcPr>
          <w:p w14:paraId="7752B2E9" w14:textId="488FF614" w:rsidR="00A51058" w:rsidRPr="00B46B1A" w:rsidRDefault="00A51058" w:rsidP="0010241F">
            <w:pPr>
              <w:spacing w:before="240" w:after="240"/>
              <w:ind w:left="1173" w:hanging="1173"/>
              <w:rPr>
                <w:rFonts w:eastAsia="Times New Roman"/>
                <w:b/>
                <w:iCs/>
                <w:noProof/>
                <w:sz w:val="20"/>
              </w:rPr>
            </w:pPr>
            <w:r w:rsidRPr="00B46B1A">
              <w:rPr>
                <w:rFonts w:eastAsia="Times New Roman"/>
                <w:b/>
                <w:iCs/>
                <w:noProof/>
                <w:sz w:val="20"/>
              </w:rPr>
              <w:t>ELi toetus</w:t>
            </w:r>
          </w:p>
        </w:tc>
        <w:tc>
          <w:tcPr>
            <w:tcW w:w="8500" w:type="dxa"/>
          </w:tcPr>
          <w:p w14:paraId="3AA67E85" w14:textId="71220593" w:rsidR="00A51058" w:rsidRPr="00B46B1A" w:rsidRDefault="00E270E3" w:rsidP="0010241F">
            <w:pPr>
              <w:spacing w:before="240" w:after="240"/>
              <w:rPr>
                <w:rFonts w:eastAsia="Times New Roman"/>
                <w:b/>
                <w:iCs/>
                <w:noProof/>
                <w:sz w:val="20"/>
              </w:rPr>
            </w:pPr>
            <w:r w:rsidRPr="00B46B1A">
              <w:rPr>
                <w:rFonts w:eastAsia="Times New Roman"/>
                <w:b/>
                <w:iCs/>
                <w:noProof/>
                <w:sz w:val="20"/>
              </w:rPr>
              <w:t>Kirjeldus</w:t>
            </w:r>
          </w:p>
        </w:tc>
      </w:tr>
      <w:tr w:rsidR="00B46B1A" w:rsidRPr="00B46B1A" w14:paraId="05DF4A59" w14:textId="77777777" w:rsidTr="00A51058">
        <w:tc>
          <w:tcPr>
            <w:tcW w:w="1436" w:type="dxa"/>
          </w:tcPr>
          <w:p w14:paraId="4B763CB5" w14:textId="77777777" w:rsidR="00A51058" w:rsidRPr="00B46B1A" w:rsidRDefault="00A51058" w:rsidP="00794330">
            <w:pPr>
              <w:spacing w:before="240" w:after="240"/>
              <w:rPr>
                <w:rFonts w:eastAsia="Times New Roman"/>
                <w:iCs/>
                <w:noProof/>
                <w:sz w:val="20"/>
              </w:rPr>
            </w:pPr>
            <w:r w:rsidRPr="00B46B1A">
              <w:rPr>
                <w:rFonts w:eastAsia="Times New Roman"/>
                <w:iCs/>
                <w:noProof/>
                <w:sz w:val="20"/>
              </w:rPr>
              <w:t>SO1</w:t>
            </w:r>
          </w:p>
        </w:tc>
        <w:tc>
          <w:tcPr>
            <w:tcW w:w="1536" w:type="dxa"/>
          </w:tcPr>
          <w:p w14:paraId="1203B94F" w14:textId="0AB10BF4" w:rsidR="00A51058" w:rsidRPr="00B46B1A" w:rsidRDefault="00A51058" w:rsidP="0010241F">
            <w:pPr>
              <w:spacing w:before="240" w:after="240"/>
              <w:rPr>
                <w:rFonts w:eastAsia="Times New Roman"/>
                <w:iCs/>
                <w:noProof/>
                <w:sz w:val="20"/>
              </w:rPr>
            </w:pPr>
            <w:r w:rsidRPr="00B46B1A">
              <w:rPr>
                <w:rFonts w:eastAsia="Times New Roman"/>
                <w:iCs/>
                <w:noProof/>
                <w:sz w:val="20"/>
              </w:rPr>
              <w:t>Erimeede</w:t>
            </w:r>
          </w:p>
        </w:tc>
        <w:tc>
          <w:tcPr>
            <w:tcW w:w="3260" w:type="dxa"/>
          </w:tcPr>
          <w:p w14:paraId="40400394" w14:textId="77777777" w:rsidR="007645CD" w:rsidRDefault="007645CD" w:rsidP="0010241F">
            <w:pPr>
              <w:spacing w:before="240" w:after="240"/>
              <w:rPr>
                <w:ins w:id="831" w:author="Aivi Kuivonen" w:date="2025-07-07T15:56:00Z"/>
                <w:b/>
                <w:bCs/>
                <w:iCs/>
                <w:noProof/>
                <w:sz w:val="20"/>
              </w:rPr>
            </w:pPr>
            <w:ins w:id="832" w:author="Aivi Kuivonen" w:date="2025-07-07T15:56:00Z">
              <w:r>
                <w:rPr>
                  <w:b/>
                  <w:bCs/>
                  <w:iCs/>
                  <w:noProof/>
                  <w:sz w:val="20"/>
                </w:rPr>
                <w:t>48 755 284,33</w:t>
              </w:r>
            </w:ins>
          </w:p>
          <w:p w14:paraId="33E8BF1A" w14:textId="2014279A" w:rsidR="00A51058" w:rsidRPr="00B46B1A" w:rsidRDefault="0038149E" w:rsidP="0010241F">
            <w:pPr>
              <w:spacing w:before="240" w:after="240"/>
              <w:rPr>
                <w:rFonts w:eastAsia="Times New Roman"/>
                <w:b/>
                <w:bCs/>
                <w:iCs/>
                <w:noProof/>
                <w:sz w:val="20"/>
              </w:rPr>
            </w:pPr>
            <w:del w:id="833" w:author="Aivi Kuivonen" w:date="2025-07-07T15:56:00Z">
              <w:r w:rsidDel="007645CD">
                <w:rPr>
                  <w:b/>
                  <w:bCs/>
                  <w:iCs/>
                  <w:noProof/>
                  <w:sz w:val="20"/>
                </w:rPr>
                <w:delText xml:space="preserve"> </w:delText>
              </w:r>
              <w:r w:rsidR="00A0695A" w:rsidDel="007645CD">
                <w:rPr>
                  <w:b/>
                  <w:bCs/>
                  <w:iCs/>
                  <w:noProof/>
                  <w:sz w:val="20"/>
                </w:rPr>
                <w:delText xml:space="preserve"> 30 036 973,9</w:delText>
              </w:r>
              <w:r w:rsidR="00F37426" w:rsidDel="007645CD">
                <w:rPr>
                  <w:b/>
                  <w:bCs/>
                  <w:iCs/>
                  <w:noProof/>
                  <w:sz w:val="20"/>
                </w:rPr>
                <w:delText>6</w:delText>
              </w:r>
            </w:del>
          </w:p>
        </w:tc>
        <w:tc>
          <w:tcPr>
            <w:tcW w:w="8500" w:type="dxa"/>
          </w:tcPr>
          <w:p w14:paraId="4C3FDBCB" w14:textId="74897098" w:rsidR="00E270E3" w:rsidRPr="00B46B1A" w:rsidRDefault="00A51058" w:rsidP="00E270E3">
            <w:pPr>
              <w:pStyle w:val="HTMLPreformatted"/>
              <w:jc w:val="both"/>
              <w:rPr>
                <w:rFonts w:ascii="Times New Roman" w:eastAsia="Calibri" w:hAnsi="Times New Roman" w:cs="Times New Roman"/>
                <w:bCs/>
                <w:noProof/>
                <w:sz w:val="24"/>
                <w:lang w:val="et-EE"/>
              </w:rPr>
            </w:pPr>
            <w:r w:rsidRPr="00B46B1A">
              <w:rPr>
                <w:rFonts w:ascii="Times New Roman" w:eastAsia="Calibri" w:hAnsi="Times New Roman" w:cs="Times New Roman"/>
                <w:bCs/>
                <w:noProof/>
                <w:sz w:val="24"/>
                <w:lang w:val="et-EE"/>
              </w:rPr>
              <w:t xml:space="preserve">BMVI/2021-2022/SA/1.2.1/003 </w:t>
            </w:r>
            <w:r w:rsidR="009602C7" w:rsidRPr="00B46B1A">
              <w:rPr>
                <w:rFonts w:ascii="Times New Roman" w:eastAsia="Calibri" w:hAnsi="Times New Roman" w:cs="Times New Roman"/>
                <w:bCs/>
                <w:noProof/>
                <w:sz w:val="24"/>
                <w:lang w:val="et-EE"/>
              </w:rPr>
              <w:t>– „</w:t>
            </w:r>
            <w:r w:rsidR="00B200FA" w:rsidRPr="00B46B1A">
              <w:rPr>
                <w:rFonts w:ascii="Times New Roman" w:eastAsia="Calibri" w:hAnsi="Times New Roman" w:cs="Times New Roman"/>
                <w:bCs/>
                <w:noProof/>
                <w:sz w:val="24"/>
                <w:lang w:val="et-EE"/>
              </w:rPr>
              <w:t>A</w:t>
            </w:r>
            <w:r w:rsidR="00E270E3" w:rsidRPr="00B46B1A">
              <w:rPr>
                <w:rFonts w:ascii="Times New Roman" w:eastAsia="Calibri" w:hAnsi="Times New Roman" w:cs="Times New Roman"/>
                <w:bCs/>
                <w:noProof/>
                <w:sz w:val="24"/>
                <w:lang w:val="et-EE"/>
              </w:rPr>
              <w:t>utonoomse</w:t>
            </w:r>
            <w:r w:rsidR="00B200FA" w:rsidRPr="00B46B1A">
              <w:rPr>
                <w:rFonts w:ascii="Times New Roman" w:eastAsia="Calibri" w:hAnsi="Times New Roman" w:cs="Times New Roman"/>
                <w:bCs/>
                <w:noProof/>
                <w:sz w:val="24"/>
                <w:lang w:val="et-EE"/>
              </w:rPr>
              <w:t xml:space="preserve"> ja mobiilse</w:t>
            </w:r>
            <w:r w:rsidR="00E270E3" w:rsidRPr="00B46B1A">
              <w:rPr>
                <w:rFonts w:ascii="Times New Roman" w:eastAsia="Calibri" w:hAnsi="Times New Roman" w:cs="Times New Roman"/>
                <w:bCs/>
                <w:noProof/>
                <w:sz w:val="24"/>
                <w:lang w:val="et-EE"/>
              </w:rPr>
              <w:t xml:space="preserve"> kaugseire võimekuse </w:t>
            </w:r>
            <w:r w:rsidR="00B200FA" w:rsidRPr="00B46B1A">
              <w:rPr>
                <w:rFonts w:ascii="Times New Roman" w:eastAsia="Calibri" w:hAnsi="Times New Roman" w:cs="Times New Roman"/>
                <w:bCs/>
                <w:noProof/>
                <w:sz w:val="24"/>
                <w:lang w:val="et-EE"/>
              </w:rPr>
              <w:t>tõstmine</w:t>
            </w:r>
            <w:r w:rsidR="009602C7" w:rsidRPr="00B46B1A">
              <w:rPr>
                <w:rFonts w:ascii="Times New Roman" w:eastAsia="Calibri" w:hAnsi="Times New Roman" w:cs="Times New Roman"/>
                <w:bCs/>
                <w:noProof/>
                <w:sz w:val="24"/>
                <w:lang w:val="et-EE"/>
              </w:rPr>
              <w:t>”</w:t>
            </w:r>
            <w:r w:rsidR="00E270E3" w:rsidRPr="00B46B1A">
              <w:rPr>
                <w:rFonts w:ascii="Times New Roman" w:eastAsia="Calibri" w:hAnsi="Times New Roman" w:cs="Times New Roman"/>
                <w:bCs/>
                <w:noProof/>
                <w:sz w:val="24"/>
                <w:lang w:val="et-EE"/>
              </w:rPr>
              <w:t xml:space="preserve">. </w:t>
            </w:r>
            <w:r w:rsidR="00B200FA" w:rsidRPr="00B46B1A">
              <w:rPr>
                <w:rFonts w:ascii="Times New Roman" w:eastAsia="Calibri" w:hAnsi="Times New Roman" w:cs="Times New Roman"/>
                <w:bCs/>
                <w:noProof/>
                <w:sz w:val="24"/>
                <w:lang w:val="et-EE"/>
              </w:rPr>
              <w:t>Projekti eesmärk on saada parem olukorrapilt E</w:t>
            </w:r>
            <w:r w:rsidR="009602C7" w:rsidRPr="00B46B1A">
              <w:rPr>
                <w:rFonts w:ascii="Times New Roman" w:eastAsia="Calibri" w:hAnsi="Times New Roman" w:cs="Times New Roman"/>
                <w:bCs/>
                <w:noProof/>
                <w:sz w:val="24"/>
                <w:lang w:val="et-EE"/>
              </w:rPr>
              <w:t>Li</w:t>
            </w:r>
            <w:r w:rsidR="00B200FA" w:rsidRPr="00B46B1A">
              <w:rPr>
                <w:rFonts w:ascii="Times New Roman" w:eastAsia="Calibri" w:hAnsi="Times New Roman" w:cs="Times New Roman"/>
                <w:bCs/>
                <w:noProof/>
                <w:sz w:val="24"/>
                <w:lang w:val="et-EE"/>
              </w:rPr>
              <w:t xml:space="preserve"> välispiiri</w:t>
            </w:r>
            <w:r w:rsidR="00F74742" w:rsidRPr="00B46B1A">
              <w:rPr>
                <w:rFonts w:ascii="Times New Roman" w:eastAsia="Calibri" w:hAnsi="Times New Roman" w:cs="Times New Roman"/>
                <w:bCs/>
                <w:noProof/>
                <w:sz w:val="24"/>
                <w:lang w:val="et-EE"/>
              </w:rPr>
              <w:t xml:space="preserve"> </w:t>
            </w:r>
            <w:r w:rsidR="00B200FA" w:rsidRPr="00B46B1A">
              <w:rPr>
                <w:rFonts w:ascii="Times New Roman" w:eastAsia="Calibri" w:hAnsi="Times New Roman" w:cs="Times New Roman"/>
                <w:bCs/>
                <w:noProof/>
                <w:sz w:val="24"/>
                <w:lang w:val="et-EE"/>
              </w:rPr>
              <w:t xml:space="preserve">lõikudest, kuhu ei ole majanduslikult mõistlik ehitada </w:t>
            </w:r>
            <w:r w:rsidR="009602C7" w:rsidRPr="00B46B1A">
              <w:rPr>
                <w:rFonts w:ascii="Times New Roman" w:eastAsia="Calibri" w:hAnsi="Times New Roman" w:cs="Times New Roman"/>
                <w:bCs/>
                <w:noProof/>
                <w:sz w:val="24"/>
                <w:lang w:val="et-EE"/>
              </w:rPr>
              <w:t xml:space="preserve">püsi </w:t>
            </w:r>
            <w:r w:rsidR="00B200FA" w:rsidRPr="00B46B1A">
              <w:rPr>
                <w:rFonts w:ascii="Times New Roman" w:eastAsia="Calibri" w:hAnsi="Times New Roman" w:cs="Times New Roman"/>
                <w:bCs/>
                <w:noProof/>
                <w:sz w:val="24"/>
                <w:lang w:val="et-EE"/>
              </w:rPr>
              <w:t xml:space="preserve">taristut. PPA hangib </w:t>
            </w:r>
            <w:r w:rsidR="009602C7" w:rsidRPr="00B46B1A">
              <w:rPr>
                <w:rFonts w:ascii="Times New Roman" w:eastAsia="Calibri" w:hAnsi="Times New Roman" w:cs="Times New Roman"/>
                <w:bCs/>
                <w:noProof/>
                <w:sz w:val="24"/>
                <w:lang w:val="et-EE"/>
              </w:rPr>
              <w:t>neli</w:t>
            </w:r>
            <w:r w:rsidR="00B200FA" w:rsidRPr="00B46B1A">
              <w:rPr>
                <w:rFonts w:ascii="Times New Roman" w:eastAsia="Calibri" w:hAnsi="Times New Roman" w:cs="Times New Roman"/>
                <w:bCs/>
                <w:noProof/>
                <w:sz w:val="24"/>
                <w:lang w:val="et-EE"/>
              </w:rPr>
              <w:t xml:space="preserve"> uuenduslikku mobiilset kaugseiresüsteemikomplekti ning </w:t>
            </w:r>
            <w:r w:rsidR="009602C7" w:rsidRPr="00B46B1A">
              <w:rPr>
                <w:rFonts w:ascii="Times New Roman" w:eastAsia="Calibri" w:hAnsi="Times New Roman" w:cs="Times New Roman"/>
                <w:bCs/>
                <w:noProof/>
                <w:sz w:val="24"/>
                <w:lang w:val="et-EE"/>
              </w:rPr>
              <w:t xml:space="preserve">katsetab </w:t>
            </w:r>
            <w:r w:rsidR="00B200FA" w:rsidRPr="00B46B1A">
              <w:rPr>
                <w:rFonts w:ascii="Times New Roman" w:eastAsia="Calibri" w:hAnsi="Times New Roman" w:cs="Times New Roman"/>
                <w:bCs/>
                <w:noProof/>
                <w:sz w:val="24"/>
                <w:lang w:val="et-EE"/>
              </w:rPr>
              <w:t xml:space="preserve">ja kohandab neid erineva keerukusega maastikul piiri valvamiseks. Projekti tulemusi jagatakse </w:t>
            </w:r>
            <w:r w:rsidR="009602C7" w:rsidRPr="00B46B1A">
              <w:rPr>
                <w:rFonts w:ascii="Times New Roman" w:eastAsia="Calibri" w:hAnsi="Times New Roman" w:cs="Times New Roman"/>
                <w:bCs/>
                <w:noProof/>
                <w:sz w:val="24"/>
                <w:lang w:val="et-EE"/>
              </w:rPr>
              <w:t xml:space="preserve">Frontexi </w:t>
            </w:r>
            <w:r w:rsidR="00B200FA" w:rsidRPr="00B46B1A">
              <w:rPr>
                <w:rFonts w:ascii="Times New Roman" w:eastAsia="Calibri" w:hAnsi="Times New Roman" w:cs="Times New Roman"/>
                <w:bCs/>
                <w:noProof/>
                <w:sz w:val="24"/>
                <w:lang w:val="et-EE"/>
              </w:rPr>
              <w:t xml:space="preserve">ja teiste </w:t>
            </w:r>
            <w:r w:rsidR="009602C7" w:rsidRPr="00B46B1A">
              <w:rPr>
                <w:rFonts w:ascii="Times New Roman" w:eastAsia="Calibri" w:hAnsi="Times New Roman" w:cs="Times New Roman"/>
                <w:bCs/>
                <w:noProof/>
                <w:sz w:val="24"/>
                <w:lang w:val="et-EE"/>
              </w:rPr>
              <w:t xml:space="preserve">ELi </w:t>
            </w:r>
            <w:r w:rsidR="00B200FA" w:rsidRPr="00B46B1A">
              <w:rPr>
                <w:rFonts w:ascii="Times New Roman" w:eastAsia="Calibri" w:hAnsi="Times New Roman" w:cs="Times New Roman"/>
                <w:bCs/>
                <w:noProof/>
                <w:sz w:val="24"/>
                <w:lang w:val="et-EE"/>
              </w:rPr>
              <w:t>liikmesriikidega.</w:t>
            </w:r>
          </w:p>
          <w:p w14:paraId="5A4A0736" w14:textId="3EAC51CD" w:rsidR="00E270E3" w:rsidRPr="00B46B1A" w:rsidRDefault="00A51058" w:rsidP="0010241F">
            <w:pPr>
              <w:spacing w:before="240" w:after="240"/>
              <w:rPr>
                <w:lang w:val="et-EE"/>
              </w:rPr>
            </w:pPr>
            <w:r w:rsidRPr="00B46B1A">
              <w:rPr>
                <w:lang w:val="et-EE"/>
              </w:rPr>
              <w:t xml:space="preserve">BMVI/2022/SA/1.5.7/003 – BMVI/2022/SA/1.5.7/007 – </w:t>
            </w:r>
            <w:r w:rsidR="009602C7" w:rsidRPr="00B46B1A">
              <w:rPr>
                <w:lang w:val="et-EE"/>
              </w:rPr>
              <w:t>„</w:t>
            </w:r>
            <w:proofErr w:type="spellStart"/>
            <w:r w:rsidR="00E270E3" w:rsidRPr="00B46B1A">
              <w:rPr>
                <w:lang w:val="et-EE"/>
              </w:rPr>
              <w:t>iSPoC</w:t>
            </w:r>
            <w:proofErr w:type="spellEnd"/>
            <w:r w:rsidR="00E270E3" w:rsidRPr="00B46B1A">
              <w:rPr>
                <w:lang w:val="et-EE"/>
              </w:rPr>
              <w:t xml:space="preserve"> + analüüs</w:t>
            </w:r>
            <w:r w:rsidR="009602C7" w:rsidRPr="00B46B1A">
              <w:rPr>
                <w:lang w:val="et-EE"/>
              </w:rPr>
              <w:t>“</w:t>
            </w:r>
            <w:r w:rsidR="00E270E3" w:rsidRPr="00B46B1A">
              <w:rPr>
                <w:lang w:val="et-EE"/>
              </w:rPr>
              <w:t xml:space="preserve">. </w:t>
            </w:r>
            <w:r w:rsidR="00B200FA" w:rsidRPr="00B46B1A">
              <w:rPr>
                <w:bCs/>
                <w:noProof/>
                <w:lang w:val="et-EE"/>
              </w:rPr>
              <w:t>Projekti eesmärk on tagada SIS</w:t>
            </w:r>
            <w:r w:rsidR="009602C7" w:rsidRPr="00B46B1A">
              <w:rPr>
                <w:bCs/>
                <w:noProof/>
                <w:lang w:val="et-EE"/>
              </w:rPr>
              <w:t xml:space="preserve">i </w:t>
            </w:r>
            <w:r w:rsidR="00B200FA" w:rsidRPr="00B46B1A">
              <w:rPr>
                <w:bCs/>
                <w:noProof/>
                <w:lang w:val="et-EE"/>
              </w:rPr>
              <w:t>määruste ja rakendusaktide tõhus rakendamine. Projekti raames analüüsitakse SIRENE büroo äriprotsesse ja rakendussüsteemi. Projekti tulemusena kaardistatakse äriprotsesside automatiseerimise võimalused</w:t>
            </w:r>
            <w:r w:rsidR="009602C7" w:rsidRPr="00B46B1A">
              <w:rPr>
                <w:bCs/>
                <w:noProof/>
                <w:lang w:val="et-EE"/>
              </w:rPr>
              <w:t>, a</w:t>
            </w:r>
            <w:r w:rsidR="00B200FA" w:rsidRPr="00B46B1A">
              <w:rPr>
                <w:bCs/>
                <w:noProof/>
                <w:lang w:val="et-EE"/>
              </w:rPr>
              <w:t>nalüüsidokument on aluseks süsteemi edasiseks arendamiseks.</w:t>
            </w:r>
          </w:p>
          <w:p w14:paraId="59DECF47" w14:textId="185E89A1" w:rsidR="00A51058" w:rsidRPr="00B46B1A" w:rsidRDefault="00A51058" w:rsidP="0010241F">
            <w:pPr>
              <w:spacing w:before="240" w:after="240"/>
              <w:rPr>
                <w:lang w:val="et-EE"/>
              </w:rPr>
            </w:pPr>
            <w:r w:rsidRPr="00B46B1A">
              <w:rPr>
                <w:lang w:val="et-EE"/>
              </w:rPr>
              <w:t xml:space="preserve">BMVI/2021/SA/1.5.4/008 – </w:t>
            </w:r>
            <w:r w:rsidR="009602C7" w:rsidRPr="00B46B1A">
              <w:rPr>
                <w:bCs/>
                <w:noProof/>
                <w:lang w:val="et-EE"/>
              </w:rPr>
              <w:t>„</w:t>
            </w:r>
            <w:r w:rsidR="00B200FA" w:rsidRPr="00B46B1A">
              <w:rPr>
                <w:bCs/>
                <w:noProof/>
                <w:lang w:val="et-EE"/>
              </w:rPr>
              <w:t>Koostalitlusvõime määruse rakendamise toetamine</w:t>
            </w:r>
            <w:r w:rsidR="009602C7" w:rsidRPr="00B46B1A">
              <w:rPr>
                <w:bCs/>
                <w:noProof/>
                <w:lang w:val="et-EE"/>
              </w:rPr>
              <w:t>“</w:t>
            </w:r>
            <w:r w:rsidR="00B200FA" w:rsidRPr="00B46B1A">
              <w:rPr>
                <w:bCs/>
                <w:noProof/>
                <w:lang w:val="et-EE"/>
              </w:rPr>
              <w:t xml:space="preserve">. Projekti eesmärk on toetada </w:t>
            </w:r>
            <w:r w:rsidR="009602C7" w:rsidRPr="00B46B1A">
              <w:rPr>
                <w:bCs/>
                <w:noProof/>
                <w:lang w:val="et-EE"/>
              </w:rPr>
              <w:t>ELi</w:t>
            </w:r>
            <w:r w:rsidR="00B200FA" w:rsidRPr="00B46B1A">
              <w:rPr>
                <w:bCs/>
                <w:noProof/>
                <w:lang w:val="et-EE"/>
              </w:rPr>
              <w:t xml:space="preserve"> ja Schengeni</w:t>
            </w:r>
            <w:r w:rsidR="009602C7" w:rsidRPr="00B46B1A">
              <w:rPr>
                <w:bCs/>
                <w:noProof/>
                <w:lang w:val="et-EE"/>
              </w:rPr>
              <w:t xml:space="preserve"> liikmes</w:t>
            </w:r>
            <w:r w:rsidR="00B200FA" w:rsidRPr="00B46B1A">
              <w:rPr>
                <w:bCs/>
                <w:noProof/>
                <w:lang w:val="et-EE"/>
              </w:rPr>
              <w:t>riike koostalitlusvõime õigusliku raamistiku rakendamisel. Pädevatele asutustele, sh SIRENE büroole</w:t>
            </w:r>
            <w:r w:rsidR="00093FBB" w:rsidRPr="00B46B1A">
              <w:rPr>
                <w:bCs/>
                <w:noProof/>
                <w:lang w:val="et-EE"/>
              </w:rPr>
              <w:t>,</w:t>
            </w:r>
            <w:r w:rsidR="00B200FA" w:rsidRPr="00B46B1A">
              <w:rPr>
                <w:bCs/>
                <w:noProof/>
                <w:lang w:val="et-EE"/>
              </w:rPr>
              <w:t xml:space="preserve"> luuakse võimekus lahendada käsitsi kollast linki. Kollane link tekib</w:t>
            </w:r>
            <w:r w:rsidR="009602C7" w:rsidRPr="00B46B1A">
              <w:rPr>
                <w:bCs/>
                <w:noProof/>
                <w:lang w:val="et-EE"/>
              </w:rPr>
              <w:t xml:space="preserve"> ELi</w:t>
            </w:r>
            <w:r w:rsidR="00B200FA" w:rsidRPr="00B46B1A">
              <w:rPr>
                <w:bCs/>
                <w:noProof/>
                <w:lang w:val="et-EE"/>
              </w:rPr>
              <w:t xml:space="preserve"> infosüsteemidesse andmete sisestamisel ja muutmisel, kui identiteediandmetes tuvastatakse ebakõla.</w:t>
            </w:r>
          </w:p>
          <w:p w14:paraId="24F30C86" w14:textId="12322A43" w:rsidR="00E270E3" w:rsidRDefault="00A51058" w:rsidP="00B200FA">
            <w:pPr>
              <w:spacing w:after="0"/>
              <w:rPr>
                <w:lang w:val="et-EE"/>
              </w:rPr>
            </w:pPr>
            <w:r w:rsidRPr="00B46B1A">
              <w:rPr>
                <w:lang w:val="et-EE"/>
              </w:rPr>
              <w:t>BMVI/2023-2024/SA/1.2.2/0</w:t>
            </w:r>
            <w:r w:rsidR="00EC6E4E">
              <w:rPr>
                <w:lang w:val="et-EE"/>
              </w:rPr>
              <w:t>0</w:t>
            </w:r>
            <w:r w:rsidRPr="00B46B1A">
              <w:rPr>
                <w:lang w:val="et-EE"/>
              </w:rPr>
              <w:t xml:space="preserve">1 – </w:t>
            </w:r>
            <w:r w:rsidR="00B200FA" w:rsidRPr="00B46B1A">
              <w:rPr>
                <w:bCs/>
                <w:noProof/>
                <w:lang w:val="et-EE"/>
              </w:rPr>
              <w:t xml:space="preserve">„Patrullsõidukite soetamine“. </w:t>
            </w:r>
            <w:r w:rsidR="00B200FA" w:rsidRPr="00B46B1A">
              <w:rPr>
                <w:lang w:val="et-EE"/>
              </w:rPr>
              <w:t xml:space="preserve">Projekti eesmärk on suurendada </w:t>
            </w:r>
            <w:proofErr w:type="spellStart"/>
            <w:r w:rsidR="00B200FA" w:rsidRPr="00B46B1A">
              <w:rPr>
                <w:lang w:val="et-EE"/>
              </w:rPr>
              <w:t>Frontexi</w:t>
            </w:r>
            <w:proofErr w:type="spellEnd"/>
            <w:r w:rsidR="00B200FA" w:rsidRPr="00B46B1A">
              <w:rPr>
                <w:lang w:val="et-EE"/>
              </w:rPr>
              <w:t xml:space="preserve"> ja Eesti tegevussuutlikkust, et täita ELi välispiiride kaitsega</w:t>
            </w:r>
            <w:r w:rsidR="00DA3790" w:rsidRPr="00B46B1A">
              <w:rPr>
                <w:lang w:val="et-EE"/>
              </w:rPr>
              <w:t xml:space="preserve"> </w:t>
            </w:r>
            <w:r w:rsidR="009602C7" w:rsidRPr="00B46B1A">
              <w:rPr>
                <w:lang w:val="et-EE"/>
              </w:rPr>
              <w:t>seotud kohustusi</w:t>
            </w:r>
            <w:r w:rsidR="00B200FA" w:rsidRPr="00B46B1A">
              <w:rPr>
                <w:lang w:val="et-EE"/>
              </w:rPr>
              <w:t>, ostes 20 patrullsõidukit, mis antakse vajaduse</w:t>
            </w:r>
            <w:r w:rsidR="00DA3790" w:rsidRPr="00B46B1A">
              <w:rPr>
                <w:lang w:val="et-EE"/>
              </w:rPr>
              <w:t xml:space="preserve"> </w:t>
            </w:r>
            <w:r w:rsidR="00CA044C" w:rsidRPr="00B46B1A">
              <w:rPr>
                <w:lang w:val="et-EE"/>
              </w:rPr>
              <w:t>korra</w:t>
            </w:r>
            <w:r w:rsidR="00B200FA" w:rsidRPr="00B46B1A">
              <w:rPr>
                <w:lang w:val="et-EE"/>
              </w:rPr>
              <w:t xml:space="preserve">l </w:t>
            </w:r>
            <w:proofErr w:type="spellStart"/>
            <w:r w:rsidR="00B200FA" w:rsidRPr="00B46B1A">
              <w:rPr>
                <w:lang w:val="et-EE"/>
              </w:rPr>
              <w:t>Frontexi</w:t>
            </w:r>
            <w:proofErr w:type="spellEnd"/>
            <w:r w:rsidR="00B200FA" w:rsidRPr="00B46B1A">
              <w:rPr>
                <w:lang w:val="et-EE"/>
              </w:rPr>
              <w:t xml:space="preserve"> kasutusse.</w:t>
            </w:r>
          </w:p>
          <w:p w14:paraId="776FF8BF" w14:textId="0336788C" w:rsidR="002F4562" w:rsidRDefault="0038149E" w:rsidP="002F4562">
            <w:pPr>
              <w:spacing w:after="0"/>
              <w:rPr>
                <w:lang w:val="et-EE"/>
              </w:rPr>
            </w:pPr>
            <w:r>
              <w:rPr>
                <w:lang w:val="et-EE"/>
              </w:rPr>
              <w:t>BMVI/2024/SA/1.5.1/</w:t>
            </w:r>
            <w:r w:rsidR="00EC6E4E">
              <w:rPr>
                <w:lang w:val="et-EE"/>
              </w:rPr>
              <w:t>0</w:t>
            </w:r>
            <w:r>
              <w:rPr>
                <w:lang w:val="et-EE"/>
              </w:rPr>
              <w:t xml:space="preserve">01 – „Targad piirid 2024+“. </w:t>
            </w:r>
            <w:r w:rsidR="002F4562">
              <w:rPr>
                <w:lang w:val="et-EE"/>
              </w:rPr>
              <w:t>Erimeetme eesmärk on saavutada tähtaegselt valmisolek R</w:t>
            </w:r>
            <w:r w:rsidR="002F4562" w:rsidRPr="002F4562">
              <w:rPr>
                <w:lang w:val="et-EE"/>
              </w:rPr>
              <w:t>iiki sisenemise</w:t>
            </w:r>
            <w:r w:rsidR="00176884">
              <w:rPr>
                <w:lang w:val="et-EE"/>
              </w:rPr>
              <w:t xml:space="preserve"> ja riigist </w:t>
            </w:r>
            <w:r w:rsidR="002F4562" w:rsidRPr="002F4562">
              <w:rPr>
                <w:lang w:val="et-EE"/>
              </w:rPr>
              <w:t>väljumise süsteem</w:t>
            </w:r>
            <w:r w:rsidR="002F4562">
              <w:rPr>
                <w:lang w:val="et-EE"/>
              </w:rPr>
              <w:t>i</w:t>
            </w:r>
            <w:r w:rsidR="002F4562" w:rsidRPr="002F4562">
              <w:rPr>
                <w:lang w:val="et-EE"/>
              </w:rPr>
              <w:t xml:space="preserve"> (EES) </w:t>
            </w:r>
            <w:r w:rsidR="00176884">
              <w:rPr>
                <w:lang w:val="et-EE"/>
              </w:rPr>
              <w:t>ning</w:t>
            </w:r>
            <w:r w:rsidR="002F4562" w:rsidRPr="002F4562">
              <w:rPr>
                <w:lang w:val="et-EE"/>
              </w:rPr>
              <w:t xml:space="preserve"> Euroopa reisi</w:t>
            </w:r>
            <w:r w:rsidR="002F4562">
              <w:rPr>
                <w:lang w:val="et-EE"/>
              </w:rPr>
              <w:t>info</w:t>
            </w:r>
            <w:r w:rsidR="002F4562" w:rsidRPr="002F4562">
              <w:rPr>
                <w:lang w:val="et-EE"/>
              </w:rPr>
              <w:t>- ja -lubade süsteem</w:t>
            </w:r>
            <w:r w:rsidR="00C27714">
              <w:rPr>
                <w:lang w:val="et-EE"/>
              </w:rPr>
              <w:t>i</w:t>
            </w:r>
            <w:r w:rsidR="002F4562">
              <w:rPr>
                <w:lang w:val="et-EE"/>
              </w:rPr>
              <w:t xml:space="preserve"> (ETIAS) kasutuselevõtuks. Erimeetme raames viiakse ellu kaks projekti:</w:t>
            </w:r>
          </w:p>
          <w:p w14:paraId="192E5F80" w14:textId="070D59B8" w:rsidR="002F4562" w:rsidRPr="00C27714" w:rsidRDefault="002F4562" w:rsidP="00C27714">
            <w:pPr>
              <w:pStyle w:val="ListParagraph"/>
              <w:numPr>
                <w:ilvl w:val="0"/>
                <w:numId w:val="49"/>
              </w:numPr>
              <w:spacing w:after="0"/>
              <w:rPr>
                <w:rFonts w:ascii="Times New Roman" w:eastAsia="Calibri" w:hAnsi="Times New Roman" w:cs="Times New Roman"/>
                <w:sz w:val="24"/>
                <w:szCs w:val="20"/>
                <w:lang w:val="et-EE" w:eastAsia="en-GB"/>
              </w:rPr>
            </w:pPr>
            <w:r w:rsidRPr="00C27714">
              <w:rPr>
                <w:rFonts w:ascii="Times New Roman" w:eastAsia="Calibri" w:hAnsi="Times New Roman" w:cs="Times New Roman"/>
                <w:sz w:val="24"/>
                <w:szCs w:val="20"/>
                <w:lang w:val="et-EE" w:eastAsia="en-GB"/>
              </w:rPr>
              <w:lastRenderedPageBreak/>
              <w:t xml:space="preserve">osa hõlmab </w:t>
            </w:r>
            <w:proofErr w:type="spellStart"/>
            <w:r w:rsidR="00C27714" w:rsidRPr="00C27714">
              <w:rPr>
                <w:rFonts w:ascii="Times New Roman" w:eastAsia="Calibri" w:hAnsi="Times New Roman" w:cs="Times New Roman"/>
                <w:sz w:val="24"/>
                <w:szCs w:val="20"/>
                <w:lang w:val="et-EE" w:eastAsia="en-GB"/>
              </w:rPr>
              <w:t>EESi</w:t>
            </w:r>
            <w:proofErr w:type="spellEnd"/>
            <w:r w:rsidR="00C27714" w:rsidRPr="00C27714">
              <w:rPr>
                <w:rFonts w:ascii="Times New Roman" w:eastAsia="Calibri" w:hAnsi="Times New Roman" w:cs="Times New Roman"/>
                <w:sz w:val="24"/>
                <w:szCs w:val="20"/>
                <w:lang w:val="et-EE" w:eastAsia="en-GB"/>
              </w:rPr>
              <w:t xml:space="preserve"> ja </w:t>
            </w:r>
            <w:proofErr w:type="spellStart"/>
            <w:r w:rsidR="00C27714" w:rsidRPr="00C27714">
              <w:rPr>
                <w:rFonts w:ascii="Times New Roman" w:eastAsia="Calibri" w:hAnsi="Times New Roman" w:cs="Times New Roman"/>
                <w:sz w:val="24"/>
                <w:szCs w:val="20"/>
                <w:lang w:val="et-EE" w:eastAsia="en-GB"/>
              </w:rPr>
              <w:t>ETIASega</w:t>
            </w:r>
            <w:proofErr w:type="spellEnd"/>
            <w:r w:rsidR="00C27714" w:rsidRPr="00C27714">
              <w:rPr>
                <w:rFonts w:ascii="Times New Roman" w:eastAsia="Calibri" w:hAnsi="Times New Roman" w:cs="Times New Roman"/>
                <w:sz w:val="24"/>
                <w:szCs w:val="20"/>
                <w:lang w:val="et-EE" w:eastAsia="en-GB"/>
              </w:rPr>
              <w:t xml:space="preserve"> </w:t>
            </w:r>
            <w:r w:rsidR="001D2796">
              <w:rPr>
                <w:rFonts w:ascii="Times New Roman" w:eastAsia="Calibri" w:hAnsi="Times New Roman" w:cs="Times New Roman"/>
                <w:sz w:val="24"/>
                <w:szCs w:val="20"/>
                <w:lang w:val="et-EE" w:eastAsia="en-GB"/>
              </w:rPr>
              <w:t xml:space="preserve">kasutamisega </w:t>
            </w:r>
            <w:r w:rsidR="00C27714" w:rsidRPr="00C27714">
              <w:rPr>
                <w:rFonts w:ascii="Times New Roman" w:eastAsia="Calibri" w:hAnsi="Times New Roman" w:cs="Times New Roman"/>
                <w:sz w:val="24"/>
                <w:szCs w:val="20"/>
                <w:lang w:val="et-EE" w:eastAsia="en-GB"/>
              </w:rPr>
              <w:t xml:space="preserve">seotud </w:t>
            </w:r>
            <w:r w:rsidRPr="00C27714">
              <w:rPr>
                <w:rFonts w:ascii="Times New Roman" w:eastAsia="Calibri" w:hAnsi="Times New Roman" w:cs="Times New Roman"/>
                <w:sz w:val="24"/>
                <w:szCs w:val="20"/>
                <w:lang w:val="et-EE" w:eastAsia="en-GB"/>
              </w:rPr>
              <w:t>riiklike</w:t>
            </w:r>
            <w:r w:rsidR="001D2796">
              <w:rPr>
                <w:rFonts w:ascii="Times New Roman" w:eastAsia="Calibri" w:hAnsi="Times New Roman" w:cs="Times New Roman"/>
                <w:sz w:val="24"/>
                <w:szCs w:val="20"/>
                <w:lang w:val="et-EE" w:eastAsia="en-GB"/>
              </w:rPr>
              <w:t>se</w:t>
            </w:r>
            <w:r w:rsidRPr="00C27714">
              <w:rPr>
                <w:rFonts w:ascii="Times New Roman" w:eastAsia="Calibri" w:hAnsi="Times New Roman" w:cs="Times New Roman"/>
                <w:sz w:val="24"/>
                <w:szCs w:val="20"/>
                <w:lang w:val="et-EE" w:eastAsia="en-GB"/>
              </w:rPr>
              <w:t xml:space="preserve"> süsteemide</w:t>
            </w:r>
            <w:r w:rsidR="001D2796">
              <w:rPr>
                <w:rFonts w:ascii="Times New Roman" w:eastAsia="Calibri" w:hAnsi="Times New Roman" w:cs="Times New Roman"/>
                <w:sz w:val="24"/>
                <w:szCs w:val="20"/>
                <w:lang w:val="et-EE" w:eastAsia="en-GB"/>
              </w:rPr>
              <w:t>sse uute funktsionaalsuste (</w:t>
            </w:r>
            <w:r w:rsidR="00176884">
              <w:rPr>
                <w:rFonts w:ascii="Times New Roman" w:eastAsia="Calibri" w:hAnsi="Times New Roman" w:cs="Times New Roman"/>
                <w:sz w:val="24"/>
                <w:szCs w:val="20"/>
                <w:lang w:val="et-EE" w:eastAsia="en-GB"/>
              </w:rPr>
              <w:t>4</w:t>
            </w:r>
            <w:r w:rsidR="001D2796">
              <w:rPr>
                <w:rFonts w:ascii="Times New Roman" w:eastAsia="Calibri" w:hAnsi="Times New Roman" w:cs="Times New Roman"/>
                <w:sz w:val="24"/>
                <w:szCs w:val="20"/>
                <w:lang w:val="et-EE" w:eastAsia="en-GB"/>
              </w:rPr>
              <w:t>) loomist</w:t>
            </w:r>
            <w:r w:rsidR="00176884">
              <w:rPr>
                <w:rFonts w:ascii="Times New Roman" w:eastAsia="Calibri" w:hAnsi="Times New Roman" w:cs="Times New Roman"/>
                <w:sz w:val="24"/>
                <w:szCs w:val="20"/>
                <w:lang w:val="et-EE" w:eastAsia="en-GB"/>
              </w:rPr>
              <w:t>, kuue piiripunkti kohandamist</w:t>
            </w:r>
            <w:r w:rsidR="001D2796">
              <w:rPr>
                <w:rFonts w:ascii="Times New Roman" w:eastAsia="Calibri" w:hAnsi="Times New Roman" w:cs="Times New Roman"/>
                <w:sz w:val="24"/>
                <w:szCs w:val="20"/>
                <w:lang w:val="et-EE" w:eastAsia="en-GB"/>
              </w:rPr>
              <w:t xml:space="preserve"> </w:t>
            </w:r>
            <w:r w:rsidR="00C27714" w:rsidRPr="00C27714">
              <w:rPr>
                <w:rFonts w:ascii="Times New Roman" w:eastAsia="Calibri" w:hAnsi="Times New Roman" w:cs="Times New Roman"/>
                <w:sz w:val="24"/>
                <w:szCs w:val="20"/>
                <w:lang w:val="et-EE" w:eastAsia="en-GB"/>
              </w:rPr>
              <w:t>ja kasutajakoolitust</w:t>
            </w:r>
            <w:r w:rsidR="008B7D0E">
              <w:rPr>
                <w:rFonts w:ascii="Times New Roman" w:eastAsia="Calibri" w:hAnsi="Times New Roman" w:cs="Times New Roman"/>
                <w:sz w:val="24"/>
                <w:szCs w:val="20"/>
                <w:lang w:val="et-EE" w:eastAsia="en-GB"/>
              </w:rPr>
              <w:t xml:space="preserve"> kuni 50 teenistujale</w:t>
            </w:r>
            <w:r w:rsidR="00C27714" w:rsidRPr="00C27714">
              <w:rPr>
                <w:rFonts w:ascii="Times New Roman" w:eastAsia="Calibri" w:hAnsi="Times New Roman" w:cs="Times New Roman"/>
                <w:sz w:val="24"/>
                <w:szCs w:val="20"/>
                <w:lang w:val="et-EE" w:eastAsia="en-GB"/>
              </w:rPr>
              <w:t>;</w:t>
            </w:r>
          </w:p>
          <w:p w14:paraId="5B64C778" w14:textId="252BEAF0" w:rsidR="002F4562" w:rsidRPr="00C27714" w:rsidRDefault="00C27714" w:rsidP="00C27714">
            <w:pPr>
              <w:pStyle w:val="ListParagraph"/>
              <w:numPr>
                <w:ilvl w:val="0"/>
                <w:numId w:val="49"/>
              </w:numPr>
              <w:spacing w:after="0"/>
              <w:rPr>
                <w:rFonts w:ascii="Times New Roman" w:eastAsia="Calibri" w:hAnsi="Times New Roman" w:cs="Times New Roman"/>
                <w:sz w:val="24"/>
                <w:szCs w:val="20"/>
                <w:lang w:val="et-EE" w:eastAsia="en-GB"/>
              </w:rPr>
            </w:pPr>
            <w:r w:rsidRPr="00C27714">
              <w:rPr>
                <w:rFonts w:ascii="Times New Roman" w:eastAsia="Calibri" w:hAnsi="Times New Roman" w:cs="Times New Roman"/>
                <w:sz w:val="24"/>
                <w:szCs w:val="20"/>
                <w:lang w:val="et-EE" w:eastAsia="en-GB"/>
              </w:rPr>
              <w:t>osa raames tehakse</w:t>
            </w:r>
            <w:r w:rsidR="002F4562" w:rsidRPr="00C27714">
              <w:rPr>
                <w:rFonts w:ascii="Times New Roman" w:eastAsia="Calibri" w:hAnsi="Times New Roman" w:cs="Times New Roman"/>
                <w:sz w:val="24"/>
                <w:szCs w:val="20"/>
                <w:lang w:val="et-EE" w:eastAsia="en-GB"/>
              </w:rPr>
              <w:t xml:space="preserve"> </w:t>
            </w:r>
            <w:proofErr w:type="spellStart"/>
            <w:r w:rsidRPr="00C27714">
              <w:rPr>
                <w:rFonts w:ascii="Times New Roman" w:eastAsia="Calibri" w:hAnsi="Times New Roman" w:cs="Times New Roman"/>
                <w:sz w:val="24"/>
                <w:szCs w:val="20"/>
                <w:lang w:val="et-EE" w:eastAsia="en-GB"/>
              </w:rPr>
              <w:t>ETIASe</w:t>
            </w:r>
            <w:proofErr w:type="spellEnd"/>
            <w:r w:rsidRPr="00C27714">
              <w:rPr>
                <w:rFonts w:ascii="Times New Roman" w:eastAsia="Calibri" w:hAnsi="Times New Roman" w:cs="Times New Roman"/>
                <w:sz w:val="24"/>
                <w:szCs w:val="20"/>
                <w:lang w:val="et-EE" w:eastAsia="en-GB"/>
              </w:rPr>
              <w:t xml:space="preserve"> rakendamiseks </w:t>
            </w:r>
            <w:r w:rsidR="002F4562" w:rsidRPr="00C27714">
              <w:rPr>
                <w:rFonts w:ascii="Times New Roman" w:eastAsia="Calibri" w:hAnsi="Times New Roman" w:cs="Times New Roman"/>
                <w:sz w:val="24"/>
                <w:szCs w:val="20"/>
                <w:lang w:val="et-EE" w:eastAsia="en-GB"/>
              </w:rPr>
              <w:t>muudatused SIRENE büroo juhtumikorraldussüsteemis</w:t>
            </w:r>
            <w:r w:rsidRPr="00C27714">
              <w:rPr>
                <w:rFonts w:ascii="Times New Roman" w:eastAsia="Calibri" w:hAnsi="Times New Roman" w:cs="Times New Roman"/>
                <w:sz w:val="24"/>
                <w:szCs w:val="20"/>
                <w:lang w:val="et-EE" w:eastAsia="en-GB"/>
              </w:rPr>
              <w:t>.</w:t>
            </w:r>
            <w:r w:rsidR="002F4562" w:rsidRPr="00C27714">
              <w:rPr>
                <w:rFonts w:ascii="Times New Roman" w:eastAsia="Calibri" w:hAnsi="Times New Roman" w:cs="Times New Roman"/>
                <w:sz w:val="24"/>
                <w:szCs w:val="20"/>
                <w:lang w:val="et-EE" w:eastAsia="en-GB"/>
              </w:rPr>
              <w:t xml:space="preserve"> See hõlmab arend</w:t>
            </w:r>
            <w:r w:rsidRPr="00C27714">
              <w:rPr>
                <w:rFonts w:ascii="Times New Roman" w:eastAsia="Calibri" w:hAnsi="Times New Roman" w:cs="Times New Roman"/>
                <w:sz w:val="24"/>
                <w:szCs w:val="20"/>
                <w:lang w:val="et-EE" w:eastAsia="en-GB"/>
              </w:rPr>
              <w:t>ustöid</w:t>
            </w:r>
            <w:r w:rsidR="000963CA">
              <w:rPr>
                <w:rFonts w:ascii="Times New Roman" w:eastAsia="Calibri" w:hAnsi="Times New Roman" w:cs="Times New Roman"/>
                <w:sz w:val="24"/>
                <w:szCs w:val="20"/>
                <w:lang w:val="et-EE" w:eastAsia="en-GB"/>
              </w:rPr>
              <w:t xml:space="preserve"> Schengeni infosüsteemis</w:t>
            </w:r>
            <w:r w:rsidRPr="00C27714">
              <w:rPr>
                <w:rFonts w:ascii="Times New Roman" w:eastAsia="Calibri" w:hAnsi="Times New Roman" w:cs="Times New Roman"/>
                <w:sz w:val="24"/>
                <w:szCs w:val="20"/>
                <w:lang w:val="et-EE" w:eastAsia="en-GB"/>
              </w:rPr>
              <w:t>, tööprotsesside ja käsiraamatu kaasajastamist ning koolitusi</w:t>
            </w:r>
            <w:r w:rsidR="008B7D0E">
              <w:rPr>
                <w:rFonts w:ascii="Times New Roman" w:eastAsia="Calibri" w:hAnsi="Times New Roman" w:cs="Times New Roman"/>
                <w:sz w:val="24"/>
                <w:szCs w:val="20"/>
                <w:lang w:val="et-EE" w:eastAsia="en-GB"/>
              </w:rPr>
              <w:t xml:space="preserve"> kuni 50 teenistujale</w:t>
            </w:r>
            <w:r w:rsidRPr="00C27714">
              <w:rPr>
                <w:rFonts w:ascii="Times New Roman" w:eastAsia="Calibri" w:hAnsi="Times New Roman" w:cs="Times New Roman"/>
                <w:sz w:val="24"/>
                <w:szCs w:val="20"/>
                <w:lang w:val="et-EE" w:eastAsia="en-GB"/>
              </w:rPr>
              <w:t>.</w:t>
            </w:r>
          </w:p>
          <w:p w14:paraId="69B753DC" w14:textId="3D466AC4" w:rsidR="00D85C8A" w:rsidRPr="00D85C8A" w:rsidRDefault="00D85C8A" w:rsidP="00D85C8A">
            <w:pPr>
              <w:spacing w:after="0"/>
              <w:rPr>
                <w:lang w:val="et-EE"/>
              </w:rPr>
            </w:pPr>
            <w:r w:rsidRPr="00D85C8A">
              <w:rPr>
                <w:lang w:val="et-EE"/>
              </w:rPr>
              <w:t xml:space="preserve">BMVI/2024/SA/1.4.2/002 – </w:t>
            </w:r>
            <w:r>
              <w:rPr>
                <w:lang w:val="et-EE"/>
              </w:rPr>
              <w:t>„</w:t>
            </w:r>
            <w:r w:rsidRPr="00D85C8A">
              <w:rPr>
                <w:lang w:val="et-EE"/>
              </w:rPr>
              <w:t>Piirivalvevõimekuse suurendamine välispiiril</w:t>
            </w:r>
            <w:r>
              <w:rPr>
                <w:lang w:val="et-EE"/>
              </w:rPr>
              <w:t>“</w:t>
            </w:r>
          </w:p>
          <w:p w14:paraId="391900EE" w14:textId="10532AE8" w:rsidR="00D85C8A" w:rsidRPr="00D85C8A" w:rsidRDefault="00D85C8A" w:rsidP="00D85C8A">
            <w:pPr>
              <w:spacing w:after="0"/>
              <w:rPr>
                <w:lang w:val="et-EE"/>
              </w:rPr>
            </w:pPr>
            <w:r>
              <w:rPr>
                <w:lang w:val="et-EE"/>
              </w:rPr>
              <w:t xml:space="preserve">Erimeetme </w:t>
            </w:r>
            <w:r w:rsidRPr="00D85C8A">
              <w:rPr>
                <w:lang w:val="et-EE"/>
              </w:rPr>
              <w:t xml:space="preserve">eesmärk on </w:t>
            </w:r>
            <w:r>
              <w:rPr>
                <w:lang w:val="et-EE"/>
              </w:rPr>
              <w:t>uuendusliku tehnoloogia kasutuselevõtuga</w:t>
            </w:r>
            <w:r w:rsidRPr="00D85C8A">
              <w:rPr>
                <w:lang w:val="et-EE"/>
              </w:rPr>
              <w:t xml:space="preserve"> </w:t>
            </w:r>
            <w:r>
              <w:rPr>
                <w:lang w:val="et-EE"/>
              </w:rPr>
              <w:t>piirivalvevõimekuse suurendamine Eest</w:t>
            </w:r>
            <w:r w:rsidR="00711206">
              <w:rPr>
                <w:lang w:val="et-EE"/>
              </w:rPr>
              <w:t>i Vabariigi ja Venemaa Föderatsiooni piiril</w:t>
            </w:r>
            <w:r>
              <w:rPr>
                <w:lang w:val="et-EE"/>
              </w:rPr>
              <w:t>.</w:t>
            </w:r>
          </w:p>
          <w:p w14:paraId="4BA86331" w14:textId="77777777" w:rsidR="00711206" w:rsidRDefault="00711206" w:rsidP="00711206">
            <w:pPr>
              <w:pStyle w:val="ListParagraph"/>
              <w:numPr>
                <w:ilvl w:val="0"/>
                <w:numId w:val="52"/>
              </w:numPr>
              <w:spacing w:after="0"/>
              <w:jc w:val="both"/>
              <w:rPr>
                <w:rFonts w:ascii="Times New Roman" w:eastAsia="Calibri" w:hAnsi="Times New Roman" w:cs="Times New Roman"/>
                <w:sz w:val="24"/>
                <w:szCs w:val="20"/>
                <w:lang w:val="et-EE" w:eastAsia="en-GB"/>
              </w:rPr>
            </w:pPr>
            <w:r w:rsidRPr="00D85C8A">
              <w:rPr>
                <w:rFonts w:ascii="Times New Roman" w:eastAsia="Calibri" w:hAnsi="Times New Roman" w:cs="Times New Roman"/>
                <w:sz w:val="24"/>
                <w:szCs w:val="20"/>
                <w:lang w:val="et-EE" w:eastAsia="en-GB"/>
              </w:rPr>
              <w:t>T</w:t>
            </w:r>
            <w:r w:rsidR="00D85C8A" w:rsidRPr="00D85C8A">
              <w:rPr>
                <w:rFonts w:ascii="Times New Roman" w:eastAsia="Calibri" w:hAnsi="Times New Roman" w:cs="Times New Roman"/>
                <w:sz w:val="24"/>
                <w:szCs w:val="20"/>
                <w:lang w:val="et-EE" w:eastAsia="en-GB"/>
              </w:rPr>
              <w:t>ööpaket</w:t>
            </w:r>
            <w:r>
              <w:rPr>
                <w:rFonts w:ascii="Times New Roman" w:eastAsia="Calibri" w:hAnsi="Times New Roman" w:cs="Times New Roman"/>
                <w:sz w:val="24"/>
                <w:szCs w:val="20"/>
                <w:lang w:val="et-EE" w:eastAsia="en-GB"/>
              </w:rPr>
              <w:t xml:space="preserve">i raames </w:t>
            </w:r>
            <w:bookmarkStart w:id="834" w:name="_Hlk188010361"/>
            <w:r>
              <w:rPr>
                <w:rFonts w:ascii="Times New Roman" w:eastAsia="Calibri" w:hAnsi="Times New Roman" w:cs="Times New Roman"/>
                <w:sz w:val="24"/>
                <w:szCs w:val="20"/>
                <w:lang w:val="et-EE" w:eastAsia="en-GB"/>
              </w:rPr>
              <w:t>arendatakse ja ehitatakse</w:t>
            </w:r>
            <w:r w:rsidR="00D85C8A" w:rsidRPr="00D85C8A">
              <w:rPr>
                <w:rFonts w:ascii="Times New Roman" w:eastAsia="Calibri" w:hAnsi="Times New Roman" w:cs="Times New Roman"/>
                <w:sz w:val="24"/>
                <w:szCs w:val="20"/>
                <w:lang w:val="et-EE" w:eastAsia="en-GB"/>
              </w:rPr>
              <w:t xml:space="preserve"> fiiberoptili</w:t>
            </w:r>
            <w:r>
              <w:rPr>
                <w:rFonts w:ascii="Times New Roman" w:eastAsia="Calibri" w:hAnsi="Times New Roman" w:cs="Times New Roman"/>
                <w:sz w:val="24"/>
                <w:szCs w:val="20"/>
                <w:lang w:val="et-EE" w:eastAsia="en-GB"/>
              </w:rPr>
              <w:t>ne</w:t>
            </w:r>
            <w:r w:rsidR="00D85C8A" w:rsidRPr="00D85C8A">
              <w:rPr>
                <w:rFonts w:ascii="Times New Roman" w:eastAsia="Calibri" w:hAnsi="Times New Roman" w:cs="Times New Roman"/>
                <w:sz w:val="24"/>
                <w:szCs w:val="20"/>
                <w:lang w:val="et-EE" w:eastAsia="en-GB"/>
              </w:rPr>
              <w:t xml:space="preserve"> sidevõr</w:t>
            </w:r>
            <w:r>
              <w:rPr>
                <w:rFonts w:ascii="Times New Roman" w:eastAsia="Calibri" w:hAnsi="Times New Roman" w:cs="Times New Roman"/>
                <w:sz w:val="24"/>
                <w:szCs w:val="20"/>
                <w:lang w:val="et-EE" w:eastAsia="en-GB"/>
              </w:rPr>
              <w:t>k</w:t>
            </w:r>
            <w:r w:rsidR="00D85C8A" w:rsidRPr="00D85C8A">
              <w:rPr>
                <w:rFonts w:ascii="Times New Roman" w:eastAsia="Calibri" w:hAnsi="Times New Roman" w:cs="Times New Roman"/>
                <w:sz w:val="24"/>
                <w:szCs w:val="20"/>
                <w:lang w:val="et-EE" w:eastAsia="en-GB"/>
              </w:rPr>
              <w:t xml:space="preserve"> (OPTIC-COMM),</w:t>
            </w:r>
            <w:r>
              <w:rPr>
                <w:rFonts w:ascii="Times New Roman" w:eastAsia="Calibri" w:hAnsi="Times New Roman" w:cs="Times New Roman"/>
                <w:sz w:val="24"/>
                <w:szCs w:val="20"/>
                <w:lang w:val="et-EE" w:eastAsia="en-GB"/>
              </w:rPr>
              <w:t xml:space="preserve"> et </w:t>
            </w:r>
            <w:r w:rsidR="00D85C8A" w:rsidRPr="00D85C8A">
              <w:rPr>
                <w:rFonts w:ascii="Times New Roman" w:eastAsia="Calibri" w:hAnsi="Times New Roman" w:cs="Times New Roman"/>
                <w:sz w:val="24"/>
                <w:szCs w:val="20"/>
                <w:lang w:val="et-EE" w:eastAsia="en-GB"/>
              </w:rPr>
              <w:t>tagada töökindlus ja katkematud andmevood välispiiril asuvate piirivalvepunktide ja andmekeskuste vahel</w:t>
            </w:r>
            <w:bookmarkEnd w:id="834"/>
            <w:r w:rsidR="00D85C8A" w:rsidRPr="00D85C8A">
              <w:rPr>
                <w:rFonts w:ascii="Times New Roman" w:eastAsia="Calibri" w:hAnsi="Times New Roman" w:cs="Times New Roman"/>
                <w:sz w:val="24"/>
                <w:szCs w:val="20"/>
                <w:lang w:val="et-EE" w:eastAsia="en-GB"/>
              </w:rPr>
              <w:t>.</w:t>
            </w:r>
          </w:p>
          <w:p w14:paraId="5D828AD6" w14:textId="2255B602" w:rsidR="002F4562" w:rsidRPr="00711206" w:rsidRDefault="00711206" w:rsidP="00711206">
            <w:pPr>
              <w:pStyle w:val="ListParagraph"/>
              <w:numPr>
                <w:ilvl w:val="0"/>
                <w:numId w:val="52"/>
              </w:numPr>
              <w:spacing w:after="0"/>
              <w:jc w:val="both"/>
              <w:rPr>
                <w:rFonts w:ascii="Times New Roman" w:eastAsia="Calibri" w:hAnsi="Times New Roman" w:cs="Times New Roman"/>
                <w:sz w:val="24"/>
                <w:szCs w:val="20"/>
                <w:lang w:val="et-EE" w:eastAsia="en-GB"/>
              </w:rPr>
            </w:pPr>
            <w:r>
              <w:rPr>
                <w:lang w:val="et-EE"/>
              </w:rPr>
              <w:t xml:space="preserve"> </w:t>
            </w:r>
            <w:r w:rsidR="00D85C8A" w:rsidRPr="00711206">
              <w:rPr>
                <w:rFonts w:ascii="Times New Roman" w:eastAsia="Calibri" w:hAnsi="Times New Roman" w:cs="Times New Roman"/>
                <w:sz w:val="24"/>
                <w:szCs w:val="20"/>
                <w:lang w:val="et-EE" w:eastAsia="en-GB"/>
              </w:rPr>
              <w:t xml:space="preserve">tööpaketi raames </w:t>
            </w:r>
            <w:bookmarkStart w:id="835" w:name="_Hlk188010395"/>
            <w:r w:rsidR="00D85C8A" w:rsidRPr="00711206">
              <w:rPr>
                <w:rFonts w:ascii="Times New Roman" w:eastAsia="Calibri" w:hAnsi="Times New Roman" w:cs="Times New Roman"/>
                <w:sz w:val="24"/>
                <w:szCs w:val="20"/>
                <w:lang w:val="et-EE" w:eastAsia="en-GB"/>
              </w:rPr>
              <w:t xml:space="preserve">luuakse mehitamata sõidukite tuvastamise süsteem (D-UAS </w:t>
            </w:r>
            <w:proofErr w:type="spellStart"/>
            <w:r w:rsidR="00D85C8A" w:rsidRPr="00711206">
              <w:rPr>
                <w:rFonts w:ascii="Times New Roman" w:eastAsia="Calibri" w:hAnsi="Times New Roman" w:cs="Times New Roman"/>
                <w:sz w:val="24"/>
                <w:szCs w:val="20"/>
                <w:lang w:val="et-EE" w:eastAsia="en-GB"/>
              </w:rPr>
              <w:t>Border</w:t>
            </w:r>
            <w:proofErr w:type="spellEnd"/>
            <w:r w:rsidR="00D85C8A" w:rsidRPr="00711206">
              <w:rPr>
                <w:rFonts w:ascii="Times New Roman" w:eastAsia="Calibri" w:hAnsi="Times New Roman" w:cs="Times New Roman"/>
                <w:sz w:val="24"/>
                <w:szCs w:val="20"/>
                <w:lang w:val="et-EE" w:eastAsia="en-GB"/>
              </w:rPr>
              <w:t>) eesmärgiga tagada olukorrateadlikkus piiriülesest liikumisest, sealhulgas madalalt lendavate mehitamata sõidukite ebaseaduslikust piiriülesest kasutamisest</w:t>
            </w:r>
            <w:bookmarkEnd w:id="835"/>
            <w:r w:rsidR="00D85C8A" w:rsidRPr="00711206">
              <w:rPr>
                <w:rFonts w:ascii="Times New Roman" w:eastAsia="Calibri" w:hAnsi="Times New Roman" w:cs="Times New Roman"/>
                <w:sz w:val="24"/>
                <w:szCs w:val="20"/>
                <w:lang w:val="et-EE" w:eastAsia="en-GB"/>
              </w:rPr>
              <w:t>.</w:t>
            </w:r>
          </w:p>
          <w:p w14:paraId="408C0FA2" w14:textId="238A67CD" w:rsidR="00711206" w:rsidRPr="00711206" w:rsidRDefault="00711206" w:rsidP="00711206">
            <w:pPr>
              <w:spacing w:after="0"/>
              <w:rPr>
                <w:lang w:val="et-EE"/>
              </w:rPr>
            </w:pPr>
            <w:r w:rsidRPr="00711206">
              <w:rPr>
                <w:lang w:val="et-EE"/>
              </w:rPr>
              <w:t xml:space="preserve">BMVI/2024/SA/1.1.5/001 </w:t>
            </w:r>
            <w:r>
              <w:rPr>
                <w:lang w:val="et-EE"/>
              </w:rPr>
              <w:t>„</w:t>
            </w:r>
            <w:r w:rsidRPr="00711206">
              <w:rPr>
                <w:lang w:val="et-EE"/>
              </w:rPr>
              <w:t xml:space="preserve">Mitmekihilise </w:t>
            </w:r>
            <w:r>
              <w:rPr>
                <w:lang w:val="et-EE"/>
              </w:rPr>
              <w:t>droonituvastus- ja -tõrje</w:t>
            </w:r>
            <w:r w:rsidRPr="00711206">
              <w:rPr>
                <w:lang w:val="et-EE"/>
              </w:rPr>
              <w:t>positsiooni piloteerimine</w:t>
            </w:r>
            <w:r>
              <w:rPr>
                <w:lang w:val="et-EE"/>
              </w:rPr>
              <w:t>“</w:t>
            </w:r>
          </w:p>
          <w:p w14:paraId="58408501" w14:textId="5C189703" w:rsidR="00711206" w:rsidRPr="00711206" w:rsidRDefault="00711206" w:rsidP="00711206">
            <w:pPr>
              <w:spacing w:after="0"/>
              <w:rPr>
                <w:lang w:val="et-EE"/>
              </w:rPr>
            </w:pPr>
            <w:r>
              <w:rPr>
                <w:lang w:val="et-EE"/>
              </w:rPr>
              <w:t>Eri</w:t>
            </w:r>
            <w:r w:rsidRPr="00711206">
              <w:rPr>
                <w:lang w:val="et-EE"/>
              </w:rPr>
              <w:t xml:space="preserve">meetme eesmärk on </w:t>
            </w:r>
            <w:bookmarkStart w:id="836" w:name="_Hlk188010518"/>
            <w:r w:rsidRPr="00711206">
              <w:rPr>
                <w:lang w:val="et-EE"/>
              </w:rPr>
              <w:t>katsetada ELi välispiiril uuenduslikke tehnoloogilisi lahendusi</w:t>
            </w:r>
            <w:r>
              <w:rPr>
                <w:lang w:val="et-EE"/>
              </w:rPr>
              <w:t>.</w:t>
            </w:r>
            <w:r w:rsidRPr="00711206">
              <w:rPr>
                <w:lang w:val="et-EE"/>
              </w:rPr>
              <w:t xml:space="preserve"> </w:t>
            </w:r>
            <w:r>
              <w:rPr>
                <w:lang w:val="et-EE"/>
              </w:rPr>
              <w:t>Luuakse</w:t>
            </w:r>
            <w:r w:rsidRPr="00711206">
              <w:rPr>
                <w:lang w:val="et-EE"/>
              </w:rPr>
              <w:t xml:space="preserve"> positsioon, mis on võimeline tuvastama ja </w:t>
            </w:r>
            <w:r>
              <w:rPr>
                <w:lang w:val="et-EE"/>
              </w:rPr>
              <w:t>maha võtma</w:t>
            </w:r>
            <w:r w:rsidRPr="00711206">
              <w:rPr>
                <w:lang w:val="et-EE"/>
              </w:rPr>
              <w:t xml:space="preserve"> lendavaid objekte Venemaa piiri lähedal</w:t>
            </w:r>
            <w:r>
              <w:rPr>
                <w:lang w:val="et-EE"/>
              </w:rPr>
              <w:t xml:space="preserve"> </w:t>
            </w:r>
            <w:bookmarkEnd w:id="836"/>
            <w:r>
              <w:rPr>
                <w:lang w:val="et-EE"/>
              </w:rPr>
              <w:t>(sensorite ja segajatega varustatud mast) ja droonitõrje lahendusega konteiner</w:t>
            </w:r>
            <w:r w:rsidRPr="00711206">
              <w:rPr>
                <w:lang w:val="et-EE"/>
              </w:rPr>
              <w:t xml:space="preserve">. Projektide tulemusi jagatakse </w:t>
            </w:r>
            <w:proofErr w:type="spellStart"/>
            <w:r w:rsidRPr="00711206">
              <w:rPr>
                <w:lang w:val="et-EE"/>
              </w:rPr>
              <w:t>Frontexi</w:t>
            </w:r>
            <w:proofErr w:type="spellEnd"/>
            <w:r w:rsidRPr="00711206">
              <w:rPr>
                <w:lang w:val="et-EE"/>
              </w:rPr>
              <w:t xml:space="preserve"> ja teiste liikmesriikidega.</w:t>
            </w:r>
          </w:p>
          <w:p w14:paraId="275A6F34" w14:textId="77777777" w:rsidR="007645CD" w:rsidRPr="007645CD" w:rsidRDefault="007645CD" w:rsidP="007645CD">
            <w:pPr>
              <w:spacing w:after="0"/>
              <w:rPr>
                <w:ins w:id="837" w:author="Aivi Kuivonen" w:date="2025-07-07T15:54:00Z"/>
                <w:lang w:val="et-EE"/>
              </w:rPr>
            </w:pPr>
            <w:ins w:id="838" w:author="Aivi Kuivonen" w:date="2025-07-07T15:54:00Z">
              <w:r w:rsidRPr="007645CD">
                <w:rPr>
                  <w:lang w:val="et-EE"/>
                </w:rPr>
                <w:t>Erimeede liikmesriikide toetamiseks rände- ja varjupaigapakti rakendamisel</w:t>
              </w:r>
            </w:ins>
          </w:p>
          <w:p w14:paraId="5368F34F" w14:textId="3DAA44C7" w:rsidR="007645CD" w:rsidRPr="007645CD" w:rsidRDefault="007645CD" w:rsidP="007645CD">
            <w:pPr>
              <w:spacing w:after="0"/>
              <w:rPr>
                <w:ins w:id="839" w:author="Aivi Kuivonen" w:date="2025-07-07T15:54:00Z"/>
                <w:lang w:val="et-EE"/>
              </w:rPr>
            </w:pPr>
            <w:ins w:id="840" w:author="Aivi Kuivonen" w:date="2025-07-07T15:57:00Z">
              <w:r>
                <w:rPr>
                  <w:lang w:val="et-EE"/>
                </w:rPr>
                <w:lastRenderedPageBreak/>
                <w:t>E</w:t>
              </w:r>
            </w:ins>
            <w:ins w:id="841" w:author="Aivi Kuivonen" w:date="2025-07-07T15:54:00Z">
              <w:r w:rsidRPr="007645CD">
                <w:rPr>
                  <w:lang w:val="et-EE"/>
                </w:rPr>
                <w:t xml:space="preserve">rimeetme raames toetatakse peamiselt rände- ja varjupaigapakti ühise rakenduskava </w:t>
              </w:r>
            </w:ins>
            <w:ins w:id="842" w:author="Aivi Kuivonen" w:date="2025-07-07T15:58:00Z">
              <w:r w:rsidRPr="007645CD">
                <w:rPr>
                  <w:lang w:val="et-EE"/>
                </w:rPr>
                <w:t xml:space="preserve">2. ploki </w:t>
              </w:r>
            </w:ins>
            <w:ins w:id="843" w:author="Aivi Kuivonen" w:date="2025-07-07T15:54:00Z">
              <w:r w:rsidRPr="007645CD">
                <w:rPr>
                  <w:lang w:val="et-EE"/>
                </w:rPr>
                <w:t xml:space="preserve">„Uus süsteem rändevoogude juhtimiseks ELi välispiiridel“ rakendamist, </w:t>
              </w:r>
            </w:ins>
            <w:ins w:id="844" w:author="Aivi Kuivonen" w:date="2025-07-07T16:22:00Z">
              <w:r w:rsidR="00FF30E4">
                <w:rPr>
                  <w:lang w:val="et-EE"/>
                </w:rPr>
                <w:t>j</w:t>
              </w:r>
            </w:ins>
            <w:ins w:id="845" w:author="Aivi Kuivonen" w:date="2025-07-07T15:54:00Z">
              <w:r w:rsidRPr="007645CD">
                <w:rPr>
                  <w:lang w:val="et-EE"/>
                </w:rPr>
                <w:t>ärgmist</w:t>
              </w:r>
            </w:ins>
            <w:ins w:id="846" w:author="Aivi Kuivonen" w:date="2025-07-07T16:22:00Z">
              <w:r w:rsidR="00FF30E4">
                <w:rPr>
                  <w:lang w:val="et-EE"/>
                </w:rPr>
                <w:t>e tegevuste kaudu</w:t>
              </w:r>
            </w:ins>
            <w:ins w:id="847" w:author="Aivi Kuivonen" w:date="2025-07-07T15:54:00Z">
              <w:r w:rsidRPr="007645CD">
                <w:rPr>
                  <w:lang w:val="et-EE"/>
                </w:rPr>
                <w:t>:</w:t>
              </w:r>
            </w:ins>
          </w:p>
          <w:p w14:paraId="7C4AFA3B" w14:textId="458DBE40" w:rsidR="007645CD" w:rsidRPr="007645CD" w:rsidRDefault="007645CD" w:rsidP="007645CD">
            <w:pPr>
              <w:spacing w:after="0"/>
              <w:rPr>
                <w:ins w:id="848" w:author="Aivi Kuivonen" w:date="2025-07-07T15:54:00Z"/>
                <w:lang w:val="et-EE"/>
              </w:rPr>
            </w:pPr>
            <w:ins w:id="849" w:author="Aivi Kuivonen" w:date="2025-07-07T15:54:00Z">
              <w:r w:rsidRPr="007645CD">
                <w:rPr>
                  <w:lang w:val="et-EE"/>
                </w:rPr>
                <w:t>-</w:t>
              </w:r>
            </w:ins>
            <w:ins w:id="850" w:author="Aivi Kuivonen" w:date="2025-07-07T16:00:00Z">
              <w:r>
                <w:rPr>
                  <w:lang w:val="et-EE"/>
                </w:rPr>
                <w:t xml:space="preserve"> </w:t>
              </w:r>
            </w:ins>
            <w:ins w:id="851" w:author="Aivi Kuivonen" w:date="2025-07-07T16:03:00Z">
              <w:r>
                <w:rPr>
                  <w:lang w:val="et-EE"/>
                </w:rPr>
                <w:t>taustakontrolli subjektidele</w:t>
              </w:r>
              <w:r w:rsidRPr="007645CD">
                <w:rPr>
                  <w:lang w:val="et-EE"/>
                </w:rPr>
                <w:t xml:space="preserve"> </w:t>
              </w:r>
            </w:ins>
            <w:ins w:id="852" w:author="Aivi Kuivonen" w:date="2025-07-07T15:54:00Z">
              <w:r w:rsidRPr="007645CD">
                <w:rPr>
                  <w:lang w:val="et-EE"/>
                </w:rPr>
                <w:t>majutusvõim</w:t>
              </w:r>
            </w:ins>
            <w:ins w:id="853" w:author="Aivi Kuivonen" w:date="2025-07-07T15:59:00Z">
              <w:r>
                <w:rPr>
                  <w:lang w:val="et-EE"/>
                </w:rPr>
                <w:t>ekuse</w:t>
              </w:r>
            </w:ins>
            <w:ins w:id="854" w:author="Aivi Kuivonen" w:date="2025-07-07T15:54:00Z">
              <w:r w:rsidRPr="007645CD">
                <w:rPr>
                  <w:lang w:val="et-EE"/>
                </w:rPr>
                <w:t xml:space="preserve"> loomine</w:t>
              </w:r>
            </w:ins>
            <w:ins w:id="855" w:author="Aivi Kuivonen" w:date="2025-07-07T16:24:00Z">
              <w:r w:rsidR="00FF30E4">
                <w:rPr>
                  <w:lang w:val="et-EE"/>
                </w:rPr>
                <w:t>, sh</w:t>
              </w:r>
            </w:ins>
            <w:ins w:id="856" w:author="Aivi Kuivonen" w:date="2025-07-07T15:54:00Z">
              <w:r w:rsidRPr="007645CD">
                <w:rPr>
                  <w:lang w:val="et-EE"/>
                </w:rPr>
                <w:t xml:space="preserve"> </w:t>
              </w:r>
            </w:ins>
            <w:ins w:id="857" w:author="Aivi Kuivonen" w:date="2025-07-07T15:59:00Z">
              <w:r>
                <w:rPr>
                  <w:lang w:val="et-EE"/>
                </w:rPr>
                <w:t>ülalpidamis</w:t>
              </w:r>
            </w:ins>
            <w:ins w:id="858" w:author="Aivi Kuivonen" w:date="2025-07-07T15:54:00Z">
              <w:r w:rsidRPr="007645CD">
                <w:rPr>
                  <w:lang w:val="et-EE"/>
                </w:rPr>
                <w:t>kulud</w:t>
              </w:r>
            </w:ins>
            <w:ins w:id="859" w:author="Aivi Kuivonen" w:date="2025-07-07T16:23:00Z">
              <w:r w:rsidR="00FF30E4">
                <w:rPr>
                  <w:lang w:val="et-EE"/>
                </w:rPr>
                <w:t>e katmine</w:t>
              </w:r>
            </w:ins>
            <w:ins w:id="860" w:author="Aivi Kuivonen" w:date="2025-07-07T15:54:00Z">
              <w:r w:rsidRPr="007645CD">
                <w:rPr>
                  <w:lang w:val="et-EE"/>
                </w:rPr>
                <w:t xml:space="preserve">. See hõlmab nii </w:t>
              </w:r>
            </w:ins>
            <w:ins w:id="861" w:author="Aivi Kuivonen" w:date="2025-07-07T16:00:00Z">
              <w:r>
                <w:rPr>
                  <w:lang w:val="et-EE"/>
                </w:rPr>
                <w:t>soojaku</w:t>
              </w:r>
            </w:ins>
            <w:ins w:id="862" w:author="Aivi Kuivonen" w:date="2025-07-07T16:02:00Z">
              <w:r>
                <w:rPr>
                  <w:lang w:val="et-EE"/>
                </w:rPr>
                <w:t>te soetamist</w:t>
              </w:r>
            </w:ins>
            <w:ins w:id="863" w:author="Aivi Kuivonen" w:date="2025-07-07T15:54:00Z">
              <w:r w:rsidRPr="007645CD">
                <w:rPr>
                  <w:lang w:val="et-EE"/>
                </w:rPr>
                <w:t xml:space="preserve"> kui ka Tallinna </w:t>
              </w:r>
            </w:ins>
            <w:ins w:id="864" w:author="Aivi Kuivonen" w:date="2025-07-07T16:01:00Z">
              <w:r>
                <w:rPr>
                  <w:lang w:val="et-EE"/>
                </w:rPr>
                <w:t xml:space="preserve">lähedal </w:t>
              </w:r>
            </w:ins>
            <w:ins w:id="865" w:author="Aivi Kuivonen" w:date="2025-07-07T16:02:00Z">
              <w:r>
                <w:rPr>
                  <w:lang w:val="et-EE"/>
                </w:rPr>
                <w:t xml:space="preserve">asuva </w:t>
              </w:r>
            </w:ins>
            <w:ins w:id="866" w:author="Aivi Kuivonen" w:date="2025-07-07T15:54:00Z">
              <w:r w:rsidRPr="007645CD">
                <w:rPr>
                  <w:lang w:val="et-EE"/>
                </w:rPr>
                <w:t xml:space="preserve">kinnipidamiskeskuse ühe ploki renoveerimist ja ümberehitamist. </w:t>
              </w:r>
            </w:ins>
            <w:ins w:id="867" w:author="Aivi Kuivonen" w:date="2025-07-07T16:00:00Z">
              <w:r>
                <w:rPr>
                  <w:lang w:val="et-EE"/>
                </w:rPr>
                <w:t>Taustakont</w:t>
              </w:r>
            </w:ins>
            <w:ins w:id="868" w:author="Aivi Kuivonen" w:date="2025-07-07T16:01:00Z">
              <w:r>
                <w:rPr>
                  <w:lang w:val="et-EE"/>
                </w:rPr>
                <w:t>rolli</w:t>
              </w:r>
            </w:ins>
            <w:ins w:id="869" w:author="Aivi Kuivonen" w:date="2025-07-07T16:02:00Z">
              <w:r>
                <w:rPr>
                  <w:lang w:val="et-EE"/>
                </w:rPr>
                <w:t>ks loodud majutusvõimek</w:t>
              </w:r>
            </w:ins>
            <w:ins w:id="870" w:author="Aivi Kuivonen" w:date="2025-07-07T16:03:00Z">
              <w:r>
                <w:rPr>
                  <w:lang w:val="et-EE"/>
                </w:rPr>
                <w:t xml:space="preserve">ust </w:t>
              </w:r>
            </w:ins>
            <w:ins w:id="871" w:author="Aivi Kuivonen" w:date="2025-07-07T15:54:00Z">
              <w:r w:rsidRPr="007645CD">
                <w:rPr>
                  <w:lang w:val="et-EE"/>
                </w:rPr>
                <w:t xml:space="preserve">võib vajaduse korral kasutada ka piirimenetluste läbiviimiseks. </w:t>
              </w:r>
            </w:ins>
          </w:p>
          <w:p w14:paraId="636EB626" w14:textId="63F18BF4" w:rsidR="007645CD" w:rsidRPr="007645CD" w:rsidRDefault="007645CD" w:rsidP="007645CD">
            <w:pPr>
              <w:spacing w:after="0"/>
              <w:rPr>
                <w:ins w:id="872" w:author="Aivi Kuivonen" w:date="2025-07-07T15:54:00Z"/>
                <w:lang w:val="et-EE"/>
              </w:rPr>
            </w:pPr>
            <w:ins w:id="873" w:author="Aivi Kuivonen" w:date="2025-07-07T15:54:00Z">
              <w:r w:rsidRPr="007645CD">
                <w:rPr>
                  <w:lang w:val="et-EE"/>
                </w:rPr>
                <w:t xml:space="preserve">- töötajate palkamine horisontaalsete ülesannete täitmiseks mitmeotstarbelises </w:t>
              </w:r>
            </w:ins>
            <w:ins w:id="874" w:author="Aivi Kuivonen" w:date="2025-07-07T16:03:00Z">
              <w:r>
                <w:rPr>
                  <w:lang w:val="et-EE"/>
                </w:rPr>
                <w:t>majut</w:t>
              </w:r>
            </w:ins>
            <w:ins w:id="875" w:author="Aivi Kuivonen" w:date="2025-07-07T16:24:00Z">
              <w:r w:rsidR="00FF30E4">
                <w:rPr>
                  <w:lang w:val="et-EE"/>
                </w:rPr>
                <w:t>u</w:t>
              </w:r>
            </w:ins>
            <w:ins w:id="876" w:author="Aivi Kuivonen" w:date="2025-07-07T16:03:00Z">
              <w:r>
                <w:rPr>
                  <w:lang w:val="et-EE"/>
                </w:rPr>
                <w:t>s</w:t>
              </w:r>
            </w:ins>
            <w:ins w:id="877" w:author="Aivi Kuivonen" w:date="2025-07-07T15:54:00Z">
              <w:r w:rsidRPr="007645CD">
                <w:rPr>
                  <w:lang w:val="et-EE"/>
                </w:rPr>
                <w:t xml:space="preserve">keskuses, </w:t>
              </w:r>
            </w:ins>
          </w:p>
          <w:p w14:paraId="294EAE71" w14:textId="1469FC10" w:rsidR="007645CD" w:rsidRPr="007645CD" w:rsidRDefault="007645CD" w:rsidP="007645CD">
            <w:pPr>
              <w:spacing w:after="0"/>
              <w:rPr>
                <w:ins w:id="878" w:author="Aivi Kuivonen" w:date="2025-07-07T15:54:00Z"/>
                <w:lang w:val="et-EE"/>
              </w:rPr>
            </w:pPr>
            <w:ins w:id="879" w:author="Aivi Kuivonen" w:date="2025-07-07T15:54:00Z">
              <w:r w:rsidRPr="007645CD">
                <w:rPr>
                  <w:lang w:val="et-EE"/>
                </w:rPr>
                <w:t>- kolmandate riikide kodanikele abi osutamine</w:t>
              </w:r>
            </w:ins>
            <w:ins w:id="880" w:author="Aivi Kuivonen" w:date="2025-07-07T16:25:00Z">
              <w:r w:rsidR="00FF30E4">
                <w:rPr>
                  <w:lang w:val="et-EE"/>
                </w:rPr>
                <w:t xml:space="preserve"> taustakontrolli ajal</w:t>
              </w:r>
            </w:ins>
            <w:ins w:id="881" w:author="Aivi Kuivonen" w:date="2025-07-07T15:54:00Z">
              <w:r w:rsidRPr="007645CD">
                <w:rPr>
                  <w:lang w:val="et-EE"/>
                </w:rPr>
                <w:t>, sealhulgas</w:t>
              </w:r>
            </w:ins>
          </w:p>
          <w:p w14:paraId="687F985E" w14:textId="306EB2EC" w:rsidR="007645CD" w:rsidRDefault="007645CD" w:rsidP="007645CD">
            <w:pPr>
              <w:pStyle w:val="ListParagraph"/>
              <w:numPr>
                <w:ilvl w:val="0"/>
                <w:numId w:val="54"/>
              </w:numPr>
              <w:spacing w:after="0"/>
              <w:rPr>
                <w:ins w:id="882" w:author="Aivi Kuivonen" w:date="2025-07-07T16:06:00Z"/>
                <w:rFonts w:ascii="Times New Roman" w:eastAsia="Calibri" w:hAnsi="Times New Roman" w:cs="Times New Roman"/>
                <w:sz w:val="24"/>
                <w:szCs w:val="20"/>
                <w:lang w:val="et-EE" w:eastAsia="en-GB"/>
              </w:rPr>
            </w:pPr>
            <w:ins w:id="883" w:author="Aivi Kuivonen" w:date="2025-07-07T16:04:00Z">
              <w:r>
                <w:rPr>
                  <w:rFonts w:ascii="Times New Roman" w:eastAsia="Calibri" w:hAnsi="Times New Roman" w:cs="Times New Roman"/>
                  <w:sz w:val="24"/>
                  <w:szCs w:val="20"/>
                  <w:lang w:val="et-EE" w:eastAsia="en-GB"/>
                </w:rPr>
                <w:t xml:space="preserve">elamisväärne </w:t>
              </w:r>
            </w:ins>
            <w:ins w:id="884" w:author="Aivi Kuivonen" w:date="2025-07-07T16:05:00Z">
              <w:r>
                <w:rPr>
                  <w:rFonts w:ascii="Times New Roman" w:eastAsia="Calibri" w:hAnsi="Times New Roman" w:cs="Times New Roman"/>
                  <w:sz w:val="24"/>
                  <w:szCs w:val="20"/>
                  <w:lang w:val="et-EE" w:eastAsia="en-GB"/>
                </w:rPr>
                <w:t xml:space="preserve">ja turvaline </w:t>
              </w:r>
            </w:ins>
            <w:ins w:id="885" w:author="Aivi Kuivonen" w:date="2025-07-07T15:54:00Z">
              <w:r w:rsidRPr="001F2932">
                <w:rPr>
                  <w:rFonts w:ascii="Times New Roman" w:eastAsia="Calibri" w:hAnsi="Times New Roman" w:cs="Times New Roman"/>
                  <w:sz w:val="24"/>
                  <w:szCs w:val="20"/>
                  <w:lang w:val="et-EE" w:eastAsia="en-GB"/>
                </w:rPr>
                <w:t>majutus,</w:t>
              </w:r>
            </w:ins>
            <w:ins w:id="886" w:author="Aivi Kuivonen" w:date="2025-07-07T16:05:00Z">
              <w:r>
                <w:rPr>
                  <w:rFonts w:ascii="Times New Roman" w:eastAsia="Calibri" w:hAnsi="Times New Roman" w:cs="Times New Roman"/>
                  <w:sz w:val="24"/>
                  <w:szCs w:val="20"/>
                  <w:lang w:val="et-EE" w:eastAsia="en-GB"/>
                </w:rPr>
                <w:t xml:space="preserve"> mis</w:t>
              </w:r>
            </w:ins>
            <w:ins w:id="887" w:author="Aivi Kuivonen" w:date="2025-07-07T15:54:00Z">
              <w:r w:rsidRPr="001F2932">
                <w:rPr>
                  <w:rFonts w:ascii="Times New Roman" w:eastAsia="Calibri" w:hAnsi="Times New Roman" w:cs="Times New Roman"/>
                  <w:sz w:val="24"/>
                  <w:szCs w:val="20"/>
                  <w:lang w:val="et-EE" w:eastAsia="en-GB"/>
                </w:rPr>
                <w:t xml:space="preserve"> kaitseb nende füüsilist ja vaimset tervist ning austab nende </w:t>
              </w:r>
            </w:ins>
            <w:ins w:id="888" w:author="Aivi Kuivonen" w:date="2025-07-07T16:25:00Z">
              <w:r w:rsidR="00FF30E4">
                <w:rPr>
                  <w:rFonts w:ascii="Times New Roman" w:eastAsia="Calibri" w:hAnsi="Times New Roman" w:cs="Times New Roman"/>
                  <w:sz w:val="24"/>
                  <w:szCs w:val="20"/>
                  <w:lang w:val="et-EE" w:eastAsia="en-GB"/>
                </w:rPr>
                <w:t xml:space="preserve">inimõiguste </w:t>
              </w:r>
            </w:ins>
            <w:ins w:id="889" w:author="Aivi Kuivonen" w:date="2025-07-07T15:54:00Z">
              <w:r w:rsidRPr="001F2932">
                <w:rPr>
                  <w:rFonts w:ascii="Times New Roman" w:eastAsia="Calibri" w:hAnsi="Times New Roman" w:cs="Times New Roman"/>
                  <w:sz w:val="24"/>
                  <w:szCs w:val="20"/>
                  <w:lang w:val="et-EE" w:eastAsia="en-GB"/>
                </w:rPr>
                <w:t>hartast tulenevaid õigusi</w:t>
              </w:r>
            </w:ins>
            <w:ins w:id="890" w:author="Aivi Kuivonen" w:date="2025-07-07T16:06:00Z">
              <w:r>
                <w:rPr>
                  <w:rFonts w:ascii="Times New Roman" w:eastAsia="Calibri" w:hAnsi="Times New Roman" w:cs="Times New Roman"/>
                  <w:sz w:val="24"/>
                  <w:szCs w:val="20"/>
                  <w:lang w:val="et-EE" w:eastAsia="en-GB"/>
                </w:rPr>
                <w:t>;</w:t>
              </w:r>
            </w:ins>
          </w:p>
          <w:p w14:paraId="0330BBF9" w14:textId="07E71DA9" w:rsidR="007645CD" w:rsidRPr="001F2932" w:rsidRDefault="007645CD" w:rsidP="007645CD">
            <w:pPr>
              <w:pStyle w:val="ListParagraph"/>
              <w:numPr>
                <w:ilvl w:val="0"/>
                <w:numId w:val="54"/>
              </w:numPr>
              <w:spacing w:after="0"/>
              <w:rPr>
                <w:ins w:id="891" w:author="Aivi Kuivonen" w:date="2025-07-07T16:08:00Z"/>
                <w:rFonts w:ascii="Times New Roman" w:eastAsia="Calibri" w:hAnsi="Times New Roman" w:cs="Times New Roman"/>
                <w:sz w:val="24"/>
                <w:szCs w:val="20"/>
                <w:lang w:val="et-EE" w:eastAsia="en-GB"/>
              </w:rPr>
            </w:pPr>
            <w:ins w:id="892" w:author="Aivi Kuivonen" w:date="2025-07-07T15:54:00Z">
              <w:r w:rsidRPr="001F2932">
                <w:rPr>
                  <w:rFonts w:ascii="Times New Roman" w:eastAsia="Calibri" w:hAnsi="Times New Roman" w:cs="Times New Roman"/>
                  <w:sz w:val="24"/>
                  <w:szCs w:val="20"/>
                  <w:lang w:val="et-EE" w:eastAsia="en-GB"/>
                </w:rPr>
                <w:t>meditsiinitöötajate poolt teostatav es</w:t>
              </w:r>
            </w:ins>
            <w:ins w:id="893" w:author="Aivi Kuivonen" w:date="2025-07-07T16:06:00Z">
              <w:r w:rsidRPr="001F2932">
                <w:rPr>
                  <w:rFonts w:ascii="Times New Roman" w:eastAsia="Calibri" w:hAnsi="Times New Roman" w:cs="Times New Roman"/>
                  <w:sz w:val="24"/>
                  <w:szCs w:val="20"/>
                  <w:lang w:val="et-EE" w:eastAsia="en-GB"/>
                </w:rPr>
                <w:t>mane</w:t>
              </w:r>
            </w:ins>
            <w:ins w:id="894" w:author="Aivi Kuivonen" w:date="2025-07-07T15:54:00Z">
              <w:r w:rsidRPr="001F2932">
                <w:rPr>
                  <w:rFonts w:ascii="Times New Roman" w:eastAsia="Calibri" w:hAnsi="Times New Roman" w:cs="Times New Roman"/>
                  <w:sz w:val="24"/>
                  <w:szCs w:val="20"/>
                  <w:lang w:val="et-EE" w:eastAsia="en-GB"/>
                </w:rPr>
                <w:t xml:space="preserve"> tervisekontroll ja </w:t>
              </w:r>
            </w:ins>
            <w:ins w:id="895" w:author="Aivi Kuivonen" w:date="2025-07-07T16:07:00Z">
              <w:r w:rsidRPr="001F2932">
                <w:rPr>
                  <w:rFonts w:ascii="Times New Roman" w:eastAsia="Calibri" w:hAnsi="Times New Roman" w:cs="Times New Roman"/>
                  <w:sz w:val="24"/>
                  <w:szCs w:val="20"/>
                  <w:lang w:val="et-EE" w:eastAsia="en-GB"/>
                </w:rPr>
                <w:t>haavatavuse</w:t>
              </w:r>
            </w:ins>
            <w:ins w:id="896" w:author="Aivi Kuivonen" w:date="2025-07-07T15:54:00Z">
              <w:r w:rsidRPr="001F2932">
                <w:rPr>
                  <w:rFonts w:ascii="Times New Roman" w:eastAsia="Calibri" w:hAnsi="Times New Roman" w:cs="Times New Roman"/>
                  <w:sz w:val="24"/>
                  <w:szCs w:val="20"/>
                  <w:lang w:val="et-EE" w:eastAsia="en-GB"/>
                </w:rPr>
                <w:t xml:space="preserve"> hindamine, mille </w:t>
              </w:r>
            </w:ins>
            <w:ins w:id="897" w:author="Aivi Kuivonen" w:date="2025-07-07T16:25:00Z">
              <w:r w:rsidR="00FF30E4">
                <w:rPr>
                  <w:rFonts w:ascii="Times New Roman" w:eastAsia="Calibri" w:hAnsi="Times New Roman" w:cs="Times New Roman"/>
                  <w:sz w:val="24"/>
                  <w:szCs w:val="20"/>
                  <w:lang w:val="et-EE" w:eastAsia="en-GB"/>
                </w:rPr>
                <w:t>viib läbi</w:t>
              </w:r>
            </w:ins>
            <w:ins w:id="898" w:author="Aivi Kuivonen" w:date="2025-07-07T15:54:00Z">
              <w:r w:rsidRPr="001F2932">
                <w:rPr>
                  <w:rFonts w:ascii="Times New Roman" w:eastAsia="Calibri" w:hAnsi="Times New Roman" w:cs="Times New Roman"/>
                  <w:sz w:val="24"/>
                  <w:szCs w:val="20"/>
                  <w:lang w:val="et-EE" w:eastAsia="en-GB"/>
                </w:rPr>
                <w:t xml:space="preserve"> </w:t>
              </w:r>
            </w:ins>
            <w:ins w:id="899" w:author="Aivi Kuivonen" w:date="2025-07-07T16:07:00Z">
              <w:r w:rsidRPr="001F2932">
                <w:rPr>
                  <w:rFonts w:ascii="Times New Roman" w:eastAsia="Calibri" w:hAnsi="Times New Roman" w:cs="Times New Roman"/>
                  <w:sz w:val="24"/>
                  <w:szCs w:val="20"/>
                  <w:lang w:val="et-EE" w:eastAsia="en-GB"/>
                </w:rPr>
                <w:t xml:space="preserve">taustakontrolli </w:t>
              </w:r>
            </w:ins>
            <w:ins w:id="900" w:author="Aivi Kuivonen" w:date="2025-07-07T16:25:00Z">
              <w:r w:rsidR="00FF30E4">
                <w:rPr>
                  <w:rFonts w:ascii="Times New Roman" w:eastAsia="Calibri" w:hAnsi="Times New Roman" w:cs="Times New Roman"/>
                  <w:sz w:val="24"/>
                  <w:szCs w:val="20"/>
                  <w:lang w:val="et-EE" w:eastAsia="en-GB"/>
                </w:rPr>
                <w:t>eest vastutava</w:t>
              </w:r>
            </w:ins>
            <w:ins w:id="901" w:author="Aivi Kuivonen" w:date="2025-07-07T16:07:00Z">
              <w:r w:rsidRPr="001F2932">
                <w:rPr>
                  <w:rFonts w:ascii="Times New Roman" w:eastAsia="Calibri" w:hAnsi="Times New Roman" w:cs="Times New Roman"/>
                  <w:sz w:val="24"/>
                  <w:szCs w:val="20"/>
                  <w:lang w:val="et-EE" w:eastAsia="en-GB"/>
                </w:rPr>
                <w:t xml:space="preserve"> asutuse</w:t>
              </w:r>
            </w:ins>
            <w:ins w:id="902" w:author="Aivi Kuivonen" w:date="2025-07-07T15:54:00Z">
              <w:r w:rsidRPr="001F2932">
                <w:rPr>
                  <w:rFonts w:ascii="Times New Roman" w:eastAsia="Calibri" w:hAnsi="Times New Roman" w:cs="Times New Roman"/>
                  <w:sz w:val="24"/>
                  <w:szCs w:val="20"/>
                  <w:lang w:val="et-EE" w:eastAsia="en-GB"/>
                </w:rPr>
                <w:t xml:space="preserve"> koolitatud personal</w:t>
              </w:r>
            </w:ins>
            <w:ins w:id="903" w:author="Aivi Kuivonen" w:date="2025-07-07T16:08:00Z">
              <w:r w:rsidRPr="001F2932">
                <w:rPr>
                  <w:rFonts w:ascii="Times New Roman" w:eastAsia="Calibri" w:hAnsi="Times New Roman" w:cs="Times New Roman"/>
                  <w:sz w:val="24"/>
                  <w:szCs w:val="20"/>
                  <w:lang w:val="et-EE" w:eastAsia="en-GB"/>
                </w:rPr>
                <w:t>;</w:t>
              </w:r>
            </w:ins>
          </w:p>
          <w:p w14:paraId="63A7744F" w14:textId="77777777" w:rsidR="007645CD" w:rsidRPr="001F2932" w:rsidRDefault="007645CD" w:rsidP="007645CD">
            <w:pPr>
              <w:pStyle w:val="ListParagraph"/>
              <w:numPr>
                <w:ilvl w:val="0"/>
                <w:numId w:val="54"/>
              </w:numPr>
              <w:spacing w:after="0"/>
              <w:rPr>
                <w:ins w:id="904" w:author="Aivi Kuivonen" w:date="2025-07-07T16:08:00Z"/>
                <w:rFonts w:ascii="Times New Roman" w:eastAsia="Calibri" w:hAnsi="Times New Roman" w:cs="Times New Roman"/>
                <w:sz w:val="24"/>
                <w:szCs w:val="20"/>
                <w:lang w:val="et-EE" w:eastAsia="en-GB"/>
              </w:rPr>
            </w:pPr>
            <w:ins w:id="905" w:author="Aivi Kuivonen" w:date="2025-07-07T15:55:00Z">
              <w:r w:rsidRPr="001F2932">
                <w:rPr>
                  <w:rFonts w:ascii="Times New Roman" w:eastAsia="Calibri" w:hAnsi="Times New Roman" w:cs="Times New Roman"/>
                  <w:sz w:val="24"/>
                  <w:szCs w:val="20"/>
                  <w:lang w:val="et-EE" w:eastAsia="en-GB"/>
                </w:rPr>
                <w:t>isikusamasuse tuvastamine või kontrollimine</w:t>
              </w:r>
            </w:ins>
            <w:ins w:id="906" w:author="Aivi Kuivonen" w:date="2025-07-07T16:08:00Z">
              <w:r w:rsidRPr="001F2932">
                <w:rPr>
                  <w:rFonts w:ascii="Times New Roman" w:eastAsia="Calibri" w:hAnsi="Times New Roman" w:cs="Times New Roman"/>
                  <w:sz w:val="24"/>
                  <w:szCs w:val="20"/>
                  <w:lang w:val="et-EE" w:eastAsia="en-GB"/>
                </w:rPr>
                <w:t>;</w:t>
              </w:r>
            </w:ins>
          </w:p>
          <w:p w14:paraId="27A9E49C" w14:textId="7A002034" w:rsidR="007645CD" w:rsidRPr="001F2932" w:rsidRDefault="007645CD" w:rsidP="007645CD">
            <w:pPr>
              <w:pStyle w:val="ListParagraph"/>
              <w:numPr>
                <w:ilvl w:val="0"/>
                <w:numId w:val="54"/>
              </w:numPr>
              <w:spacing w:after="0"/>
              <w:rPr>
                <w:ins w:id="907" w:author="Aivi Kuivonen" w:date="2025-07-07T16:08:00Z"/>
                <w:rFonts w:ascii="Times New Roman" w:eastAsia="Calibri" w:hAnsi="Times New Roman" w:cs="Times New Roman"/>
                <w:sz w:val="24"/>
                <w:szCs w:val="20"/>
                <w:lang w:val="et-EE" w:eastAsia="en-GB"/>
              </w:rPr>
            </w:pPr>
            <w:ins w:id="908" w:author="Aivi Kuivonen" w:date="2025-07-07T15:55:00Z">
              <w:r w:rsidRPr="001F2932">
                <w:rPr>
                  <w:rFonts w:ascii="Times New Roman" w:eastAsia="Calibri" w:hAnsi="Times New Roman" w:cs="Times New Roman"/>
                  <w:sz w:val="24"/>
                  <w:szCs w:val="20"/>
                  <w:lang w:val="et-EE" w:eastAsia="en-GB"/>
                </w:rPr>
                <w:t>biomeetriliste andmete registreerimine ja vajaduse korral turvakontroll</w:t>
              </w:r>
            </w:ins>
            <w:ins w:id="909" w:author="Aivi Kuivonen" w:date="2025-07-07T16:26:00Z">
              <w:r w:rsidR="00FF30E4">
                <w:rPr>
                  <w:rFonts w:ascii="Times New Roman" w:eastAsia="Calibri" w:hAnsi="Times New Roman" w:cs="Times New Roman"/>
                  <w:sz w:val="24"/>
                  <w:szCs w:val="20"/>
                  <w:lang w:val="et-EE" w:eastAsia="en-GB"/>
                </w:rPr>
                <w:t>;</w:t>
              </w:r>
            </w:ins>
          </w:p>
          <w:p w14:paraId="61C18759" w14:textId="45C944C9" w:rsidR="007645CD" w:rsidRPr="001F2932" w:rsidRDefault="007645CD" w:rsidP="007645CD">
            <w:pPr>
              <w:pStyle w:val="ListParagraph"/>
              <w:numPr>
                <w:ilvl w:val="0"/>
                <w:numId w:val="54"/>
              </w:numPr>
              <w:spacing w:after="0"/>
              <w:rPr>
                <w:ins w:id="910" w:author="Aivi Kuivonen" w:date="2025-07-07T16:09:00Z"/>
                <w:rFonts w:ascii="Times New Roman" w:eastAsia="Calibri" w:hAnsi="Times New Roman" w:cs="Times New Roman"/>
                <w:sz w:val="24"/>
                <w:szCs w:val="20"/>
                <w:lang w:val="et-EE" w:eastAsia="en-GB"/>
              </w:rPr>
            </w:pPr>
            <w:ins w:id="911" w:author="Aivi Kuivonen" w:date="2025-07-07T15:55:00Z">
              <w:r w:rsidRPr="001F2932">
                <w:rPr>
                  <w:rFonts w:ascii="Times New Roman" w:eastAsia="Calibri" w:hAnsi="Times New Roman" w:cs="Times New Roman"/>
                  <w:sz w:val="24"/>
                  <w:szCs w:val="20"/>
                  <w:lang w:val="et-EE" w:eastAsia="en-GB"/>
                </w:rPr>
                <w:t xml:space="preserve">teavitamine, tõlkimine ja abi </w:t>
              </w:r>
            </w:ins>
            <w:ins w:id="912" w:author="Aivi Kuivonen" w:date="2025-07-07T16:09:00Z">
              <w:r w:rsidRPr="001F2932">
                <w:rPr>
                  <w:rFonts w:ascii="Times New Roman" w:eastAsia="Calibri" w:hAnsi="Times New Roman" w:cs="Times New Roman"/>
                  <w:sz w:val="24"/>
                  <w:szCs w:val="20"/>
                  <w:lang w:val="et-EE" w:eastAsia="en-GB"/>
                </w:rPr>
                <w:t>taustakontrolli vormide</w:t>
              </w:r>
            </w:ins>
            <w:ins w:id="913" w:author="Aivi Kuivonen" w:date="2025-07-07T15:55:00Z">
              <w:r w:rsidRPr="001F2932">
                <w:rPr>
                  <w:rFonts w:ascii="Times New Roman" w:eastAsia="Calibri" w:hAnsi="Times New Roman" w:cs="Times New Roman"/>
                  <w:sz w:val="24"/>
                  <w:szCs w:val="20"/>
                  <w:lang w:val="et-EE" w:eastAsia="en-GB"/>
                </w:rPr>
                <w:t xml:space="preserve"> täitmisel</w:t>
              </w:r>
            </w:ins>
            <w:ins w:id="914" w:author="Aivi Kuivonen" w:date="2025-07-07T16:26:00Z">
              <w:r w:rsidR="00FF30E4">
                <w:rPr>
                  <w:rFonts w:ascii="Times New Roman" w:eastAsia="Calibri" w:hAnsi="Times New Roman" w:cs="Times New Roman"/>
                  <w:sz w:val="24"/>
                  <w:szCs w:val="20"/>
                  <w:lang w:val="et-EE" w:eastAsia="en-GB"/>
                </w:rPr>
                <w:t>;</w:t>
              </w:r>
            </w:ins>
          </w:p>
          <w:p w14:paraId="1D2B5152" w14:textId="02954881" w:rsidR="007645CD" w:rsidRPr="007645CD" w:rsidRDefault="007645CD" w:rsidP="001F2932">
            <w:pPr>
              <w:pStyle w:val="ListParagraph"/>
              <w:numPr>
                <w:ilvl w:val="0"/>
                <w:numId w:val="54"/>
              </w:numPr>
              <w:spacing w:after="0"/>
              <w:rPr>
                <w:ins w:id="915" w:author="Aivi Kuivonen" w:date="2025-07-07T15:55:00Z"/>
                <w:lang w:val="et-EE"/>
              </w:rPr>
            </w:pPr>
            <w:ins w:id="916" w:author="Aivi Kuivonen" w:date="2025-07-07T15:55:00Z">
              <w:r w:rsidRPr="00FF30E4">
                <w:rPr>
                  <w:rFonts w:ascii="Times New Roman" w:eastAsia="Calibri" w:hAnsi="Times New Roman" w:cs="Times New Roman"/>
                  <w:sz w:val="24"/>
                  <w:szCs w:val="20"/>
                  <w:lang w:val="et-EE" w:eastAsia="en-GB"/>
                </w:rPr>
                <w:t>suunamine asjakohase</w:t>
              </w:r>
            </w:ins>
            <w:ins w:id="917" w:author="Aivi Kuivonen" w:date="2025-07-07T16:09:00Z">
              <w:r w:rsidRPr="00FF30E4">
                <w:rPr>
                  <w:rFonts w:ascii="Times New Roman" w:eastAsia="Calibri" w:hAnsi="Times New Roman" w:cs="Times New Roman"/>
                  <w:sz w:val="24"/>
                  <w:szCs w:val="20"/>
                  <w:lang w:val="et-EE" w:eastAsia="en-GB"/>
                </w:rPr>
                <w:t>sse</w:t>
              </w:r>
            </w:ins>
            <w:ins w:id="918" w:author="Aivi Kuivonen" w:date="2025-07-07T15:55:00Z">
              <w:r w:rsidRPr="00FF30E4">
                <w:rPr>
                  <w:rFonts w:ascii="Times New Roman" w:eastAsia="Calibri" w:hAnsi="Times New Roman" w:cs="Times New Roman"/>
                  <w:sz w:val="24"/>
                  <w:szCs w:val="20"/>
                  <w:lang w:val="et-EE" w:eastAsia="en-GB"/>
                </w:rPr>
                <w:t xml:space="preserve"> menetlus</w:t>
              </w:r>
            </w:ins>
            <w:ins w:id="919" w:author="Aivi Kuivonen" w:date="2025-07-07T16:09:00Z">
              <w:r w:rsidRPr="00FF30E4">
                <w:rPr>
                  <w:rFonts w:ascii="Times New Roman" w:eastAsia="Calibri" w:hAnsi="Times New Roman" w:cs="Times New Roman"/>
                  <w:sz w:val="24"/>
                  <w:szCs w:val="20"/>
                  <w:lang w:val="et-EE" w:eastAsia="en-GB"/>
                </w:rPr>
                <w:t>se</w:t>
              </w:r>
            </w:ins>
            <w:ins w:id="920" w:author="Aivi Kuivonen" w:date="2025-07-07T16:26:00Z">
              <w:r w:rsidR="00FF30E4">
                <w:rPr>
                  <w:rFonts w:ascii="Times New Roman" w:eastAsia="Calibri" w:hAnsi="Times New Roman" w:cs="Times New Roman"/>
                  <w:sz w:val="24"/>
                  <w:szCs w:val="20"/>
                  <w:lang w:val="et-EE" w:eastAsia="en-GB"/>
                </w:rPr>
                <w:t>.</w:t>
              </w:r>
            </w:ins>
          </w:p>
          <w:p w14:paraId="21DB6B51" w14:textId="67FED452" w:rsidR="007645CD" w:rsidRPr="007645CD" w:rsidRDefault="007645CD" w:rsidP="007645CD">
            <w:pPr>
              <w:spacing w:after="0"/>
              <w:rPr>
                <w:ins w:id="921" w:author="Aivi Kuivonen" w:date="2025-07-07T15:55:00Z"/>
                <w:lang w:val="et-EE"/>
              </w:rPr>
            </w:pPr>
            <w:ins w:id="922" w:author="Aivi Kuivonen" w:date="2025-07-07T15:55:00Z">
              <w:r w:rsidRPr="007645CD">
                <w:rPr>
                  <w:lang w:val="et-EE"/>
                </w:rPr>
                <w:t>- riiklik</w:t>
              </w:r>
            </w:ins>
            <w:ins w:id="923" w:author="Aivi Kuivonen" w:date="2025-07-07T16:09:00Z">
              <w:r>
                <w:rPr>
                  <w:lang w:val="et-EE"/>
                </w:rPr>
                <w:t>e</w:t>
              </w:r>
            </w:ins>
            <w:ins w:id="924" w:author="Aivi Kuivonen" w:date="2025-07-07T15:55:00Z">
              <w:r w:rsidRPr="007645CD">
                <w:rPr>
                  <w:lang w:val="et-EE"/>
                </w:rPr>
                <w:t xml:space="preserve"> IT-süsteemi</w:t>
              </w:r>
            </w:ins>
            <w:ins w:id="925" w:author="Aivi Kuivonen" w:date="2025-07-07T16:09:00Z">
              <w:r>
                <w:rPr>
                  <w:lang w:val="et-EE"/>
                </w:rPr>
                <w:t>de</w:t>
              </w:r>
            </w:ins>
            <w:ins w:id="926" w:author="Aivi Kuivonen" w:date="2025-07-07T15:55:00Z">
              <w:r w:rsidRPr="007645CD">
                <w:rPr>
                  <w:lang w:val="et-EE"/>
                </w:rPr>
                <w:t xml:space="preserve">, mida kasutatakse ka piirikontrolli eesmärgil (st mitmeotstarbeline), </w:t>
              </w:r>
            </w:ins>
            <w:ins w:id="927" w:author="Aivi Kuivonen" w:date="2025-07-07T16:27:00Z">
              <w:r w:rsidR="00FF30E4">
                <w:rPr>
                  <w:lang w:val="et-EE"/>
                </w:rPr>
                <w:t xml:space="preserve">arendamine, </w:t>
              </w:r>
            </w:ins>
            <w:ins w:id="928" w:author="Aivi Kuivonen" w:date="2025-07-07T15:55:00Z">
              <w:r w:rsidRPr="007645CD">
                <w:rPr>
                  <w:lang w:val="et-EE"/>
                </w:rPr>
                <w:t>sealhulgas</w:t>
              </w:r>
            </w:ins>
          </w:p>
          <w:p w14:paraId="0DE7FB6D" w14:textId="77777777" w:rsidR="00B66065" w:rsidRPr="001F2932" w:rsidRDefault="007645CD" w:rsidP="007645CD">
            <w:pPr>
              <w:pStyle w:val="ListParagraph"/>
              <w:numPr>
                <w:ilvl w:val="0"/>
                <w:numId w:val="55"/>
              </w:numPr>
              <w:spacing w:after="0"/>
              <w:rPr>
                <w:ins w:id="929" w:author="Aivi Kuivonen" w:date="2025-07-07T16:10:00Z"/>
                <w:rFonts w:ascii="Times New Roman" w:eastAsia="Calibri" w:hAnsi="Times New Roman" w:cs="Times New Roman"/>
                <w:sz w:val="24"/>
                <w:szCs w:val="20"/>
                <w:lang w:val="et-EE" w:eastAsia="en-GB"/>
              </w:rPr>
            </w:pPr>
            <w:ins w:id="930" w:author="Aivi Kuivonen" w:date="2025-07-07T16:10:00Z">
              <w:r w:rsidRPr="001F2932">
                <w:rPr>
                  <w:rFonts w:ascii="Times New Roman" w:eastAsia="Calibri" w:hAnsi="Times New Roman" w:cs="Times New Roman"/>
                  <w:sz w:val="24"/>
                  <w:szCs w:val="20"/>
                  <w:lang w:val="et-EE" w:eastAsia="en-GB"/>
                </w:rPr>
                <w:t>taustakontroll</w:t>
              </w:r>
              <w:r w:rsidR="00B66065" w:rsidRPr="001F2932">
                <w:rPr>
                  <w:rFonts w:ascii="Times New Roman" w:eastAsia="Calibri" w:hAnsi="Times New Roman" w:cs="Times New Roman"/>
                  <w:sz w:val="24"/>
                  <w:szCs w:val="20"/>
                  <w:lang w:val="et-EE" w:eastAsia="en-GB"/>
                </w:rPr>
                <w:t xml:space="preserve">mooduli arendamine </w:t>
              </w:r>
            </w:ins>
            <w:ins w:id="931" w:author="Aivi Kuivonen" w:date="2025-07-07T15:55:00Z">
              <w:r w:rsidRPr="001F2932">
                <w:rPr>
                  <w:rFonts w:ascii="Times New Roman" w:eastAsia="Calibri" w:hAnsi="Times New Roman" w:cs="Times New Roman"/>
                  <w:sz w:val="24"/>
                  <w:szCs w:val="20"/>
                  <w:lang w:val="et-EE" w:eastAsia="en-GB"/>
                </w:rPr>
                <w:t>„</w:t>
              </w:r>
              <w:proofErr w:type="spellStart"/>
              <w:r w:rsidRPr="001F2932">
                <w:rPr>
                  <w:rFonts w:ascii="Times New Roman" w:eastAsia="Calibri" w:hAnsi="Times New Roman" w:cs="Times New Roman"/>
                  <w:sz w:val="24"/>
                  <w:szCs w:val="20"/>
                  <w:lang w:val="et-EE" w:eastAsia="en-GB"/>
                </w:rPr>
                <w:t>ILLEGAALi</w:t>
              </w:r>
            </w:ins>
            <w:ins w:id="932" w:author="Aivi Kuivonen" w:date="2025-07-07T16:10:00Z">
              <w:r w:rsidR="00B66065" w:rsidRPr="001F2932">
                <w:rPr>
                  <w:rFonts w:ascii="Times New Roman" w:eastAsia="Calibri" w:hAnsi="Times New Roman" w:cs="Times New Roman"/>
                  <w:sz w:val="24"/>
                  <w:szCs w:val="20"/>
                  <w:lang w:val="et-EE" w:eastAsia="en-GB"/>
                </w:rPr>
                <w:t>s</w:t>
              </w:r>
            </w:ins>
            <w:proofErr w:type="spellEnd"/>
            <w:ins w:id="933" w:author="Aivi Kuivonen" w:date="2025-07-07T15:55:00Z">
              <w:r w:rsidRPr="001F2932">
                <w:rPr>
                  <w:rFonts w:ascii="Times New Roman" w:eastAsia="Calibri" w:hAnsi="Times New Roman" w:cs="Times New Roman"/>
                  <w:sz w:val="24"/>
                  <w:szCs w:val="20"/>
                  <w:lang w:val="et-EE" w:eastAsia="en-GB"/>
                </w:rPr>
                <w:t>“</w:t>
              </w:r>
            </w:ins>
            <w:ins w:id="934" w:author="Aivi Kuivonen" w:date="2025-07-07T16:10:00Z">
              <w:r w:rsidR="00B66065" w:rsidRPr="001F2932">
                <w:rPr>
                  <w:rFonts w:ascii="Times New Roman" w:eastAsia="Calibri" w:hAnsi="Times New Roman" w:cs="Times New Roman"/>
                  <w:sz w:val="24"/>
                  <w:szCs w:val="20"/>
                  <w:lang w:val="et-EE" w:eastAsia="en-GB"/>
                </w:rPr>
                <w:t>;</w:t>
              </w:r>
            </w:ins>
          </w:p>
          <w:p w14:paraId="5C788AE7" w14:textId="164E755B" w:rsidR="00B66065" w:rsidRPr="001F2932" w:rsidRDefault="00FF30E4" w:rsidP="007645CD">
            <w:pPr>
              <w:pStyle w:val="ListParagraph"/>
              <w:numPr>
                <w:ilvl w:val="0"/>
                <w:numId w:val="55"/>
              </w:numPr>
              <w:spacing w:after="0"/>
              <w:rPr>
                <w:ins w:id="935" w:author="Aivi Kuivonen" w:date="2025-07-07T16:11:00Z"/>
                <w:rFonts w:ascii="Times New Roman" w:eastAsia="Calibri" w:hAnsi="Times New Roman" w:cs="Times New Roman"/>
                <w:sz w:val="24"/>
                <w:szCs w:val="20"/>
                <w:lang w:val="et-EE" w:eastAsia="en-GB"/>
              </w:rPr>
            </w:pPr>
            <w:ins w:id="936" w:author="Aivi Kuivonen" w:date="2025-07-07T16:27:00Z">
              <w:r>
                <w:rPr>
                  <w:rFonts w:ascii="Times New Roman" w:eastAsia="Calibri" w:hAnsi="Times New Roman" w:cs="Times New Roman"/>
                  <w:sz w:val="24"/>
                  <w:szCs w:val="20"/>
                  <w:lang w:val="et-EE" w:eastAsia="en-GB"/>
                </w:rPr>
                <w:t>„</w:t>
              </w:r>
            </w:ins>
            <w:proofErr w:type="spellStart"/>
            <w:ins w:id="937" w:author="Aivi Kuivonen" w:date="2025-07-07T15:55:00Z">
              <w:r w:rsidR="007645CD" w:rsidRPr="001F2932">
                <w:rPr>
                  <w:rFonts w:ascii="Times New Roman" w:eastAsia="Calibri" w:hAnsi="Times New Roman" w:cs="Times New Roman"/>
                  <w:sz w:val="24"/>
                  <w:szCs w:val="20"/>
                  <w:lang w:val="et-EE" w:eastAsia="en-GB"/>
                </w:rPr>
                <w:t>ILLEGAALi</w:t>
              </w:r>
            </w:ins>
            <w:proofErr w:type="spellEnd"/>
            <w:ins w:id="938" w:author="Aivi Kuivonen" w:date="2025-07-07T16:27:00Z">
              <w:r>
                <w:rPr>
                  <w:rFonts w:ascii="Times New Roman" w:eastAsia="Calibri" w:hAnsi="Times New Roman" w:cs="Times New Roman"/>
                  <w:sz w:val="24"/>
                  <w:szCs w:val="20"/>
                  <w:lang w:val="et-EE" w:eastAsia="en-GB"/>
                </w:rPr>
                <w:t>“</w:t>
              </w:r>
            </w:ins>
            <w:ins w:id="939" w:author="Aivi Kuivonen" w:date="2025-07-07T15:55:00Z">
              <w:r w:rsidR="007645CD" w:rsidRPr="001F2932">
                <w:rPr>
                  <w:rFonts w:ascii="Times New Roman" w:eastAsia="Calibri" w:hAnsi="Times New Roman" w:cs="Times New Roman"/>
                  <w:sz w:val="24"/>
                  <w:szCs w:val="20"/>
                  <w:lang w:val="et-EE" w:eastAsia="en-GB"/>
                </w:rPr>
                <w:t xml:space="preserve"> ja </w:t>
              </w:r>
            </w:ins>
            <w:ins w:id="940" w:author="Aivi Kuivonen" w:date="2025-07-07T16:27:00Z">
              <w:r>
                <w:rPr>
                  <w:rFonts w:ascii="Times New Roman" w:eastAsia="Calibri" w:hAnsi="Times New Roman" w:cs="Times New Roman"/>
                  <w:sz w:val="24"/>
                  <w:szCs w:val="20"/>
                  <w:lang w:val="et-EE" w:eastAsia="en-GB"/>
                </w:rPr>
                <w:t>„</w:t>
              </w:r>
            </w:ins>
            <w:proofErr w:type="spellStart"/>
            <w:ins w:id="941" w:author="Aivi Kuivonen" w:date="2025-07-07T15:55:00Z">
              <w:r w:rsidR="007645CD" w:rsidRPr="001F2932">
                <w:rPr>
                  <w:rFonts w:ascii="Times New Roman" w:eastAsia="Calibri" w:hAnsi="Times New Roman" w:cs="Times New Roman"/>
                  <w:sz w:val="24"/>
                  <w:szCs w:val="20"/>
                  <w:lang w:val="et-EE" w:eastAsia="en-GB"/>
                </w:rPr>
                <w:t>RAKSi</w:t>
              </w:r>
            </w:ins>
            <w:proofErr w:type="spellEnd"/>
            <w:ins w:id="942" w:author="Aivi Kuivonen" w:date="2025-07-07T16:27:00Z">
              <w:r>
                <w:rPr>
                  <w:rFonts w:ascii="Times New Roman" w:eastAsia="Calibri" w:hAnsi="Times New Roman" w:cs="Times New Roman"/>
                  <w:sz w:val="24"/>
                  <w:szCs w:val="20"/>
                  <w:lang w:val="et-EE" w:eastAsia="en-GB"/>
                </w:rPr>
                <w:t>“</w:t>
              </w:r>
            </w:ins>
            <w:ins w:id="943" w:author="Aivi Kuivonen" w:date="2025-07-07T15:55:00Z">
              <w:r w:rsidR="007645CD" w:rsidRPr="001F2932">
                <w:rPr>
                  <w:rFonts w:ascii="Times New Roman" w:eastAsia="Calibri" w:hAnsi="Times New Roman" w:cs="Times New Roman"/>
                  <w:sz w:val="24"/>
                  <w:szCs w:val="20"/>
                  <w:lang w:val="et-EE" w:eastAsia="en-GB"/>
                </w:rPr>
                <w:t xml:space="preserve"> omavaheline üh</w:t>
              </w:r>
            </w:ins>
            <w:ins w:id="944" w:author="Aivi Kuivonen" w:date="2025-07-07T16:11:00Z">
              <w:r w:rsidR="00B66065" w:rsidRPr="001F2932">
                <w:rPr>
                  <w:rFonts w:ascii="Times New Roman" w:eastAsia="Calibri" w:hAnsi="Times New Roman" w:cs="Times New Roman"/>
                  <w:sz w:val="24"/>
                  <w:szCs w:val="20"/>
                  <w:lang w:val="et-EE" w:eastAsia="en-GB"/>
                </w:rPr>
                <w:t>ilduvus</w:t>
              </w:r>
            </w:ins>
            <w:ins w:id="945" w:author="Aivi Kuivonen" w:date="2025-07-07T15:55:00Z">
              <w:r w:rsidR="007645CD" w:rsidRPr="001F2932">
                <w:rPr>
                  <w:rFonts w:ascii="Times New Roman" w:eastAsia="Calibri" w:hAnsi="Times New Roman" w:cs="Times New Roman"/>
                  <w:sz w:val="24"/>
                  <w:szCs w:val="20"/>
                  <w:lang w:val="et-EE" w:eastAsia="en-GB"/>
                </w:rPr>
                <w:t xml:space="preserve"> dokumentide automaatseks jagamiseks</w:t>
              </w:r>
            </w:ins>
            <w:ins w:id="946" w:author="Aivi Kuivonen" w:date="2025-07-07T16:11:00Z">
              <w:r w:rsidR="00B66065" w:rsidRPr="001F2932">
                <w:rPr>
                  <w:rFonts w:ascii="Times New Roman" w:eastAsia="Calibri" w:hAnsi="Times New Roman" w:cs="Times New Roman"/>
                  <w:sz w:val="24"/>
                  <w:szCs w:val="20"/>
                  <w:lang w:val="et-EE" w:eastAsia="en-GB"/>
                </w:rPr>
                <w:t>;</w:t>
              </w:r>
            </w:ins>
          </w:p>
          <w:p w14:paraId="3DBAFB55" w14:textId="4357B3C9" w:rsidR="00B66065" w:rsidRPr="001F2932" w:rsidRDefault="007645CD" w:rsidP="007645CD">
            <w:pPr>
              <w:pStyle w:val="ListParagraph"/>
              <w:numPr>
                <w:ilvl w:val="0"/>
                <w:numId w:val="55"/>
              </w:numPr>
              <w:spacing w:after="0"/>
              <w:rPr>
                <w:ins w:id="947" w:author="Aivi Kuivonen" w:date="2025-07-07T16:11:00Z"/>
                <w:rFonts w:ascii="Times New Roman" w:eastAsia="Calibri" w:hAnsi="Times New Roman" w:cs="Times New Roman"/>
                <w:sz w:val="24"/>
                <w:szCs w:val="20"/>
                <w:lang w:val="et-EE" w:eastAsia="en-GB"/>
              </w:rPr>
            </w:pPr>
            <w:ins w:id="948" w:author="Aivi Kuivonen" w:date="2025-07-07T15:55:00Z">
              <w:r w:rsidRPr="001F2932">
                <w:rPr>
                  <w:rFonts w:ascii="Times New Roman" w:eastAsia="Calibri" w:hAnsi="Times New Roman" w:cs="Times New Roman"/>
                  <w:sz w:val="24"/>
                  <w:szCs w:val="20"/>
                  <w:lang w:val="et-EE" w:eastAsia="en-GB"/>
                </w:rPr>
                <w:lastRenderedPageBreak/>
                <w:t>liidese loomine kohtu</w:t>
              </w:r>
            </w:ins>
            <w:ins w:id="949" w:author="Aivi Kuivonen" w:date="2025-07-07T16:11:00Z">
              <w:r w:rsidR="00B66065" w:rsidRPr="001F2932">
                <w:rPr>
                  <w:rFonts w:ascii="Times New Roman" w:eastAsia="Calibri" w:hAnsi="Times New Roman" w:cs="Times New Roman"/>
                  <w:sz w:val="24"/>
                  <w:szCs w:val="20"/>
                  <w:lang w:val="et-EE" w:eastAsia="en-GB"/>
                </w:rPr>
                <w:t>te</w:t>
              </w:r>
            </w:ins>
            <w:ins w:id="950" w:author="Aivi Kuivonen" w:date="2025-07-07T15:55:00Z">
              <w:r w:rsidRPr="001F2932">
                <w:rPr>
                  <w:rFonts w:ascii="Times New Roman" w:eastAsia="Calibri" w:hAnsi="Times New Roman" w:cs="Times New Roman"/>
                  <w:sz w:val="24"/>
                  <w:szCs w:val="20"/>
                  <w:lang w:val="et-EE" w:eastAsia="en-GB"/>
                </w:rPr>
                <w:t xml:space="preserve"> e-toimiku süsteemi </w:t>
              </w:r>
            </w:ins>
            <w:ins w:id="951" w:author="Aivi Kuivonen" w:date="2025-07-07T16:11:00Z">
              <w:r w:rsidR="00B66065" w:rsidRPr="001F2932">
                <w:rPr>
                  <w:rFonts w:ascii="Times New Roman" w:eastAsia="Calibri" w:hAnsi="Times New Roman" w:cs="Times New Roman"/>
                  <w:sz w:val="24"/>
                  <w:szCs w:val="20"/>
                  <w:lang w:val="et-EE" w:eastAsia="en-GB"/>
                </w:rPr>
                <w:t xml:space="preserve">ning </w:t>
              </w:r>
            </w:ins>
            <w:ins w:id="952" w:author="Aivi Kuivonen" w:date="2025-07-07T16:27:00Z">
              <w:r w:rsidR="00FF30E4">
                <w:rPr>
                  <w:rFonts w:ascii="Times New Roman" w:eastAsia="Calibri" w:hAnsi="Times New Roman" w:cs="Times New Roman"/>
                  <w:sz w:val="24"/>
                  <w:szCs w:val="20"/>
                  <w:lang w:val="et-EE" w:eastAsia="en-GB"/>
                </w:rPr>
                <w:t>„</w:t>
              </w:r>
            </w:ins>
            <w:ins w:id="953" w:author="Aivi Kuivonen" w:date="2025-07-07T15:55:00Z">
              <w:r w:rsidRPr="001F2932">
                <w:rPr>
                  <w:rFonts w:ascii="Times New Roman" w:eastAsia="Calibri" w:hAnsi="Times New Roman" w:cs="Times New Roman"/>
                  <w:sz w:val="24"/>
                  <w:szCs w:val="20"/>
                  <w:lang w:val="et-EE" w:eastAsia="en-GB"/>
                </w:rPr>
                <w:t>RAKS</w:t>
              </w:r>
            </w:ins>
            <w:ins w:id="954" w:author="Aivi Kuivonen" w:date="2025-07-07T16:27:00Z">
              <w:r w:rsidR="00FF30E4">
                <w:rPr>
                  <w:rFonts w:ascii="Times New Roman" w:eastAsia="Calibri" w:hAnsi="Times New Roman" w:cs="Times New Roman"/>
                  <w:sz w:val="24"/>
                  <w:szCs w:val="20"/>
                  <w:lang w:val="et-EE" w:eastAsia="en-GB"/>
                </w:rPr>
                <w:t>“</w:t>
              </w:r>
            </w:ins>
            <w:ins w:id="955" w:author="Aivi Kuivonen" w:date="2025-07-07T15:55:00Z">
              <w:r w:rsidRPr="001F2932">
                <w:rPr>
                  <w:rFonts w:ascii="Times New Roman" w:eastAsia="Calibri" w:hAnsi="Times New Roman" w:cs="Times New Roman"/>
                  <w:sz w:val="24"/>
                  <w:szCs w:val="20"/>
                  <w:lang w:val="et-EE" w:eastAsia="en-GB"/>
                </w:rPr>
                <w:t xml:space="preserve"> ja </w:t>
              </w:r>
              <w:proofErr w:type="spellStart"/>
              <w:r w:rsidRPr="001F2932">
                <w:rPr>
                  <w:rFonts w:ascii="Times New Roman" w:eastAsia="Calibri" w:hAnsi="Times New Roman" w:cs="Times New Roman"/>
                  <w:sz w:val="24"/>
                  <w:szCs w:val="20"/>
                  <w:lang w:val="et-EE" w:eastAsia="en-GB"/>
                </w:rPr>
                <w:t>I</w:t>
              </w:r>
            </w:ins>
            <w:ins w:id="956" w:author="Aivi Kuivonen" w:date="2025-07-07T16:27:00Z">
              <w:r w:rsidR="00FF30E4">
                <w:rPr>
                  <w:rFonts w:ascii="Times New Roman" w:eastAsia="Calibri" w:hAnsi="Times New Roman" w:cs="Times New Roman"/>
                  <w:sz w:val="24"/>
                  <w:szCs w:val="20"/>
                  <w:lang w:val="et-EE" w:eastAsia="en-GB"/>
                </w:rPr>
                <w:t>“</w:t>
              </w:r>
            </w:ins>
            <w:ins w:id="957" w:author="Aivi Kuivonen" w:date="2025-07-07T15:55:00Z">
              <w:r w:rsidRPr="001F2932">
                <w:rPr>
                  <w:rFonts w:ascii="Times New Roman" w:eastAsia="Calibri" w:hAnsi="Times New Roman" w:cs="Times New Roman"/>
                  <w:sz w:val="24"/>
                  <w:szCs w:val="20"/>
                  <w:lang w:val="et-EE" w:eastAsia="en-GB"/>
                </w:rPr>
                <w:t>LLEGAALi</w:t>
              </w:r>
            </w:ins>
            <w:proofErr w:type="spellEnd"/>
            <w:ins w:id="958" w:author="Aivi Kuivonen" w:date="2025-07-07T16:28:00Z">
              <w:r w:rsidR="00FF30E4">
                <w:rPr>
                  <w:rFonts w:ascii="Times New Roman" w:eastAsia="Calibri" w:hAnsi="Times New Roman" w:cs="Times New Roman"/>
                  <w:sz w:val="24"/>
                  <w:szCs w:val="20"/>
                  <w:lang w:val="et-EE" w:eastAsia="en-GB"/>
                </w:rPr>
                <w:t>“</w:t>
              </w:r>
            </w:ins>
            <w:ins w:id="959" w:author="Aivi Kuivonen" w:date="2025-07-07T15:55:00Z">
              <w:r w:rsidRPr="001F2932">
                <w:rPr>
                  <w:rFonts w:ascii="Times New Roman" w:eastAsia="Calibri" w:hAnsi="Times New Roman" w:cs="Times New Roman"/>
                  <w:sz w:val="24"/>
                  <w:szCs w:val="20"/>
                  <w:lang w:val="et-EE" w:eastAsia="en-GB"/>
                </w:rPr>
                <w:t xml:space="preserve"> vahel</w:t>
              </w:r>
            </w:ins>
          </w:p>
          <w:p w14:paraId="33861340" w14:textId="29A98F1E" w:rsidR="007645CD" w:rsidRPr="00FF30E4" w:rsidRDefault="007645CD" w:rsidP="001F2932">
            <w:pPr>
              <w:pStyle w:val="ListParagraph"/>
              <w:numPr>
                <w:ilvl w:val="0"/>
                <w:numId w:val="55"/>
              </w:numPr>
              <w:spacing w:after="0"/>
              <w:rPr>
                <w:ins w:id="960" w:author="Aivi Kuivonen" w:date="2025-07-07T15:55:00Z"/>
                <w:lang w:val="et-EE"/>
              </w:rPr>
            </w:pPr>
            <w:ins w:id="961" w:author="Aivi Kuivonen" w:date="2025-07-07T15:55:00Z">
              <w:r w:rsidRPr="00FF30E4">
                <w:rPr>
                  <w:rFonts w:ascii="Times New Roman" w:eastAsia="Calibri" w:hAnsi="Times New Roman" w:cs="Times New Roman"/>
                  <w:sz w:val="24"/>
                  <w:szCs w:val="20"/>
                  <w:lang w:val="et-EE" w:eastAsia="en-GB"/>
                </w:rPr>
                <w:t>tõlkemooduli, mida kasutavad piirival</w:t>
              </w:r>
            </w:ins>
            <w:ins w:id="962" w:author="Aivi Kuivonen" w:date="2025-07-07T16:12:00Z">
              <w:r w:rsidR="00B66065" w:rsidRPr="00FF30E4">
                <w:rPr>
                  <w:rFonts w:ascii="Times New Roman" w:eastAsia="Calibri" w:hAnsi="Times New Roman" w:cs="Times New Roman"/>
                  <w:sz w:val="24"/>
                  <w:szCs w:val="20"/>
                  <w:lang w:val="et-EE" w:eastAsia="en-GB"/>
                </w:rPr>
                <w:t>vurid</w:t>
              </w:r>
            </w:ins>
            <w:ins w:id="963" w:author="Aivi Kuivonen" w:date="2025-07-07T16:28:00Z">
              <w:r w:rsidR="00FF30E4">
                <w:rPr>
                  <w:rFonts w:ascii="Times New Roman" w:eastAsia="Calibri" w:hAnsi="Times New Roman" w:cs="Times New Roman"/>
                  <w:sz w:val="24"/>
                  <w:szCs w:val="20"/>
                  <w:lang w:val="et-EE" w:eastAsia="en-GB"/>
                </w:rPr>
                <w:t>, arendamine</w:t>
              </w:r>
            </w:ins>
            <w:ins w:id="964" w:author="Aivi Kuivonen" w:date="2025-07-07T16:12:00Z">
              <w:r w:rsidR="00B66065" w:rsidRPr="00FF30E4">
                <w:rPr>
                  <w:rFonts w:ascii="Times New Roman" w:eastAsia="Calibri" w:hAnsi="Times New Roman" w:cs="Times New Roman"/>
                  <w:sz w:val="24"/>
                  <w:szCs w:val="20"/>
                  <w:lang w:val="et-EE" w:eastAsia="en-GB"/>
                </w:rPr>
                <w:t>.</w:t>
              </w:r>
            </w:ins>
            <w:ins w:id="965" w:author="Aivi Kuivonen" w:date="2025-07-07T15:55:00Z">
              <w:r w:rsidRPr="00FF30E4">
                <w:rPr>
                  <w:rFonts w:ascii="Times New Roman" w:eastAsia="Calibri" w:hAnsi="Times New Roman" w:cs="Times New Roman"/>
                  <w:sz w:val="24"/>
                  <w:szCs w:val="20"/>
                  <w:lang w:val="et-EE" w:eastAsia="en-GB"/>
                </w:rPr>
                <w:t xml:space="preserve"> </w:t>
              </w:r>
            </w:ins>
            <w:ins w:id="966" w:author="Aivi Kuivonen" w:date="2025-07-07T16:12:00Z">
              <w:r w:rsidR="00B66065" w:rsidRPr="00FF30E4">
                <w:rPr>
                  <w:rFonts w:ascii="Times New Roman" w:eastAsia="Calibri" w:hAnsi="Times New Roman" w:cs="Times New Roman"/>
                  <w:sz w:val="24"/>
                  <w:szCs w:val="20"/>
                  <w:lang w:val="et-EE" w:eastAsia="en-GB"/>
                </w:rPr>
                <w:t xml:space="preserve">Tõkemoodulit kasutatakse kõikide </w:t>
              </w:r>
            </w:ins>
            <w:ins w:id="967" w:author="Aivi Kuivonen" w:date="2025-07-07T15:55:00Z">
              <w:r w:rsidRPr="00FF30E4">
                <w:rPr>
                  <w:rFonts w:ascii="Times New Roman" w:eastAsia="Calibri" w:hAnsi="Times New Roman" w:cs="Times New Roman"/>
                  <w:sz w:val="24"/>
                  <w:szCs w:val="20"/>
                  <w:lang w:val="et-EE" w:eastAsia="en-GB"/>
                </w:rPr>
                <w:t>paktiga seotud menetlus</w:t>
              </w:r>
            </w:ins>
            <w:ins w:id="968" w:author="Aivi Kuivonen" w:date="2025-07-07T16:12:00Z">
              <w:r w:rsidR="00B66065" w:rsidRPr="00FF30E4">
                <w:rPr>
                  <w:rFonts w:ascii="Times New Roman" w:eastAsia="Calibri" w:hAnsi="Times New Roman" w:cs="Times New Roman"/>
                  <w:sz w:val="24"/>
                  <w:szCs w:val="20"/>
                  <w:lang w:val="et-EE" w:eastAsia="en-GB"/>
                </w:rPr>
                <w:t>te läbiviimiseks</w:t>
              </w:r>
            </w:ins>
            <w:ins w:id="969" w:author="Aivi Kuivonen" w:date="2025-07-07T15:55:00Z">
              <w:r w:rsidRPr="00FF30E4">
                <w:rPr>
                  <w:rFonts w:ascii="Times New Roman" w:eastAsia="Calibri" w:hAnsi="Times New Roman" w:cs="Times New Roman"/>
                  <w:sz w:val="24"/>
                  <w:szCs w:val="20"/>
                  <w:lang w:val="et-EE" w:eastAsia="en-GB"/>
                </w:rPr>
                <w:t>.</w:t>
              </w:r>
            </w:ins>
          </w:p>
          <w:p w14:paraId="645A7B40" w14:textId="1C1763DC" w:rsidR="007645CD" w:rsidRPr="007645CD" w:rsidRDefault="007645CD" w:rsidP="007645CD">
            <w:pPr>
              <w:spacing w:after="0"/>
              <w:rPr>
                <w:ins w:id="970" w:author="Aivi Kuivonen" w:date="2025-07-07T15:55:00Z"/>
                <w:lang w:val="et-EE"/>
              </w:rPr>
            </w:pPr>
            <w:ins w:id="971" w:author="Aivi Kuivonen" w:date="2025-07-07T15:55:00Z">
              <w:r w:rsidRPr="007645CD">
                <w:rPr>
                  <w:lang w:val="et-EE"/>
                </w:rPr>
                <w:t xml:space="preserve">Mitmeotstarbeliste IKT-süsteemide toetamine aitab muu hulgas kaasa 4. ploki „Õiglased, tõhusad ja ühtlustatud varjupaigamenetlused“ ja 5. ploki „Tõhusad ja õiglased </w:t>
              </w:r>
              <w:proofErr w:type="spellStart"/>
              <w:r w:rsidRPr="007645CD">
                <w:rPr>
                  <w:lang w:val="et-EE"/>
                </w:rPr>
                <w:t>tagasisaatmismenetlused</w:t>
              </w:r>
              <w:proofErr w:type="spellEnd"/>
              <w:r w:rsidRPr="007645CD">
                <w:rPr>
                  <w:lang w:val="et-EE"/>
                </w:rPr>
                <w:t>“ elluviimisele.</w:t>
              </w:r>
            </w:ins>
          </w:p>
          <w:p w14:paraId="43BA8F53" w14:textId="3B43BF45" w:rsidR="0038149E" w:rsidRPr="00B46B1A" w:rsidRDefault="00B66065" w:rsidP="007645CD">
            <w:pPr>
              <w:spacing w:after="0"/>
              <w:rPr>
                <w:lang w:val="et-EE"/>
              </w:rPr>
            </w:pPr>
            <w:ins w:id="972" w:author="Aivi Kuivonen" w:date="2025-07-07T16:20:00Z">
              <w:r>
                <w:rPr>
                  <w:lang w:val="et-EE"/>
                </w:rPr>
                <w:t>E</w:t>
              </w:r>
              <w:r w:rsidRPr="007645CD">
                <w:rPr>
                  <w:lang w:val="et-EE"/>
                </w:rPr>
                <w:t xml:space="preserve">rimeetme </w:t>
              </w:r>
              <w:r>
                <w:rPr>
                  <w:lang w:val="et-EE"/>
                </w:rPr>
                <w:t xml:space="preserve">raames </w:t>
              </w:r>
              <w:r w:rsidR="00FF30E4">
                <w:rPr>
                  <w:lang w:val="et-EE"/>
                </w:rPr>
                <w:t>ellu viidud</w:t>
              </w:r>
              <w:r w:rsidRPr="007645CD">
                <w:rPr>
                  <w:lang w:val="et-EE"/>
                </w:rPr>
                <w:t xml:space="preserve"> </w:t>
              </w:r>
            </w:ins>
            <w:ins w:id="973" w:author="Aivi Kuivonen" w:date="2025-07-07T16:17:00Z">
              <w:r w:rsidRPr="007645CD">
                <w:rPr>
                  <w:lang w:val="et-EE"/>
                </w:rPr>
                <w:t>IT-arendus</w:t>
              </w:r>
            </w:ins>
            <w:ins w:id="974" w:author="Aivi Kuivonen" w:date="2025-07-07T16:19:00Z">
              <w:r>
                <w:rPr>
                  <w:lang w:val="et-EE"/>
                </w:rPr>
                <w:t>ed</w:t>
              </w:r>
            </w:ins>
            <w:ins w:id="975" w:author="Aivi Kuivonen" w:date="2025-07-07T16:17:00Z">
              <w:r>
                <w:rPr>
                  <w:lang w:val="et-EE"/>
                </w:rPr>
                <w:t xml:space="preserve">, </w:t>
              </w:r>
              <w:r w:rsidRPr="007645CD">
                <w:rPr>
                  <w:lang w:val="et-EE"/>
                </w:rPr>
                <w:t>suutlikkuse suurendami</w:t>
              </w:r>
            </w:ins>
            <w:ins w:id="976" w:author="Aivi Kuivonen" w:date="2025-07-07T16:19:00Z">
              <w:r>
                <w:rPr>
                  <w:lang w:val="et-EE"/>
                </w:rPr>
                <w:t>n</w:t>
              </w:r>
            </w:ins>
            <w:ins w:id="977" w:author="Aivi Kuivonen" w:date="2025-07-07T16:17:00Z">
              <w:r>
                <w:rPr>
                  <w:lang w:val="et-EE"/>
                </w:rPr>
                <w:t>e</w:t>
              </w:r>
            </w:ins>
            <w:ins w:id="978" w:author="Aivi Kuivonen" w:date="2025-07-07T16:19:00Z">
              <w:r>
                <w:rPr>
                  <w:lang w:val="et-EE"/>
                </w:rPr>
                <w:t xml:space="preserve"> ning</w:t>
              </w:r>
            </w:ins>
            <w:ins w:id="979" w:author="Aivi Kuivonen" w:date="2025-07-07T16:17:00Z">
              <w:r w:rsidRPr="007645CD">
                <w:rPr>
                  <w:lang w:val="et-EE"/>
                </w:rPr>
                <w:t xml:space="preserve"> </w:t>
              </w:r>
              <w:r>
                <w:rPr>
                  <w:lang w:val="et-EE"/>
                </w:rPr>
                <w:t>välispiiril kasut</w:t>
              </w:r>
            </w:ins>
            <w:ins w:id="980" w:author="Aivi Kuivonen" w:date="2025-07-07T16:18:00Z">
              <w:r>
                <w:rPr>
                  <w:lang w:val="et-EE"/>
                </w:rPr>
                <w:t>u</w:t>
              </w:r>
            </w:ins>
            <w:ins w:id="981" w:author="Aivi Kuivonen" w:date="2025-07-07T16:17:00Z">
              <w:r>
                <w:rPr>
                  <w:lang w:val="et-EE"/>
                </w:rPr>
                <w:t>sse võet</w:t>
              </w:r>
            </w:ins>
            <w:ins w:id="982" w:author="Aivi Kuivonen" w:date="2025-07-07T16:18:00Z">
              <w:r>
                <w:rPr>
                  <w:lang w:val="et-EE"/>
                </w:rPr>
                <w:t>ava</w:t>
              </w:r>
            </w:ins>
            <w:ins w:id="983" w:author="Aivi Kuivonen" w:date="2025-07-07T16:19:00Z">
              <w:r>
                <w:rPr>
                  <w:lang w:val="et-EE"/>
                </w:rPr>
                <w:t>d</w:t>
              </w:r>
            </w:ins>
            <w:ins w:id="984" w:author="Aivi Kuivonen" w:date="2025-07-07T16:18:00Z">
              <w:r>
                <w:rPr>
                  <w:lang w:val="et-EE"/>
                </w:rPr>
                <w:t xml:space="preserve"> </w:t>
              </w:r>
              <w:proofErr w:type="spellStart"/>
              <w:r>
                <w:rPr>
                  <w:lang w:val="et-EE"/>
                </w:rPr>
                <w:t>biomeetriahõive</w:t>
              </w:r>
              <w:proofErr w:type="spellEnd"/>
              <w:r>
                <w:rPr>
                  <w:lang w:val="et-EE"/>
                </w:rPr>
                <w:t>-</w:t>
              </w:r>
              <w:r w:rsidRPr="007645CD">
                <w:rPr>
                  <w:lang w:val="et-EE"/>
                </w:rPr>
                <w:t xml:space="preserve"> ja </w:t>
              </w:r>
            </w:ins>
            <w:ins w:id="985" w:author="Aivi Kuivonen" w:date="2025-07-07T16:17:00Z">
              <w:r w:rsidRPr="007645CD">
                <w:rPr>
                  <w:lang w:val="et-EE"/>
                </w:rPr>
                <w:t>dokumendikontrolliseadme</w:t>
              </w:r>
            </w:ins>
            <w:ins w:id="986" w:author="Aivi Kuivonen" w:date="2025-07-07T16:19:00Z">
              <w:r>
                <w:rPr>
                  <w:lang w:val="et-EE"/>
                </w:rPr>
                <w:t>d</w:t>
              </w:r>
            </w:ins>
            <w:ins w:id="987" w:author="Aivi Kuivonen" w:date="2025-07-07T16:18:00Z">
              <w:r>
                <w:rPr>
                  <w:lang w:val="et-EE"/>
                </w:rPr>
                <w:t xml:space="preserve"> panustavad </w:t>
              </w:r>
            </w:ins>
            <w:ins w:id="988" w:author="Aivi Kuivonen" w:date="2025-07-07T15:56:00Z">
              <w:r w:rsidR="007645CD" w:rsidRPr="007645CD">
                <w:rPr>
                  <w:lang w:val="et-EE"/>
                </w:rPr>
                <w:t xml:space="preserve">ka </w:t>
              </w:r>
            </w:ins>
            <w:ins w:id="989" w:author="Aivi Kuivonen" w:date="2025-07-07T16:14:00Z">
              <w:r>
                <w:rPr>
                  <w:lang w:val="et-EE"/>
                </w:rPr>
                <w:t xml:space="preserve">pakti </w:t>
              </w:r>
            </w:ins>
            <w:ins w:id="990" w:author="Aivi Kuivonen" w:date="2025-07-07T15:56:00Z">
              <w:r w:rsidR="007645CD" w:rsidRPr="007645CD">
                <w:rPr>
                  <w:lang w:val="et-EE"/>
                </w:rPr>
                <w:t>1. plok</w:t>
              </w:r>
            </w:ins>
            <w:ins w:id="991" w:author="Aivi Kuivonen" w:date="2025-07-07T16:14:00Z">
              <w:r>
                <w:rPr>
                  <w:lang w:val="et-EE"/>
                </w:rPr>
                <w:t>k</w:t>
              </w:r>
            </w:ins>
            <w:ins w:id="992" w:author="Aivi Kuivonen" w:date="2025-07-07T15:56:00Z">
              <w:r w:rsidR="007645CD" w:rsidRPr="007645CD">
                <w:rPr>
                  <w:lang w:val="et-EE"/>
                </w:rPr>
                <w:t>i „Ühine rände- ja varjupaigateabesüstee</w:t>
              </w:r>
            </w:ins>
            <w:ins w:id="993" w:author="Aivi Kuivonen" w:date="2025-07-07T16:14:00Z">
              <w:r>
                <w:rPr>
                  <w:lang w:val="et-EE"/>
                </w:rPr>
                <w:t>m</w:t>
              </w:r>
            </w:ins>
            <w:ins w:id="994" w:author="Aivi Kuivonen" w:date="2025-07-07T15:56:00Z">
              <w:r w:rsidR="007645CD" w:rsidRPr="007645CD">
                <w:rPr>
                  <w:lang w:val="et-EE"/>
                </w:rPr>
                <w:t xml:space="preserve">: </w:t>
              </w:r>
              <w:proofErr w:type="spellStart"/>
              <w:r w:rsidR="007645CD" w:rsidRPr="007645CD">
                <w:rPr>
                  <w:lang w:val="et-EE"/>
                </w:rPr>
                <w:t>Eurodac</w:t>
              </w:r>
            </w:ins>
            <w:proofErr w:type="spellEnd"/>
            <w:ins w:id="995" w:author="Aivi Kuivonen" w:date="2025-07-07T16:18:00Z">
              <w:r>
                <w:rPr>
                  <w:lang w:val="et-EE"/>
                </w:rPr>
                <w:t>“.</w:t>
              </w:r>
            </w:ins>
            <w:ins w:id="996" w:author="Aivi Kuivonen" w:date="2025-07-07T15:56:00Z">
              <w:r w:rsidR="007645CD" w:rsidRPr="007645CD">
                <w:rPr>
                  <w:lang w:val="et-EE"/>
                </w:rPr>
                <w:t xml:space="preserve"> </w:t>
              </w:r>
            </w:ins>
          </w:p>
        </w:tc>
      </w:tr>
      <w:tr w:rsidR="00B46B1A" w:rsidRPr="00B46B1A" w14:paraId="5CA9F850" w14:textId="77777777" w:rsidTr="00A51058">
        <w:tc>
          <w:tcPr>
            <w:tcW w:w="1436" w:type="dxa"/>
          </w:tcPr>
          <w:p w14:paraId="4FDDDB95" w14:textId="260C2C3A" w:rsidR="00A51058" w:rsidRPr="00B46B1A" w:rsidRDefault="00A51058" w:rsidP="000B323D">
            <w:pPr>
              <w:spacing w:before="240" w:after="240"/>
              <w:rPr>
                <w:rFonts w:eastAsia="Times New Roman"/>
                <w:iCs/>
                <w:noProof/>
                <w:sz w:val="20"/>
              </w:rPr>
            </w:pPr>
            <w:r w:rsidRPr="00B46B1A">
              <w:rPr>
                <w:rFonts w:eastAsia="Times New Roman"/>
                <w:iCs/>
                <w:noProof/>
                <w:sz w:val="20"/>
              </w:rPr>
              <w:lastRenderedPageBreak/>
              <w:t>Tehniline abi</w:t>
            </w:r>
          </w:p>
        </w:tc>
        <w:tc>
          <w:tcPr>
            <w:tcW w:w="1536" w:type="dxa"/>
          </w:tcPr>
          <w:p w14:paraId="0D3DB2C8" w14:textId="77777777" w:rsidR="00A51058" w:rsidRPr="00B46B1A" w:rsidRDefault="00A51058" w:rsidP="00794330">
            <w:pPr>
              <w:spacing w:before="240" w:after="240"/>
              <w:rPr>
                <w:rFonts w:eastAsia="Times New Roman"/>
                <w:iCs/>
                <w:noProof/>
                <w:sz w:val="20"/>
              </w:rPr>
            </w:pPr>
          </w:p>
        </w:tc>
        <w:tc>
          <w:tcPr>
            <w:tcW w:w="3260" w:type="dxa"/>
          </w:tcPr>
          <w:p w14:paraId="1300595B" w14:textId="099EC731" w:rsidR="00A51058" w:rsidRPr="00B46B1A" w:rsidRDefault="007645CD" w:rsidP="000B323D">
            <w:pPr>
              <w:spacing w:before="240" w:after="240"/>
              <w:rPr>
                <w:rFonts w:eastAsia="Times New Roman"/>
                <w:iCs/>
                <w:noProof/>
                <w:sz w:val="20"/>
              </w:rPr>
            </w:pPr>
            <w:ins w:id="997" w:author="Aivi Kuivonen" w:date="2025-07-07T15:52:00Z">
              <w:r>
                <w:rPr>
                  <w:rFonts w:eastAsia="Times New Roman"/>
                  <w:b/>
                  <w:bCs/>
                  <w:iCs/>
                  <w:noProof/>
                  <w:sz w:val="20"/>
                </w:rPr>
                <w:t>2 925 317,05</w:t>
              </w:r>
            </w:ins>
            <w:del w:id="998" w:author="Aivi Kuivonen" w:date="2025-07-07T15:52:00Z">
              <w:r w:rsidR="00D85C8A" w:rsidDel="007645CD">
                <w:rPr>
                  <w:rFonts w:eastAsia="Times New Roman"/>
                  <w:b/>
                  <w:bCs/>
                  <w:iCs/>
                  <w:noProof/>
                  <w:sz w:val="20"/>
                </w:rPr>
                <w:delText xml:space="preserve"> 1 802 218,43</w:delText>
              </w:r>
            </w:del>
          </w:p>
        </w:tc>
        <w:tc>
          <w:tcPr>
            <w:tcW w:w="8500" w:type="dxa"/>
          </w:tcPr>
          <w:p w14:paraId="0F70C277" w14:textId="77777777" w:rsidR="00A51058" w:rsidRPr="00B46B1A" w:rsidRDefault="00A51058" w:rsidP="00794330">
            <w:pPr>
              <w:spacing w:before="240" w:after="240"/>
              <w:rPr>
                <w:rFonts w:eastAsia="Times New Roman"/>
                <w:b/>
                <w:iCs/>
                <w:noProof/>
                <w:sz w:val="20"/>
              </w:rPr>
            </w:pPr>
          </w:p>
        </w:tc>
      </w:tr>
    </w:tbl>
    <w:p w14:paraId="4680FA73" w14:textId="77777777" w:rsidR="004C7572" w:rsidRPr="00CA044C" w:rsidRDefault="004C7572" w:rsidP="004E4DB1">
      <w:pPr>
        <w:spacing w:before="240" w:after="240"/>
        <w:rPr>
          <w:rFonts w:eastAsia="Times New Roman"/>
          <w:b/>
          <w:iCs/>
          <w:noProof/>
          <w:sz w:val="2"/>
          <w:szCs w:val="2"/>
        </w:rPr>
      </w:pPr>
    </w:p>
    <w:sectPr w:rsidR="004C7572" w:rsidRPr="00CA044C" w:rsidSect="00A51058">
      <w:footnotePr>
        <w:numRestart w:val="eachSect"/>
      </w:footnotePr>
      <w:pgSz w:w="16838" w:h="11906" w:orient="landscape" w:code="9"/>
      <w:pgMar w:top="1134" w:right="567" w:bottom="113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46691" w14:textId="77777777" w:rsidR="00591519" w:rsidRDefault="00591519">
      <w:pPr>
        <w:spacing w:before="0" w:after="0"/>
      </w:pPr>
      <w:r>
        <w:separator/>
      </w:r>
    </w:p>
  </w:endnote>
  <w:endnote w:type="continuationSeparator" w:id="0">
    <w:p w14:paraId="4E096A50" w14:textId="77777777" w:rsidR="00591519" w:rsidRDefault="005915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9517282"/>
      <w:docPartObj>
        <w:docPartGallery w:val="Page Numbers (Bottom of Page)"/>
        <w:docPartUnique/>
      </w:docPartObj>
    </w:sdtPr>
    <w:sdtEndPr>
      <w:rPr>
        <w:noProof/>
      </w:rPr>
    </w:sdtEndPr>
    <w:sdtContent>
      <w:p w14:paraId="236E492B" w14:textId="74D79F48" w:rsidR="00C473E6" w:rsidRDefault="00C473E6">
        <w:pPr>
          <w:pStyle w:val="Footer"/>
          <w:jc w:val="center"/>
        </w:pPr>
        <w:r>
          <w:fldChar w:fldCharType="begin"/>
        </w:r>
        <w:r>
          <w:instrText xml:space="preserve"> PAGE   \* MERGEFORMAT </w:instrText>
        </w:r>
        <w:r>
          <w:fldChar w:fldCharType="separate"/>
        </w:r>
        <w:r w:rsidR="00780224">
          <w:rPr>
            <w:noProof/>
          </w:rPr>
          <w:t>26</w:t>
        </w:r>
        <w:r>
          <w:rPr>
            <w:noProof/>
          </w:rPr>
          <w:fldChar w:fldCharType="end"/>
        </w:r>
      </w:p>
    </w:sdtContent>
  </w:sdt>
  <w:p w14:paraId="58F9AA65" w14:textId="77777777" w:rsidR="00C473E6" w:rsidRDefault="00C473E6">
    <w:pPr>
      <w:pStyle w:val="Footer"/>
      <w:pBdr>
        <w:top w:val="single" w:sz="4" w:space="1" w:color="808080"/>
      </w:pBdr>
      <w:jc w:val="right"/>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557409"/>
      <w:docPartObj>
        <w:docPartGallery w:val="Page Numbers (Bottom of Page)"/>
        <w:docPartUnique/>
      </w:docPartObj>
    </w:sdtPr>
    <w:sdtEndPr>
      <w:rPr>
        <w:noProof/>
      </w:rPr>
    </w:sdtEndPr>
    <w:sdtContent>
      <w:p w14:paraId="79BE7974" w14:textId="066609DD" w:rsidR="00C473E6" w:rsidRDefault="00C473E6">
        <w:pPr>
          <w:pStyle w:val="Footer"/>
          <w:jc w:val="center"/>
        </w:pPr>
        <w:r>
          <w:fldChar w:fldCharType="begin"/>
        </w:r>
        <w:r>
          <w:instrText xml:space="preserve"> PAGE   \* MERGEFORMAT </w:instrText>
        </w:r>
        <w:r>
          <w:fldChar w:fldCharType="separate"/>
        </w:r>
        <w:r w:rsidR="00780224">
          <w:rPr>
            <w:noProof/>
          </w:rPr>
          <w:t>1</w:t>
        </w:r>
        <w:r>
          <w:rPr>
            <w:noProof/>
          </w:rPr>
          <w:fldChar w:fldCharType="end"/>
        </w:r>
      </w:p>
    </w:sdtContent>
  </w:sdt>
  <w:p w14:paraId="1B463FAB" w14:textId="77777777" w:rsidR="00C473E6" w:rsidRDefault="00C473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4929E" w14:textId="77777777" w:rsidR="00C473E6" w:rsidRDefault="00C473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8730514"/>
      <w:docPartObj>
        <w:docPartGallery w:val="Page Numbers (Bottom of Page)"/>
        <w:docPartUnique/>
      </w:docPartObj>
    </w:sdtPr>
    <w:sdtEndPr>
      <w:rPr>
        <w:noProof/>
      </w:rPr>
    </w:sdtEndPr>
    <w:sdtContent>
      <w:p w14:paraId="00FF15D9" w14:textId="4C2009E0" w:rsidR="00C473E6" w:rsidRDefault="00C473E6">
        <w:pPr>
          <w:pStyle w:val="Footer"/>
          <w:jc w:val="center"/>
        </w:pPr>
        <w:r>
          <w:fldChar w:fldCharType="begin"/>
        </w:r>
        <w:r>
          <w:instrText xml:space="preserve"> PAGE   \* MERGEFORMAT </w:instrText>
        </w:r>
        <w:r>
          <w:fldChar w:fldCharType="separate"/>
        </w:r>
        <w:r w:rsidR="00780224">
          <w:rPr>
            <w:noProof/>
          </w:rPr>
          <w:t>46</w:t>
        </w:r>
        <w:r>
          <w:rPr>
            <w:noProof/>
          </w:rPr>
          <w:fldChar w:fldCharType="end"/>
        </w:r>
      </w:p>
    </w:sdtContent>
  </w:sdt>
  <w:p w14:paraId="54F5D0D7" w14:textId="77777777" w:rsidR="00C473E6" w:rsidRDefault="00C473E6">
    <w:pPr>
      <w:pStyle w:val="Footer"/>
      <w:rPr>
        <w:rFonts w:ascii="Arial" w:hAnsi="Arial" w:cs="Arial"/>
        <w:b/>
        <w:sz w:val="4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222779"/>
      <w:docPartObj>
        <w:docPartGallery w:val="Page Numbers (Bottom of Page)"/>
        <w:docPartUnique/>
      </w:docPartObj>
    </w:sdtPr>
    <w:sdtEndPr>
      <w:rPr>
        <w:noProof/>
      </w:rPr>
    </w:sdtEndPr>
    <w:sdtContent>
      <w:p w14:paraId="1BF299A4" w14:textId="77777777" w:rsidR="00C473E6" w:rsidRDefault="00C473E6">
        <w:pPr>
          <w:pStyle w:val="Footer"/>
          <w:jc w:val="center"/>
        </w:pPr>
        <w:r>
          <w:fldChar w:fldCharType="begin"/>
        </w:r>
        <w:r>
          <w:instrText xml:space="preserve"> PAGE   \* MERGEFORMAT </w:instrText>
        </w:r>
        <w:r>
          <w:fldChar w:fldCharType="separate"/>
        </w:r>
        <w:r>
          <w:rPr>
            <w:noProof/>
          </w:rPr>
          <w:t>160</w:t>
        </w:r>
        <w:r>
          <w:rPr>
            <w:noProof/>
          </w:rPr>
          <w:fldChar w:fldCharType="end"/>
        </w:r>
      </w:p>
    </w:sdtContent>
  </w:sdt>
  <w:p w14:paraId="44FCF7A1" w14:textId="77777777" w:rsidR="00C473E6" w:rsidRDefault="00C473E6">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CF66E" w14:textId="77777777" w:rsidR="00591519" w:rsidRDefault="00591519">
      <w:pPr>
        <w:spacing w:before="0" w:after="0"/>
      </w:pPr>
      <w:r>
        <w:separator/>
      </w:r>
    </w:p>
  </w:footnote>
  <w:footnote w:type="continuationSeparator" w:id="0">
    <w:p w14:paraId="4E966594" w14:textId="77777777" w:rsidR="00591519" w:rsidRDefault="0059151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D513F" w14:textId="77777777" w:rsidR="00C473E6" w:rsidRDefault="00C473E6">
    <w:pPr>
      <w:pStyle w:val="Footer"/>
      <w:pBdr>
        <w:bottom w:val="single" w:sz="4" w:space="1" w:color="7B6F46"/>
      </w:pBdr>
      <w:tabs>
        <w:tab w:val="right" w:pos="8820"/>
      </w:tabs>
      <w:ind w:right="302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E9A01" w14:textId="77777777" w:rsidR="00C473E6" w:rsidRDefault="00C473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64A81" w14:textId="77777777" w:rsidR="00C473E6" w:rsidRDefault="00C473E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7CCB9" w14:textId="77777777" w:rsidR="00C473E6" w:rsidRDefault="00C473E6">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AE4230"/>
    <w:multiLevelType w:val="hybridMultilevel"/>
    <w:tmpl w:val="E334CD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97E6818"/>
    <w:multiLevelType w:val="hybridMultilevel"/>
    <w:tmpl w:val="A028B7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B085F41"/>
    <w:multiLevelType w:val="hybridMultilevel"/>
    <w:tmpl w:val="01E03790"/>
    <w:lvl w:ilvl="0" w:tplc="9E1AD32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C4567EA"/>
    <w:multiLevelType w:val="hybridMultilevel"/>
    <w:tmpl w:val="3E82560A"/>
    <w:lvl w:ilvl="0" w:tplc="9E1AD32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7D495B"/>
    <w:multiLevelType w:val="hybridMultilevel"/>
    <w:tmpl w:val="BA32BD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20B863D0"/>
    <w:multiLevelType w:val="hybridMultilevel"/>
    <w:tmpl w:val="EC8AED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3FB0E43"/>
    <w:multiLevelType w:val="hybridMultilevel"/>
    <w:tmpl w:val="E90ADB84"/>
    <w:lvl w:ilvl="0" w:tplc="E7787E4E">
      <w:start w:val="1"/>
      <w:numFmt w:val="decimal"/>
      <w:lvlText w:val="%1."/>
      <w:lvlJc w:val="left"/>
      <w:pPr>
        <w:ind w:left="363" w:hanging="360"/>
      </w:pPr>
      <w:rPr>
        <w:rFonts w:ascii="Times New Roman" w:hAnsi="Times New Roman" w:cs="Times New Roman" w:hint="default"/>
      </w:r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AE432D4"/>
    <w:multiLevelType w:val="hybridMultilevel"/>
    <w:tmpl w:val="B41AC47A"/>
    <w:lvl w:ilvl="0" w:tplc="F3C8C722">
      <w:start w:val="3"/>
      <w:numFmt w:val="decimal"/>
      <w:lvlText w:val="%1."/>
      <w:lvlJc w:val="left"/>
      <w:pPr>
        <w:ind w:left="720" w:hanging="360"/>
      </w:pPr>
      <w:rPr>
        <w:rFonts w:ascii="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0" w15:restartNumberingAfterBreak="0">
    <w:nsid w:val="30E448FA"/>
    <w:multiLevelType w:val="hybridMultilevel"/>
    <w:tmpl w:val="10EEDE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6B75A56"/>
    <w:multiLevelType w:val="hybridMultilevel"/>
    <w:tmpl w:val="76A642B6"/>
    <w:lvl w:ilvl="0" w:tplc="AB9E7C50">
      <w:start w:val="7"/>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9E7193D"/>
    <w:multiLevelType w:val="hybridMultilevel"/>
    <w:tmpl w:val="C35AEC22"/>
    <w:lvl w:ilvl="0" w:tplc="D988C26E">
      <w:start w:val="5"/>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D1D3EC9"/>
    <w:multiLevelType w:val="hybridMultilevel"/>
    <w:tmpl w:val="A1CC85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AF14DFA"/>
    <w:multiLevelType w:val="hybridMultilevel"/>
    <w:tmpl w:val="47340B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4DA16F63"/>
    <w:multiLevelType w:val="hybridMultilevel"/>
    <w:tmpl w:val="F022FDDA"/>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4DD61D4"/>
    <w:multiLevelType w:val="hybridMultilevel"/>
    <w:tmpl w:val="CA189E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4FD2D5D"/>
    <w:multiLevelType w:val="multilevel"/>
    <w:tmpl w:val="E866118A"/>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8" w15:restartNumberingAfterBreak="0">
    <w:nsid w:val="58895332"/>
    <w:multiLevelType w:val="hybridMultilevel"/>
    <w:tmpl w:val="1D106F54"/>
    <w:lvl w:ilvl="0" w:tplc="F47E37D4">
      <w:start w:val="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8B42C84"/>
    <w:multiLevelType w:val="hybridMultilevel"/>
    <w:tmpl w:val="B6C418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5D566967"/>
    <w:multiLevelType w:val="hybridMultilevel"/>
    <w:tmpl w:val="CA8840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2132B97"/>
    <w:multiLevelType w:val="hybridMultilevel"/>
    <w:tmpl w:val="B1D254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0"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B280428"/>
    <w:multiLevelType w:val="hybridMultilevel"/>
    <w:tmpl w:val="6BFE8980"/>
    <w:lvl w:ilvl="0" w:tplc="714AB1C2">
      <w:start w:val="1"/>
      <w:numFmt w:val="decimal"/>
      <w:lvlText w:val="%1."/>
      <w:lvlJc w:val="left"/>
      <w:pPr>
        <w:ind w:left="720" w:hanging="360"/>
      </w:pPr>
      <w:rPr>
        <w:rFonts w:ascii="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C715D06"/>
    <w:multiLevelType w:val="hybridMultilevel"/>
    <w:tmpl w:val="E7682930"/>
    <w:lvl w:ilvl="0" w:tplc="77568CF8">
      <w:start w:val="1"/>
      <w:numFmt w:val="decimal"/>
      <w:lvlText w:val="%1."/>
      <w:lvlJc w:val="left"/>
      <w:pPr>
        <w:ind w:left="385" w:hanging="360"/>
      </w:pPr>
      <w:rPr>
        <w:rFonts w:hint="default"/>
        <w:sz w:val="20"/>
        <w:szCs w:val="20"/>
      </w:rPr>
    </w:lvl>
    <w:lvl w:ilvl="1" w:tplc="04250019" w:tentative="1">
      <w:start w:val="1"/>
      <w:numFmt w:val="lowerLetter"/>
      <w:lvlText w:val="%2."/>
      <w:lvlJc w:val="left"/>
      <w:pPr>
        <w:ind w:left="1105" w:hanging="360"/>
      </w:pPr>
    </w:lvl>
    <w:lvl w:ilvl="2" w:tplc="0425001B" w:tentative="1">
      <w:start w:val="1"/>
      <w:numFmt w:val="lowerRoman"/>
      <w:lvlText w:val="%3."/>
      <w:lvlJc w:val="right"/>
      <w:pPr>
        <w:ind w:left="1825" w:hanging="180"/>
      </w:pPr>
    </w:lvl>
    <w:lvl w:ilvl="3" w:tplc="0425000F" w:tentative="1">
      <w:start w:val="1"/>
      <w:numFmt w:val="decimal"/>
      <w:lvlText w:val="%4."/>
      <w:lvlJc w:val="left"/>
      <w:pPr>
        <w:ind w:left="2545" w:hanging="360"/>
      </w:pPr>
    </w:lvl>
    <w:lvl w:ilvl="4" w:tplc="04250019" w:tentative="1">
      <w:start w:val="1"/>
      <w:numFmt w:val="lowerLetter"/>
      <w:lvlText w:val="%5."/>
      <w:lvlJc w:val="left"/>
      <w:pPr>
        <w:ind w:left="3265" w:hanging="360"/>
      </w:pPr>
    </w:lvl>
    <w:lvl w:ilvl="5" w:tplc="0425001B" w:tentative="1">
      <w:start w:val="1"/>
      <w:numFmt w:val="lowerRoman"/>
      <w:lvlText w:val="%6."/>
      <w:lvlJc w:val="right"/>
      <w:pPr>
        <w:ind w:left="3985" w:hanging="180"/>
      </w:pPr>
    </w:lvl>
    <w:lvl w:ilvl="6" w:tplc="0425000F" w:tentative="1">
      <w:start w:val="1"/>
      <w:numFmt w:val="decimal"/>
      <w:lvlText w:val="%7."/>
      <w:lvlJc w:val="left"/>
      <w:pPr>
        <w:ind w:left="4705" w:hanging="360"/>
      </w:pPr>
    </w:lvl>
    <w:lvl w:ilvl="7" w:tplc="04250019" w:tentative="1">
      <w:start w:val="1"/>
      <w:numFmt w:val="lowerLetter"/>
      <w:lvlText w:val="%8."/>
      <w:lvlJc w:val="left"/>
      <w:pPr>
        <w:ind w:left="5425" w:hanging="360"/>
      </w:pPr>
    </w:lvl>
    <w:lvl w:ilvl="8" w:tplc="0425001B" w:tentative="1">
      <w:start w:val="1"/>
      <w:numFmt w:val="lowerRoman"/>
      <w:lvlText w:val="%9."/>
      <w:lvlJc w:val="right"/>
      <w:pPr>
        <w:ind w:left="6145" w:hanging="180"/>
      </w:pPr>
    </w:lvl>
  </w:abstractNum>
  <w:abstractNum w:abstractNumId="5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4" w15:restartNumberingAfterBreak="0">
    <w:nsid w:val="7FE96C8A"/>
    <w:multiLevelType w:val="hybridMultilevel"/>
    <w:tmpl w:val="7EF26D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71323618">
    <w:abstractNumId w:val="32"/>
  </w:num>
  <w:num w:numId="2" w16cid:durableId="1756776716">
    <w:abstractNumId w:val="50"/>
  </w:num>
  <w:num w:numId="3" w16cid:durableId="9732900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6905750">
    <w:abstractNumId w:val="5"/>
  </w:num>
  <w:num w:numId="5" w16cid:durableId="282929180">
    <w:abstractNumId w:val="4"/>
  </w:num>
  <w:num w:numId="6" w16cid:durableId="1492019787">
    <w:abstractNumId w:val="3"/>
  </w:num>
  <w:num w:numId="7" w16cid:durableId="913512777">
    <w:abstractNumId w:val="2"/>
  </w:num>
  <w:num w:numId="8" w16cid:durableId="1182667747">
    <w:abstractNumId w:val="1"/>
  </w:num>
  <w:num w:numId="9" w16cid:durableId="628124968">
    <w:abstractNumId w:val="0"/>
  </w:num>
  <w:num w:numId="10" w16cid:durableId="1346522017">
    <w:abstractNumId w:val="45"/>
  </w:num>
  <w:num w:numId="11" w16cid:durableId="1289356862">
    <w:abstractNumId w:val="47"/>
  </w:num>
  <w:num w:numId="12" w16cid:durableId="81339825">
    <w:abstractNumId w:val="46"/>
  </w:num>
  <w:num w:numId="13" w16cid:durableId="2020888851">
    <w:abstractNumId w:val="49"/>
  </w:num>
  <w:num w:numId="14" w16cid:durableId="1596596928">
    <w:abstractNumId w:val="16"/>
  </w:num>
  <w:num w:numId="15" w16cid:durableId="1506893237">
    <w:abstractNumId w:val="26"/>
  </w:num>
  <w:num w:numId="16" w16cid:durableId="477767805">
    <w:abstractNumId w:val="30"/>
  </w:num>
  <w:num w:numId="17" w16cid:durableId="1880506304">
    <w:abstractNumId w:val="28"/>
  </w:num>
  <w:num w:numId="18" w16cid:durableId="1715152442">
    <w:abstractNumId w:val="7"/>
  </w:num>
  <w:num w:numId="19" w16cid:durableId="99181781">
    <w:abstractNumId w:val="31"/>
  </w:num>
  <w:num w:numId="20" w16cid:durableId="2001881665">
    <w:abstractNumId w:val="11"/>
  </w:num>
  <w:num w:numId="21" w16cid:durableId="1460611042">
    <w:abstractNumId w:val="29"/>
    <w:lvlOverride w:ilvl="0">
      <w:startOverride w:val="1"/>
    </w:lvlOverride>
  </w:num>
  <w:num w:numId="22" w16cid:durableId="1567568167">
    <w:abstractNumId w:val="42"/>
    <w:lvlOverride w:ilvl="0">
      <w:startOverride w:val="1"/>
    </w:lvlOverride>
  </w:num>
  <w:num w:numId="23" w16cid:durableId="1406683756">
    <w:abstractNumId w:val="25"/>
  </w:num>
  <w:num w:numId="24" w16cid:durableId="797257920">
    <w:abstractNumId w:val="48"/>
  </w:num>
  <w:num w:numId="25" w16cid:durableId="1455903540">
    <w:abstractNumId w:val="19"/>
  </w:num>
  <w:num w:numId="26" w16cid:durableId="567812723">
    <w:abstractNumId w:val="27"/>
  </w:num>
  <w:num w:numId="27" w16cid:durableId="2074572837">
    <w:abstractNumId w:val="40"/>
  </w:num>
  <w:num w:numId="28" w16cid:durableId="1135026605">
    <w:abstractNumId w:val="41"/>
  </w:num>
  <w:num w:numId="29" w16cid:durableId="667294550">
    <w:abstractNumId w:val="18"/>
  </w:num>
  <w:num w:numId="30" w16cid:durableId="1206673369">
    <w:abstractNumId w:val="37"/>
  </w:num>
  <w:num w:numId="31" w16cid:durableId="2104258517">
    <w:abstractNumId w:val="53"/>
  </w:num>
  <w:num w:numId="32" w16cid:durableId="777142431">
    <w:abstractNumId w:val="36"/>
  </w:num>
  <w:num w:numId="33" w16cid:durableId="553659855">
    <w:abstractNumId w:val="24"/>
  </w:num>
  <w:num w:numId="34" w16cid:durableId="778598762">
    <w:abstractNumId w:val="34"/>
  </w:num>
  <w:num w:numId="35" w16cid:durableId="501892421">
    <w:abstractNumId w:val="8"/>
  </w:num>
  <w:num w:numId="36" w16cid:durableId="209078935">
    <w:abstractNumId w:val="12"/>
  </w:num>
  <w:num w:numId="37" w16cid:durableId="1030685591">
    <w:abstractNumId w:val="10"/>
  </w:num>
  <w:num w:numId="38" w16cid:durableId="475680672">
    <w:abstractNumId w:val="15"/>
  </w:num>
  <w:num w:numId="39" w16cid:durableId="467864886">
    <w:abstractNumId w:val="52"/>
  </w:num>
  <w:num w:numId="40" w16cid:durableId="641622123">
    <w:abstractNumId w:val="17"/>
  </w:num>
  <w:num w:numId="41" w16cid:durableId="1823547244">
    <w:abstractNumId w:val="51"/>
  </w:num>
  <w:num w:numId="42" w16cid:durableId="78453467">
    <w:abstractNumId w:val="22"/>
  </w:num>
  <w:num w:numId="43" w16cid:durableId="373309118">
    <w:abstractNumId w:val="6"/>
  </w:num>
  <w:num w:numId="44" w16cid:durableId="557009996">
    <w:abstractNumId w:val="9"/>
  </w:num>
  <w:num w:numId="45" w16cid:durableId="876700478">
    <w:abstractNumId w:val="23"/>
  </w:num>
  <w:num w:numId="46" w16cid:durableId="885335089">
    <w:abstractNumId w:val="54"/>
  </w:num>
  <w:num w:numId="47" w16cid:durableId="319886852">
    <w:abstractNumId w:val="33"/>
  </w:num>
  <w:num w:numId="48" w16cid:durableId="1723750605">
    <w:abstractNumId w:val="44"/>
  </w:num>
  <w:num w:numId="49" w16cid:durableId="382216356">
    <w:abstractNumId w:val="20"/>
  </w:num>
  <w:num w:numId="50" w16cid:durableId="1481340502">
    <w:abstractNumId w:val="38"/>
  </w:num>
  <w:num w:numId="51" w16cid:durableId="855385485">
    <w:abstractNumId w:val="21"/>
  </w:num>
  <w:num w:numId="52" w16cid:durableId="2076928129">
    <w:abstractNumId w:val="39"/>
  </w:num>
  <w:num w:numId="53" w16cid:durableId="330108885">
    <w:abstractNumId w:val="35"/>
  </w:num>
  <w:num w:numId="54" w16cid:durableId="1701470535">
    <w:abstractNumId w:val="14"/>
  </w:num>
  <w:num w:numId="55" w16cid:durableId="1989169928">
    <w:abstractNumId w:val="43"/>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vi Kuivonen">
    <w15:presenceInfo w15:providerId="None" w15:userId="Aivi Kuivonen"/>
  </w15:person>
  <w15:person w15:author="Piret Loorand">
    <w15:presenceInfo w15:providerId="None" w15:userId="Piret Loorand"/>
  </w15:person>
  <w15:person w15:author="Ülle Leht">
    <w15:presenceInfo w15:providerId="None" w15:userId="Ülle Le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proofState w:spelling="clean" w:grammar="clean"/>
  <w:trackRevisions/>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uncil" w:val="true"/>
    <w:docVar w:name="CoverPageOnWordDoc" w:val="true"/>
    <w:docVar w:name="DocStatus" w:val="Green"/>
    <w:docVar w:name="DocuWriteMetaData" w:val="&lt;metadataset docuwriteversion=&quot;4.1.21&quot; technicalblockguid=&quot;5155112584545611675&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5&quot; text=&quot;PROPOSAL&quot; /&gt;_x000d__x000a_    &lt;/basicdatatype&gt;_x000d__x000a_  &lt;/metadata&gt;_x000d__x000a_  &lt;metadata key=&quot;md_HeadingText&quot;&gt;_x000d__x000a_    &lt;headingtext text=&quot;PROPOSAL&quot;&gt;_x000d__x000a_      &lt;formattedtext&gt;_x000d__x000a_        &lt;xaml text=&quot;PROPOSAL&quot;&gt;&amp;lt;FlowDocument xmlns=&quot;http://schemas.microsoft.com/winfx/2006/xaml/presentation&quot;&amp;gt;&amp;lt;Paragraph&amp;gt;PROPOSAL&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8-05-30&lt;/text&gt;_x000d__x000a_  &lt;/metadata&gt;_x000d__x000a_  &lt;metadata key=&quot;md_Prefix&quot;&gt;_x000d__x000a_    &lt;text&gt;&lt;/text&gt;_x000d__x000a_  &lt;/metadata&gt;_x000d__x000a_  &lt;metadata key=&quot;md_DocumentNumber&quot;&gt;_x000d__x000a_    &lt;text&gt;9511&lt;/text&gt;_x000d__x000a_  &lt;/metadata&gt;_x000d__x000a_  &lt;metadata key=&quot;md_YearDocumentNumber&quot;&gt;_x000d__x000a_    &lt;text&gt;2018&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2&lt;/text&gt;_x000d__x000a_      &lt;text&gt;REGIO 30&lt;/text&gt;_x000d__x000a_      &lt;text&gt;FC 23&lt;/text&gt;_x000d__x000a_      &lt;text&gt;SOC 326&lt;/text&gt;_x000d__x000a_      &lt;text&gt;PECHE 185&lt;/text&gt;_x000d__x000a_      &lt;text&gt;CADREFIN 49&lt;/text&gt;_x000d__x000a_      &lt;text&gt;JAI 529&lt;/text&gt;_x000d__x000a_      &lt;text&gt;SAN 172&lt;/text&gt;_x000d__x000a_      &lt;text&gt;CODEC 8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1&quot; text=&quot;Secretary-General of the European Commission, signed by Mr Jordi AYET PUIGARNAU, Director&quot; /&gt;_x000d__x000a_    &lt;/basicdatatype&gt;_x000d__x000a_  &lt;/metadata&gt;_x000d__x000a_  &lt;metadata key=&quot;md_Recipient&quot;&gt;_x000d__x000a_    &lt;basicdatatype&gt;_x000d__x000a_      &lt;recipient key=&quot;re_02&quot; text=&quot;Mr Jeppe TRANHOLM-MIKKELSEN, Secretary-General of the Council of the European Union&quot; /&gt;_x000d__x000a_    &lt;/basicdatatype&gt;_x000d__x000a_  &lt;/metadata&gt;_x000d__x000a_  &lt;metadata key=&quot;md_DateOfReceipt&quot;&gt;_x000d__x000a_    &lt;text&gt;2018-05-30&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18) 375 final - ANNEXES 1-22&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quot;&gt;&amp;lt;FlowDocument FontFamily=&quot;Arial Unicode MS&quot; FontSize=&quot;12&quot; PagePadding=&quot;5,0,5,0&quot; AllowDrop=&quot;False&quot; xmlns=&quot;http://schemas.microsoft.com/winfx/2006/xaml/presentation&quot;&amp;gt;&amp;lt;Paragraph&amp;g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amp;lt;/Paragraph&amp;gt;&amp;lt;/FlowDocument&amp;gt;&lt;/xaml&gt;_x000d__x000a_  &lt;/metadata&gt;_x000d__x000a_  &lt;metadata key=&quot;md_SubjectFootnote&quot; /&gt;_x000d__x000a_  &lt;metadata key=&quot;md_DG&quot;&gt;_x000d__x000a_    &lt;text&gt;DGG 2B&lt;/text&gt;_x000d__x000a_  &lt;/metadata&gt;_x000d__x000a_  &lt;metadata key=&quot;md_Initials&quot;&gt;_x000d__x000a_    &lt;text&gt;AFG/cs&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EN&lt;/text&gt;_x000d__x000a_  &lt;/metadata&gt;_x000d__x000a_  &lt;metadata key=&quot;md_SourceDocType&quot;&gt;_x000d__x000a_    &lt;text&gt;ANNEXES_x000d__x000a_&lt;/text&gt;_x000d__x000a_  &lt;/metadata&gt;_x000d__x000a_  &lt;metadata key=&quot;md_SourceDocTitle&quot;&gt;_x000d__x000a_    &lt;text&gt;to the _x000d__x000a_Proposal for a_x000d__x000a__x000d__x000a_REGULATION OF THE EUROPEAN PARLIAMENT AND OF THE COUNCIL _x000d__x000a_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d__x000a_&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Meetings&quot;&gt;_x000d__x000a_    &lt;meetings /&gt;_x000d__x000a_  &lt;/metadata&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Caveat&quot;&gt;_x000d__x000a_    &lt;text&gt;&lt;/text&gt;_x000d__x000a_  &lt;/metadata&gt;_x000d__x000a_&lt;/metadataset&gt;"/>
    <w:docVar w:name="LW_ACCOMPAGNANT.CP" w:val="to the "/>
    <w:docVar w:name="LW_ANNEX_NBR_FIRST" w:val="1"/>
    <w:docVar w:name="LW_ANNEX_NBR_LAST" w:val="22"/>
    <w:docVar w:name="LW_ANNEX_UNIQUE" w:val="0"/>
    <w:docVar w:name="LW_CORRIGENDUM" w:val="&lt;UNUSED&gt;"/>
    <w:docVar w:name="LW_COVERPAGE_EXISTS" w:val="True"/>
    <w:docVar w:name="LW_COVERPAGE_GUID" w:val="A47C7940-19E9-40CA-B50B-A87867F15F2E"/>
    <w:docVar w:name="LW_COVERPAGE_TYPE" w:val="1"/>
    <w:docVar w:name="LW_CROSSREFERENCE" w:val="&lt;UNUSED&gt;"/>
    <w:docVar w:name="LW_DocType" w:val="NORMAL"/>
    <w:docVar w:name="LW_EMISSION" w:val="29.5.2018"/>
    <w:docVar w:name="LW_EMISSION_ISODATE" w:val="2018-05-29"/>
    <w:docVar w:name="LW_EMISSION_LOCATION" w:val="BRX"/>
    <w:docVar w:name="LW_EMISSION_PREFIX" w:val="Brussels,"/>
    <w:docVar w:name="LW_EMISSION_SUFFIX" w:val="&lt;EMPTY&gt;"/>
    <w:docVar w:name="LW_ID_DOCTYPE_NONLW" w:val="CP-036"/>
    <w:docVar w:name="LW_LANGUE" w:val="EN"/>
    <w:docVar w:name="LW_LEVEL_OF_SENSITIVITY" w:val="Standard treatment"/>
    <w:docVar w:name="LW_NOM.INST" w:val="EUROPEAN COMMISSION"/>
    <w:docVar w:name="LW_NOM.INST_JOINTDOC" w:val="&lt;EMPTY&gt;"/>
    <w:docVar w:name="LW_OBJETACTEPRINCIPAL.CP" w:val="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b_"/>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ANNEXES_x000b_"/>
    <w:docVar w:name="LW_TYPEACTEPRINCIPAL.CP" w:val="Proposal for a_x000b__x000b_REGULATION OF THE EUROPEAN PARLIAMENT AND OF THE COUNCIL"/>
  </w:docVars>
  <w:rsids>
    <w:rsidRoot w:val="004144EB"/>
    <w:rsid w:val="00000914"/>
    <w:rsid w:val="000016A9"/>
    <w:rsid w:val="00010598"/>
    <w:rsid w:val="0001176B"/>
    <w:rsid w:val="00013C48"/>
    <w:rsid w:val="00014813"/>
    <w:rsid w:val="0001482D"/>
    <w:rsid w:val="00015B99"/>
    <w:rsid w:val="00017E8F"/>
    <w:rsid w:val="00021054"/>
    <w:rsid w:val="00021503"/>
    <w:rsid w:val="000224D8"/>
    <w:rsid w:val="00023551"/>
    <w:rsid w:val="0003131B"/>
    <w:rsid w:val="0003345B"/>
    <w:rsid w:val="00034664"/>
    <w:rsid w:val="00034CE7"/>
    <w:rsid w:val="000354AE"/>
    <w:rsid w:val="00035A2F"/>
    <w:rsid w:val="0003674A"/>
    <w:rsid w:val="00036C66"/>
    <w:rsid w:val="00036CD2"/>
    <w:rsid w:val="0003743B"/>
    <w:rsid w:val="00037D17"/>
    <w:rsid w:val="000414C2"/>
    <w:rsid w:val="00041534"/>
    <w:rsid w:val="000417AF"/>
    <w:rsid w:val="00042198"/>
    <w:rsid w:val="0004395E"/>
    <w:rsid w:val="000442E5"/>
    <w:rsid w:val="000476E8"/>
    <w:rsid w:val="00047D84"/>
    <w:rsid w:val="00050300"/>
    <w:rsid w:val="00050C44"/>
    <w:rsid w:val="000511B1"/>
    <w:rsid w:val="0005259C"/>
    <w:rsid w:val="0005266A"/>
    <w:rsid w:val="00054B33"/>
    <w:rsid w:val="00055D2F"/>
    <w:rsid w:val="00057CBA"/>
    <w:rsid w:val="000604C8"/>
    <w:rsid w:val="00060548"/>
    <w:rsid w:val="0006686F"/>
    <w:rsid w:val="00071A7A"/>
    <w:rsid w:val="00081A5A"/>
    <w:rsid w:val="000832D0"/>
    <w:rsid w:val="00084DA2"/>
    <w:rsid w:val="00087786"/>
    <w:rsid w:val="00093FBB"/>
    <w:rsid w:val="000963CA"/>
    <w:rsid w:val="000A1E16"/>
    <w:rsid w:val="000A28CD"/>
    <w:rsid w:val="000A7182"/>
    <w:rsid w:val="000B0571"/>
    <w:rsid w:val="000B13B3"/>
    <w:rsid w:val="000B323D"/>
    <w:rsid w:val="000B3651"/>
    <w:rsid w:val="000B3E1C"/>
    <w:rsid w:val="000B412B"/>
    <w:rsid w:val="000B671F"/>
    <w:rsid w:val="000C1A49"/>
    <w:rsid w:val="000C1C8F"/>
    <w:rsid w:val="000D057C"/>
    <w:rsid w:val="000D198B"/>
    <w:rsid w:val="000D39C6"/>
    <w:rsid w:val="000D6D7D"/>
    <w:rsid w:val="000E3863"/>
    <w:rsid w:val="000E3A72"/>
    <w:rsid w:val="000E3C44"/>
    <w:rsid w:val="000E5857"/>
    <w:rsid w:val="000E6EF4"/>
    <w:rsid w:val="000E72CA"/>
    <w:rsid w:val="000F1531"/>
    <w:rsid w:val="000F7626"/>
    <w:rsid w:val="000F7B20"/>
    <w:rsid w:val="0010203E"/>
    <w:rsid w:val="0010241F"/>
    <w:rsid w:val="00102CB1"/>
    <w:rsid w:val="0010419A"/>
    <w:rsid w:val="001043DB"/>
    <w:rsid w:val="001076C0"/>
    <w:rsid w:val="00107C16"/>
    <w:rsid w:val="001122BC"/>
    <w:rsid w:val="00112DA2"/>
    <w:rsid w:val="001205C7"/>
    <w:rsid w:val="00121453"/>
    <w:rsid w:val="00121B69"/>
    <w:rsid w:val="0012232D"/>
    <w:rsid w:val="00123862"/>
    <w:rsid w:val="00123AFA"/>
    <w:rsid w:val="00125BCA"/>
    <w:rsid w:val="00131820"/>
    <w:rsid w:val="0013189C"/>
    <w:rsid w:val="00131DF7"/>
    <w:rsid w:val="00133518"/>
    <w:rsid w:val="00133F35"/>
    <w:rsid w:val="00141067"/>
    <w:rsid w:val="00141A31"/>
    <w:rsid w:val="001438B5"/>
    <w:rsid w:val="00146BE5"/>
    <w:rsid w:val="00147C86"/>
    <w:rsid w:val="001514F6"/>
    <w:rsid w:val="001542D7"/>
    <w:rsid w:val="00154CE0"/>
    <w:rsid w:val="00156081"/>
    <w:rsid w:val="00160A4A"/>
    <w:rsid w:val="00161193"/>
    <w:rsid w:val="00163E0E"/>
    <w:rsid w:val="0016434D"/>
    <w:rsid w:val="001667A7"/>
    <w:rsid w:val="00167A2F"/>
    <w:rsid w:val="00167D03"/>
    <w:rsid w:val="001718E9"/>
    <w:rsid w:val="001725AC"/>
    <w:rsid w:val="00176884"/>
    <w:rsid w:val="0017724E"/>
    <w:rsid w:val="0017754C"/>
    <w:rsid w:val="001804E9"/>
    <w:rsid w:val="00180777"/>
    <w:rsid w:val="00180F9F"/>
    <w:rsid w:val="00181239"/>
    <w:rsid w:val="001846B9"/>
    <w:rsid w:val="00184BA8"/>
    <w:rsid w:val="00184EA6"/>
    <w:rsid w:val="00186CC3"/>
    <w:rsid w:val="001917DD"/>
    <w:rsid w:val="00193D31"/>
    <w:rsid w:val="001958A5"/>
    <w:rsid w:val="00196437"/>
    <w:rsid w:val="001A0491"/>
    <w:rsid w:val="001A187C"/>
    <w:rsid w:val="001A1F05"/>
    <w:rsid w:val="001A4C0A"/>
    <w:rsid w:val="001A5DAC"/>
    <w:rsid w:val="001A7176"/>
    <w:rsid w:val="001B2997"/>
    <w:rsid w:val="001B3D15"/>
    <w:rsid w:val="001B45C5"/>
    <w:rsid w:val="001B4A53"/>
    <w:rsid w:val="001C0C56"/>
    <w:rsid w:val="001C30DD"/>
    <w:rsid w:val="001C44C0"/>
    <w:rsid w:val="001C52B2"/>
    <w:rsid w:val="001C6BDC"/>
    <w:rsid w:val="001D10DA"/>
    <w:rsid w:val="001D2796"/>
    <w:rsid w:val="001E48C7"/>
    <w:rsid w:val="001E4CC1"/>
    <w:rsid w:val="001E5882"/>
    <w:rsid w:val="001E5E79"/>
    <w:rsid w:val="001E7AC4"/>
    <w:rsid w:val="001E7E00"/>
    <w:rsid w:val="001F012D"/>
    <w:rsid w:val="001F024F"/>
    <w:rsid w:val="001F22E2"/>
    <w:rsid w:val="001F2932"/>
    <w:rsid w:val="001F4FFE"/>
    <w:rsid w:val="001F5396"/>
    <w:rsid w:val="001F67FD"/>
    <w:rsid w:val="00200330"/>
    <w:rsid w:val="00200C03"/>
    <w:rsid w:val="00202C50"/>
    <w:rsid w:val="00206309"/>
    <w:rsid w:val="00206568"/>
    <w:rsid w:val="00206FAE"/>
    <w:rsid w:val="00211046"/>
    <w:rsid w:val="00212005"/>
    <w:rsid w:val="002132BB"/>
    <w:rsid w:val="00217F24"/>
    <w:rsid w:val="002215AB"/>
    <w:rsid w:val="002233D7"/>
    <w:rsid w:val="00225E61"/>
    <w:rsid w:val="00227FDB"/>
    <w:rsid w:val="00232303"/>
    <w:rsid w:val="00233ACD"/>
    <w:rsid w:val="00241523"/>
    <w:rsid w:val="00241E04"/>
    <w:rsid w:val="00241E74"/>
    <w:rsid w:val="00242A59"/>
    <w:rsid w:val="00250929"/>
    <w:rsid w:val="00250AA9"/>
    <w:rsid w:val="002511A1"/>
    <w:rsid w:val="002529A2"/>
    <w:rsid w:val="002676FC"/>
    <w:rsid w:val="00272BC9"/>
    <w:rsid w:val="00272D13"/>
    <w:rsid w:val="002807B1"/>
    <w:rsid w:val="002845AB"/>
    <w:rsid w:val="00285388"/>
    <w:rsid w:val="00285625"/>
    <w:rsid w:val="00290B97"/>
    <w:rsid w:val="00291931"/>
    <w:rsid w:val="002923AA"/>
    <w:rsid w:val="002929F9"/>
    <w:rsid w:val="00292BB8"/>
    <w:rsid w:val="00292FA3"/>
    <w:rsid w:val="00294655"/>
    <w:rsid w:val="002954CB"/>
    <w:rsid w:val="002968C6"/>
    <w:rsid w:val="00296C61"/>
    <w:rsid w:val="002A3132"/>
    <w:rsid w:val="002A40EE"/>
    <w:rsid w:val="002A69A7"/>
    <w:rsid w:val="002A7883"/>
    <w:rsid w:val="002B39A3"/>
    <w:rsid w:val="002B5890"/>
    <w:rsid w:val="002B679F"/>
    <w:rsid w:val="002C0362"/>
    <w:rsid w:val="002C3EB6"/>
    <w:rsid w:val="002D0231"/>
    <w:rsid w:val="002D05F0"/>
    <w:rsid w:val="002D5257"/>
    <w:rsid w:val="002D615A"/>
    <w:rsid w:val="002D656E"/>
    <w:rsid w:val="002E39C3"/>
    <w:rsid w:val="002E46F6"/>
    <w:rsid w:val="002E5460"/>
    <w:rsid w:val="002F4404"/>
    <w:rsid w:val="002F4562"/>
    <w:rsid w:val="002F6319"/>
    <w:rsid w:val="002F72CD"/>
    <w:rsid w:val="002F7F99"/>
    <w:rsid w:val="00301C06"/>
    <w:rsid w:val="00302895"/>
    <w:rsid w:val="003029BB"/>
    <w:rsid w:val="003035A8"/>
    <w:rsid w:val="003048A3"/>
    <w:rsid w:val="003048C1"/>
    <w:rsid w:val="00305047"/>
    <w:rsid w:val="00307C19"/>
    <w:rsid w:val="00310490"/>
    <w:rsid w:val="00310B12"/>
    <w:rsid w:val="0031527E"/>
    <w:rsid w:val="00321EE4"/>
    <w:rsid w:val="00323C47"/>
    <w:rsid w:val="0033094E"/>
    <w:rsid w:val="00333189"/>
    <w:rsid w:val="003334DB"/>
    <w:rsid w:val="00334C14"/>
    <w:rsid w:val="00334F97"/>
    <w:rsid w:val="00335172"/>
    <w:rsid w:val="0033630C"/>
    <w:rsid w:val="00337276"/>
    <w:rsid w:val="00341D4D"/>
    <w:rsid w:val="00342C1B"/>
    <w:rsid w:val="003436AA"/>
    <w:rsid w:val="00346754"/>
    <w:rsid w:val="00355940"/>
    <w:rsid w:val="0035630D"/>
    <w:rsid w:val="003570C9"/>
    <w:rsid w:val="0036245F"/>
    <w:rsid w:val="00367675"/>
    <w:rsid w:val="003677E5"/>
    <w:rsid w:val="00370947"/>
    <w:rsid w:val="00370FEC"/>
    <w:rsid w:val="00371816"/>
    <w:rsid w:val="003735AB"/>
    <w:rsid w:val="0038025B"/>
    <w:rsid w:val="00380A85"/>
    <w:rsid w:val="0038149E"/>
    <w:rsid w:val="00382B70"/>
    <w:rsid w:val="0038360A"/>
    <w:rsid w:val="00383945"/>
    <w:rsid w:val="00383BE7"/>
    <w:rsid w:val="0038580E"/>
    <w:rsid w:val="00386819"/>
    <w:rsid w:val="003874F4"/>
    <w:rsid w:val="00390B09"/>
    <w:rsid w:val="00390C8B"/>
    <w:rsid w:val="00391AA2"/>
    <w:rsid w:val="003937F1"/>
    <w:rsid w:val="003948D4"/>
    <w:rsid w:val="00396A86"/>
    <w:rsid w:val="00396EA3"/>
    <w:rsid w:val="00396F08"/>
    <w:rsid w:val="00396FDE"/>
    <w:rsid w:val="003A2C98"/>
    <w:rsid w:val="003A31A4"/>
    <w:rsid w:val="003A3CCC"/>
    <w:rsid w:val="003A5348"/>
    <w:rsid w:val="003B200B"/>
    <w:rsid w:val="003B36F4"/>
    <w:rsid w:val="003B4E84"/>
    <w:rsid w:val="003C0FB9"/>
    <w:rsid w:val="003C1964"/>
    <w:rsid w:val="003C40E1"/>
    <w:rsid w:val="003C4215"/>
    <w:rsid w:val="003C5A78"/>
    <w:rsid w:val="003C6516"/>
    <w:rsid w:val="003C66AF"/>
    <w:rsid w:val="003C6F43"/>
    <w:rsid w:val="003C715F"/>
    <w:rsid w:val="003C7508"/>
    <w:rsid w:val="003C7CC9"/>
    <w:rsid w:val="003D4CDE"/>
    <w:rsid w:val="003D74A4"/>
    <w:rsid w:val="003D7622"/>
    <w:rsid w:val="003E242C"/>
    <w:rsid w:val="003E5833"/>
    <w:rsid w:val="003E6733"/>
    <w:rsid w:val="003E6D14"/>
    <w:rsid w:val="003E7D2E"/>
    <w:rsid w:val="003F5A1A"/>
    <w:rsid w:val="003F6777"/>
    <w:rsid w:val="003F7758"/>
    <w:rsid w:val="00401108"/>
    <w:rsid w:val="00401509"/>
    <w:rsid w:val="00406E38"/>
    <w:rsid w:val="004079E5"/>
    <w:rsid w:val="0041029A"/>
    <w:rsid w:val="00410DE6"/>
    <w:rsid w:val="00413E3A"/>
    <w:rsid w:val="004144EB"/>
    <w:rsid w:val="00414C5D"/>
    <w:rsid w:val="0041658E"/>
    <w:rsid w:val="00417651"/>
    <w:rsid w:val="00421E9D"/>
    <w:rsid w:val="004238C7"/>
    <w:rsid w:val="0042498A"/>
    <w:rsid w:val="00424E75"/>
    <w:rsid w:val="00430C25"/>
    <w:rsid w:val="0043432A"/>
    <w:rsid w:val="004346DE"/>
    <w:rsid w:val="0043799F"/>
    <w:rsid w:val="00437ECD"/>
    <w:rsid w:val="0044137C"/>
    <w:rsid w:val="00442B4F"/>
    <w:rsid w:val="00444485"/>
    <w:rsid w:val="00450C80"/>
    <w:rsid w:val="00451E91"/>
    <w:rsid w:val="004523D0"/>
    <w:rsid w:val="00453868"/>
    <w:rsid w:val="0045656B"/>
    <w:rsid w:val="0045763C"/>
    <w:rsid w:val="00466E07"/>
    <w:rsid w:val="00473023"/>
    <w:rsid w:val="0047381D"/>
    <w:rsid w:val="00477877"/>
    <w:rsid w:val="00477B5E"/>
    <w:rsid w:val="00481116"/>
    <w:rsid w:val="00482443"/>
    <w:rsid w:val="00485BDE"/>
    <w:rsid w:val="004913BF"/>
    <w:rsid w:val="00491DF8"/>
    <w:rsid w:val="004935A7"/>
    <w:rsid w:val="004953EA"/>
    <w:rsid w:val="00497A03"/>
    <w:rsid w:val="00497C4C"/>
    <w:rsid w:val="004A0976"/>
    <w:rsid w:val="004A0BE8"/>
    <w:rsid w:val="004A3401"/>
    <w:rsid w:val="004A5A99"/>
    <w:rsid w:val="004A79AD"/>
    <w:rsid w:val="004B0784"/>
    <w:rsid w:val="004B3AA4"/>
    <w:rsid w:val="004B7570"/>
    <w:rsid w:val="004C067A"/>
    <w:rsid w:val="004C2EF4"/>
    <w:rsid w:val="004C351C"/>
    <w:rsid w:val="004C3936"/>
    <w:rsid w:val="004C3FD9"/>
    <w:rsid w:val="004C5136"/>
    <w:rsid w:val="004C7572"/>
    <w:rsid w:val="004C780A"/>
    <w:rsid w:val="004C7CDC"/>
    <w:rsid w:val="004D14FF"/>
    <w:rsid w:val="004D2534"/>
    <w:rsid w:val="004D4133"/>
    <w:rsid w:val="004D76AC"/>
    <w:rsid w:val="004E1430"/>
    <w:rsid w:val="004E3D4A"/>
    <w:rsid w:val="004E4DB1"/>
    <w:rsid w:val="004E6DB4"/>
    <w:rsid w:val="004E732D"/>
    <w:rsid w:val="004F29CA"/>
    <w:rsid w:val="004F3CAD"/>
    <w:rsid w:val="004F42E4"/>
    <w:rsid w:val="004F5747"/>
    <w:rsid w:val="004F5E02"/>
    <w:rsid w:val="004F6FE0"/>
    <w:rsid w:val="004F708C"/>
    <w:rsid w:val="004F70E7"/>
    <w:rsid w:val="004F7389"/>
    <w:rsid w:val="004F79D8"/>
    <w:rsid w:val="00501A45"/>
    <w:rsid w:val="00501C72"/>
    <w:rsid w:val="0050255F"/>
    <w:rsid w:val="0051196B"/>
    <w:rsid w:val="00512317"/>
    <w:rsid w:val="0051286C"/>
    <w:rsid w:val="005156E7"/>
    <w:rsid w:val="00521410"/>
    <w:rsid w:val="005220EC"/>
    <w:rsid w:val="00523FC4"/>
    <w:rsid w:val="00527667"/>
    <w:rsid w:val="00533651"/>
    <w:rsid w:val="00533F45"/>
    <w:rsid w:val="005356A1"/>
    <w:rsid w:val="00540B3C"/>
    <w:rsid w:val="00545727"/>
    <w:rsid w:val="005464E4"/>
    <w:rsid w:val="00546702"/>
    <w:rsid w:val="00547BCF"/>
    <w:rsid w:val="00551C4F"/>
    <w:rsid w:val="0055369F"/>
    <w:rsid w:val="00554023"/>
    <w:rsid w:val="00554537"/>
    <w:rsid w:val="00554A0B"/>
    <w:rsid w:val="00555AE8"/>
    <w:rsid w:val="00555BDC"/>
    <w:rsid w:val="0055670C"/>
    <w:rsid w:val="00562BD6"/>
    <w:rsid w:val="00567A4B"/>
    <w:rsid w:val="00567A87"/>
    <w:rsid w:val="005700F2"/>
    <w:rsid w:val="005734EC"/>
    <w:rsid w:val="00581944"/>
    <w:rsid w:val="005824C3"/>
    <w:rsid w:val="00584449"/>
    <w:rsid w:val="005856E2"/>
    <w:rsid w:val="00586B73"/>
    <w:rsid w:val="00586BA5"/>
    <w:rsid w:val="00587383"/>
    <w:rsid w:val="00587BED"/>
    <w:rsid w:val="00591519"/>
    <w:rsid w:val="00591EE4"/>
    <w:rsid w:val="0059634C"/>
    <w:rsid w:val="005973EB"/>
    <w:rsid w:val="005A38B9"/>
    <w:rsid w:val="005A7635"/>
    <w:rsid w:val="005A7C2F"/>
    <w:rsid w:val="005B1472"/>
    <w:rsid w:val="005B2F88"/>
    <w:rsid w:val="005B7EEE"/>
    <w:rsid w:val="005C12EC"/>
    <w:rsid w:val="005C6329"/>
    <w:rsid w:val="005C7EA9"/>
    <w:rsid w:val="005D0196"/>
    <w:rsid w:val="005D17C4"/>
    <w:rsid w:val="005D4897"/>
    <w:rsid w:val="005D60A6"/>
    <w:rsid w:val="005D76BE"/>
    <w:rsid w:val="005D7D4A"/>
    <w:rsid w:val="005E0E86"/>
    <w:rsid w:val="005E1511"/>
    <w:rsid w:val="005E1E9A"/>
    <w:rsid w:val="005E2964"/>
    <w:rsid w:val="005E44FE"/>
    <w:rsid w:val="005E4BBB"/>
    <w:rsid w:val="005E5B9C"/>
    <w:rsid w:val="005F1791"/>
    <w:rsid w:val="005F50B7"/>
    <w:rsid w:val="0060030B"/>
    <w:rsid w:val="00600A03"/>
    <w:rsid w:val="00601AD4"/>
    <w:rsid w:val="00604EF6"/>
    <w:rsid w:val="00605878"/>
    <w:rsid w:val="006060C2"/>
    <w:rsid w:val="006067CB"/>
    <w:rsid w:val="006068C6"/>
    <w:rsid w:val="006076B7"/>
    <w:rsid w:val="00611B39"/>
    <w:rsid w:val="006122B9"/>
    <w:rsid w:val="00614916"/>
    <w:rsid w:val="00617491"/>
    <w:rsid w:val="006202ED"/>
    <w:rsid w:val="00620803"/>
    <w:rsid w:val="00626FD9"/>
    <w:rsid w:val="00634291"/>
    <w:rsid w:val="00635142"/>
    <w:rsid w:val="006368C2"/>
    <w:rsid w:val="006376C9"/>
    <w:rsid w:val="00641BAB"/>
    <w:rsid w:val="00642BD4"/>
    <w:rsid w:val="00642D51"/>
    <w:rsid w:val="00643D02"/>
    <w:rsid w:val="00644028"/>
    <w:rsid w:val="0064615F"/>
    <w:rsid w:val="00647155"/>
    <w:rsid w:val="006479FC"/>
    <w:rsid w:val="00650FCD"/>
    <w:rsid w:val="0065211A"/>
    <w:rsid w:val="00654455"/>
    <w:rsid w:val="00657434"/>
    <w:rsid w:val="006629EF"/>
    <w:rsid w:val="006632DC"/>
    <w:rsid w:val="006662BA"/>
    <w:rsid w:val="0067040E"/>
    <w:rsid w:val="00672254"/>
    <w:rsid w:val="00676196"/>
    <w:rsid w:val="006762A9"/>
    <w:rsid w:val="0067773E"/>
    <w:rsid w:val="00677D93"/>
    <w:rsid w:val="00681A56"/>
    <w:rsid w:val="00682CC7"/>
    <w:rsid w:val="006872DD"/>
    <w:rsid w:val="0068760D"/>
    <w:rsid w:val="00687CED"/>
    <w:rsid w:val="00691086"/>
    <w:rsid w:val="00691B86"/>
    <w:rsid w:val="00691FAC"/>
    <w:rsid w:val="00693901"/>
    <w:rsid w:val="006946D8"/>
    <w:rsid w:val="00695E2D"/>
    <w:rsid w:val="006A31C3"/>
    <w:rsid w:val="006A544A"/>
    <w:rsid w:val="006B066E"/>
    <w:rsid w:val="006B2899"/>
    <w:rsid w:val="006B2906"/>
    <w:rsid w:val="006B77D4"/>
    <w:rsid w:val="006C4058"/>
    <w:rsid w:val="006C5711"/>
    <w:rsid w:val="006C6133"/>
    <w:rsid w:val="006C75CC"/>
    <w:rsid w:val="006D07F1"/>
    <w:rsid w:val="006D34F1"/>
    <w:rsid w:val="006D655E"/>
    <w:rsid w:val="006E0D6B"/>
    <w:rsid w:val="006E1482"/>
    <w:rsid w:val="006E4132"/>
    <w:rsid w:val="006E4A6B"/>
    <w:rsid w:val="006E6FDC"/>
    <w:rsid w:val="006F11D2"/>
    <w:rsid w:val="006F52B2"/>
    <w:rsid w:val="006F5C4E"/>
    <w:rsid w:val="006F5F90"/>
    <w:rsid w:val="006F6149"/>
    <w:rsid w:val="006F6677"/>
    <w:rsid w:val="007028A2"/>
    <w:rsid w:val="00702D63"/>
    <w:rsid w:val="00703371"/>
    <w:rsid w:val="00704EBF"/>
    <w:rsid w:val="007051FD"/>
    <w:rsid w:val="00707FAA"/>
    <w:rsid w:val="00711206"/>
    <w:rsid w:val="0071269D"/>
    <w:rsid w:val="0071296A"/>
    <w:rsid w:val="00713B36"/>
    <w:rsid w:val="00714061"/>
    <w:rsid w:val="00714B09"/>
    <w:rsid w:val="0071547B"/>
    <w:rsid w:val="00715552"/>
    <w:rsid w:val="0071648F"/>
    <w:rsid w:val="007200C2"/>
    <w:rsid w:val="0072272B"/>
    <w:rsid w:val="00724A20"/>
    <w:rsid w:val="0072518B"/>
    <w:rsid w:val="00725536"/>
    <w:rsid w:val="0073229A"/>
    <w:rsid w:val="00733632"/>
    <w:rsid w:val="007349C7"/>
    <w:rsid w:val="00735A25"/>
    <w:rsid w:val="00736511"/>
    <w:rsid w:val="00740AB5"/>
    <w:rsid w:val="00743C2F"/>
    <w:rsid w:val="00750D30"/>
    <w:rsid w:val="00755EBC"/>
    <w:rsid w:val="00756321"/>
    <w:rsid w:val="00756369"/>
    <w:rsid w:val="00762561"/>
    <w:rsid w:val="00763784"/>
    <w:rsid w:val="007645CD"/>
    <w:rsid w:val="00765372"/>
    <w:rsid w:val="007700CC"/>
    <w:rsid w:val="0077251F"/>
    <w:rsid w:val="00775813"/>
    <w:rsid w:val="00775F20"/>
    <w:rsid w:val="00776BF2"/>
    <w:rsid w:val="00776C34"/>
    <w:rsid w:val="007800B6"/>
    <w:rsid w:val="00780224"/>
    <w:rsid w:val="00781352"/>
    <w:rsid w:val="007822F2"/>
    <w:rsid w:val="00784C68"/>
    <w:rsid w:val="0078637D"/>
    <w:rsid w:val="00787070"/>
    <w:rsid w:val="00787C4A"/>
    <w:rsid w:val="007904E3"/>
    <w:rsid w:val="00791DA3"/>
    <w:rsid w:val="00793243"/>
    <w:rsid w:val="007934BC"/>
    <w:rsid w:val="00793F7D"/>
    <w:rsid w:val="007941AE"/>
    <w:rsid w:val="00794C7F"/>
    <w:rsid w:val="00796B53"/>
    <w:rsid w:val="0079769F"/>
    <w:rsid w:val="00797A01"/>
    <w:rsid w:val="007A2103"/>
    <w:rsid w:val="007A22FF"/>
    <w:rsid w:val="007A2985"/>
    <w:rsid w:val="007A372B"/>
    <w:rsid w:val="007A5896"/>
    <w:rsid w:val="007A77D4"/>
    <w:rsid w:val="007B0B94"/>
    <w:rsid w:val="007B106D"/>
    <w:rsid w:val="007B2E05"/>
    <w:rsid w:val="007B3E8F"/>
    <w:rsid w:val="007B4087"/>
    <w:rsid w:val="007B45B8"/>
    <w:rsid w:val="007B474D"/>
    <w:rsid w:val="007B5B50"/>
    <w:rsid w:val="007B6264"/>
    <w:rsid w:val="007B6F27"/>
    <w:rsid w:val="007B7A8D"/>
    <w:rsid w:val="007C307A"/>
    <w:rsid w:val="007C43BB"/>
    <w:rsid w:val="007C4802"/>
    <w:rsid w:val="007C4EC1"/>
    <w:rsid w:val="007C6CE9"/>
    <w:rsid w:val="007C7DD6"/>
    <w:rsid w:val="007D1181"/>
    <w:rsid w:val="007D5A5E"/>
    <w:rsid w:val="007D602B"/>
    <w:rsid w:val="007D768E"/>
    <w:rsid w:val="007D7C17"/>
    <w:rsid w:val="007E0B13"/>
    <w:rsid w:val="007E110B"/>
    <w:rsid w:val="007E17E6"/>
    <w:rsid w:val="007F000B"/>
    <w:rsid w:val="007F0B31"/>
    <w:rsid w:val="007F0E2A"/>
    <w:rsid w:val="007F1B87"/>
    <w:rsid w:val="007F3B48"/>
    <w:rsid w:val="007F6F74"/>
    <w:rsid w:val="00800B64"/>
    <w:rsid w:val="00806273"/>
    <w:rsid w:val="008118FC"/>
    <w:rsid w:val="00817B50"/>
    <w:rsid w:val="00820183"/>
    <w:rsid w:val="00827239"/>
    <w:rsid w:val="00827915"/>
    <w:rsid w:val="00830268"/>
    <w:rsid w:val="0083185E"/>
    <w:rsid w:val="0083552E"/>
    <w:rsid w:val="00835D76"/>
    <w:rsid w:val="00836523"/>
    <w:rsid w:val="00836CE3"/>
    <w:rsid w:val="008371A7"/>
    <w:rsid w:val="00840205"/>
    <w:rsid w:val="00840C85"/>
    <w:rsid w:val="00841413"/>
    <w:rsid w:val="008429E0"/>
    <w:rsid w:val="00846350"/>
    <w:rsid w:val="008507A7"/>
    <w:rsid w:val="008558D6"/>
    <w:rsid w:val="00857BD8"/>
    <w:rsid w:val="00857D05"/>
    <w:rsid w:val="008620C0"/>
    <w:rsid w:val="00863E69"/>
    <w:rsid w:val="008654EA"/>
    <w:rsid w:val="00866A98"/>
    <w:rsid w:val="00867F7D"/>
    <w:rsid w:val="00870906"/>
    <w:rsid w:val="00870D24"/>
    <w:rsid w:val="00870FA2"/>
    <w:rsid w:val="008724BA"/>
    <w:rsid w:val="00874A0C"/>
    <w:rsid w:val="00877F5C"/>
    <w:rsid w:val="00881A10"/>
    <w:rsid w:val="0088273B"/>
    <w:rsid w:val="0088336C"/>
    <w:rsid w:val="008843AC"/>
    <w:rsid w:val="00886AD5"/>
    <w:rsid w:val="00890821"/>
    <w:rsid w:val="00891DFC"/>
    <w:rsid w:val="00894003"/>
    <w:rsid w:val="008953B1"/>
    <w:rsid w:val="00895F93"/>
    <w:rsid w:val="008A593C"/>
    <w:rsid w:val="008A6752"/>
    <w:rsid w:val="008A7437"/>
    <w:rsid w:val="008A7601"/>
    <w:rsid w:val="008A7D16"/>
    <w:rsid w:val="008B31A7"/>
    <w:rsid w:val="008B5BD0"/>
    <w:rsid w:val="008B7D0E"/>
    <w:rsid w:val="008B7DFD"/>
    <w:rsid w:val="008C133C"/>
    <w:rsid w:val="008C3B19"/>
    <w:rsid w:val="008C7CFE"/>
    <w:rsid w:val="008D38CE"/>
    <w:rsid w:val="008D62F4"/>
    <w:rsid w:val="008E12E8"/>
    <w:rsid w:val="008E1343"/>
    <w:rsid w:val="008E2167"/>
    <w:rsid w:val="008E2D47"/>
    <w:rsid w:val="008E4183"/>
    <w:rsid w:val="008E4327"/>
    <w:rsid w:val="008E68BC"/>
    <w:rsid w:val="008F1016"/>
    <w:rsid w:val="008F1968"/>
    <w:rsid w:val="008F2531"/>
    <w:rsid w:val="008F2CF2"/>
    <w:rsid w:val="008F7075"/>
    <w:rsid w:val="00900008"/>
    <w:rsid w:val="00900D69"/>
    <w:rsid w:val="009013FB"/>
    <w:rsid w:val="00901BE7"/>
    <w:rsid w:val="00902CA6"/>
    <w:rsid w:val="00902DCE"/>
    <w:rsid w:val="00904AD9"/>
    <w:rsid w:val="00907DA0"/>
    <w:rsid w:val="009106A4"/>
    <w:rsid w:val="00910BEF"/>
    <w:rsid w:val="009112C8"/>
    <w:rsid w:val="0091204A"/>
    <w:rsid w:val="009133B5"/>
    <w:rsid w:val="00914FF9"/>
    <w:rsid w:val="00915376"/>
    <w:rsid w:val="00915417"/>
    <w:rsid w:val="00916633"/>
    <w:rsid w:val="00920614"/>
    <w:rsid w:val="00920B0A"/>
    <w:rsid w:val="00923055"/>
    <w:rsid w:val="0092313C"/>
    <w:rsid w:val="00926E99"/>
    <w:rsid w:val="00930897"/>
    <w:rsid w:val="00930C07"/>
    <w:rsid w:val="0093573F"/>
    <w:rsid w:val="009363A1"/>
    <w:rsid w:val="00937ADD"/>
    <w:rsid w:val="00940BAB"/>
    <w:rsid w:val="009415CB"/>
    <w:rsid w:val="009432FE"/>
    <w:rsid w:val="00943518"/>
    <w:rsid w:val="00945C57"/>
    <w:rsid w:val="0094688D"/>
    <w:rsid w:val="00946A97"/>
    <w:rsid w:val="00947014"/>
    <w:rsid w:val="00952C13"/>
    <w:rsid w:val="009532E0"/>
    <w:rsid w:val="00954F50"/>
    <w:rsid w:val="009602C7"/>
    <w:rsid w:val="00963640"/>
    <w:rsid w:val="00970BEB"/>
    <w:rsid w:val="0097175C"/>
    <w:rsid w:val="0097339E"/>
    <w:rsid w:val="00975107"/>
    <w:rsid w:val="0097527C"/>
    <w:rsid w:val="00976F50"/>
    <w:rsid w:val="009805C1"/>
    <w:rsid w:val="00981290"/>
    <w:rsid w:val="009834DA"/>
    <w:rsid w:val="00984353"/>
    <w:rsid w:val="00984538"/>
    <w:rsid w:val="00984AD2"/>
    <w:rsid w:val="00984D24"/>
    <w:rsid w:val="009868B3"/>
    <w:rsid w:val="00986CB0"/>
    <w:rsid w:val="009904EC"/>
    <w:rsid w:val="00991313"/>
    <w:rsid w:val="009922F8"/>
    <w:rsid w:val="009929A8"/>
    <w:rsid w:val="00993420"/>
    <w:rsid w:val="00997938"/>
    <w:rsid w:val="009A1CEA"/>
    <w:rsid w:val="009A2BA6"/>
    <w:rsid w:val="009A31A9"/>
    <w:rsid w:val="009A37F7"/>
    <w:rsid w:val="009A3F2F"/>
    <w:rsid w:val="009B06B6"/>
    <w:rsid w:val="009B0CB2"/>
    <w:rsid w:val="009B1532"/>
    <w:rsid w:val="009B1BA2"/>
    <w:rsid w:val="009B29A3"/>
    <w:rsid w:val="009B4BAF"/>
    <w:rsid w:val="009B4E4B"/>
    <w:rsid w:val="009B56F2"/>
    <w:rsid w:val="009C0CC4"/>
    <w:rsid w:val="009C59C8"/>
    <w:rsid w:val="009D08A5"/>
    <w:rsid w:val="009D2717"/>
    <w:rsid w:val="009D3175"/>
    <w:rsid w:val="009D3419"/>
    <w:rsid w:val="009D3D33"/>
    <w:rsid w:val="009D4FAE"/>
    <w:rsid w:val="009D5AB6"/>
    <w:rsid w:val="009D67F2"/>
    <w:rsid w:val="009E3B79"/>
    <w:rsid w:val="009E4984"/>
    <w:rsid w:val="009E4F15"/>
    <w:rsid w:val="009E54B7"/>
    <w:rsid w:val="009E55A8"/>
    <w:rsid w:val="009F1079"/>
    <w:rsid w:val="009F11E7"/>
    <w:rsid w:val="009F1C42"/>
    <w:rsid w:val="009F2E55"/>
    <w:rsid w:val="009F60D8"/>
    <w:rsid w:val="009F695C"/>
    <w:rsid w:val="009F6ACD"/>
    <w:rsid w:val="009F7D7A"/>
    <w:rsid w:val="00A02694"/>
    <w:rsid w:val="00A02B1F"/>
    <w:rsid w:val="00A03306"/>
    <w:rsid w:val="00A0695A"/>
    <w:rsid w:val="00A1224F"/>
    <w:rsid w:val="00A12437"/>
    <w:rsid w:val="00A12C40"/>
    <w:rsid w:val="00A17036"/>
    <w:rsid w:val="00A20554"/>
    <w:rsid w:val="00A24641"/>
    <w:rsid w:val="00A24D23"/>
    <w:rsid w:val="00A263BA"/>
    <w:rsid w:val="00A30DCD"/>
    <w:rsid w:val="00A335AF"/>
    <w:rsid w:val="00A34225"/>
    <w:rsid w:val="00A34C60"/>
    <w:rsid w:val="00A3566B"/>
    <w:rsid w:val="00A37690"/>
    <w:rsid w:val="00A403AA"/>
    <w:rsid w:val="00A42911"/>
    <w:rsid w:val="00A43CA6"/>
    <w:rsid w:val="00A47E2C"/>
    <w:rsid w:val="00A47FFC"/>
    <w:rsid w:val="00A51058"/>
    <w:rsid w:val="00A513F2"/>
    <w:rsid w:val="00A5263C"/>
    <w:rsid w:val="00A54263"/>
    <w:rsid w:val="00A5502A"/>
    <w:rsid w:val="00A624B6"/>
    <w:rsid w:val="00A62863"/>
    <w:rsid w:val="00A63E17"/>
    <w:rsid w:val="00A6662A"/>
    <w:rsid w:val="00A66EE7"/>
    <w:rsid w:val="00A6748D"/>
    <w:rsid w:val="00A7119C"/>
    <w:rsid w:val="00A732B7"/>
    <w:rsid w:val="00A750A9"/>
    <w:rsid w:val="00A777A9"/>
    <w:rsid w:val="00A82285"/>
    <w:rsid w:val="00A85519"/>
    <w:rsid w:val="00A85D76"/>
    <w:rsid w:val="00A86A8B"/>
    <w:rsid w:val="00A878F3"/>
    <w:rsid w:val="00A900DF"/>
    <w:rsid w:val="00A901A4"/>
    <w:rsid w:val="00A9445C"/>
    <w:rsid w:val="00A955CD"/>
    <w:rsid w:val="00AA0690"/>
    <w:rsid w:val="00AA50D9"/>
    <w:rsid w:val="00AA5D29"/>
    <w:rsid w:val="00AA6387"/>
    <w:rsid w:val="00AA6C8A"/>
    <w:rsid w:val="00AA75B4"/>
    <w:rsid w:val="00AB25E3"/>
    <w:rsid w:val="00AB70E1"/>
    <w:rsid w:val="00AB7D91"/>
    <w:rsid w:val="00AC1493"/>
    <w:rsid w:val="00AC2F6E"/>
    <w:rsid w:val="00AC622D"/>
    <w:rsid w:val="00AC7A28"/>
    <w:rsid w:val="00AD075A"/>
    <w:rsid w:val="00AD14ED"/>
    <w:rsid w:val="00AD4FED"/>
    <w:rsid w:val="00AD5A20"/>
    <w:rsid w:val="00AD61DB"/>
    <w:rsid w:val="00AD6DC5"/>
    <w:rsid w:val="00AD703A"/>
    <w:rsid w:val="00AD78CA"/>
    <w:rsid w:val="00AE40B2"/>
    <w:rsid w:val="00AE59B9"/>
    <w:rsid w:val="00AF091E"/>
    <w:rsid w:val="00AF2D62"/>
    <w:rsid w:val="00AF61C4"/>
    <w:rsid w:val="00AF62B5"/>
    <w:rsid w:val="00AF6ADC"/>
    <w:rsid w:val="00AF6BD7"/>
    <w:rsid w:val="00AF77C5"/>
    <w:rsid w:val="00B00700"/>
    <w:rsid w:val="00B02A1D"/>
    <w:rsid w:val="00B03B14"/>
    <w:rsid w:val="00B15842"/>
    <w:rsid w:val="00B16C0A"/>
    <w:rsid w:val="00B171E8"/>
    <w:rsid w:val="00B200FA"/>
    <w:rsid w:val="00B209BA"/>
    <w:rsid w:val="00B21D9D"/>
    <w:rsid w:val="00B22588"/>
    <w:rsid w:val="00B232CB"/>
    <w:rsid w:val="00B2366B"/>
    <w:rsid w:val="00B2654D"/>
    <w:rsid w:val="00B32D73"/>
    <w:rsid w:val="00B35B79"/>
    <w:rsid w:val="00B35F61"/>
    <w:rsid w:val="00B36407"/>
    <w:rsid w:val="00B407FA"/>
    <w:rsid w:val="00B4136B"/>
    <w:rsid w:val="00B415C9"/>
    <w:rsid w:val="00B41A38"/>
    <w:rsid w:val="00B446AC"/>
    <w:rsid w:val="00B46464"/>
    <w:rsid w:val="00B46B1A"/>
    <w:rsid w:val="00B46BC5"/>
    <w:rsid w:val="00B50793"/>
    <w:rsid w:val="00B52C7B"/>
    <w:rsid w:val="00B55530"/>
    <w:rsid w:val="00B577C2"/>
    <w:rsid w:val="00B57E20"/>
    <w:rsid w:val="00B61643"/>
    <w:rsid w:val="00B66065"/>
    <w:rsid w:val="00B6702D"/>
    <w:rsid w:val="00B70B08"/>
    <w:rsid w:val="00B71CAD"/>
    <w:rsid w:val="00B72220"/>
    <w:rsid w:val="00B72A05"/>
    <w:rsid w:val="00B72C0D"/>
    <w:rsid w:val="00B7390C"/>
    <w:rsid w:val="00B76077"/>
    <w:rsid w:val="00B8151B"/>
    <w:rsid w:val="00B82CA8"/>
    <w:rsid w:val="00B842BA"/>
    <w:rsid w:val="00B84970"/>
    <w:rsid w:val="00B84D93"/>
    <w:rsid w:val="00B907BD"/>
    <w:rsid w:val="00B9085F"/>
    <w:rsid w:val="00B9118A"/>
    <w:rsid w:val="00B928E4"/>
    <w:rsid w:val="00B929C4"/>
    <w:rsid w:val="00B937A8"/>
    <w:rsid w:val="00B94A61"/>
    <w:rsid w:val="00B97100"/>
    <w:rsid w:val="00B97D76"/>
    <w:rsid w:val="00BA30CE"/>
    <w:rsid w:val="00BA45F8"/>
    <w:rsid w:val="00BA604B"/>
    <w:rsid w:val="00BA61F9"/>
    <w:rsid w:val="00BA7147"/>
    <w:rsid w:val="00BA7DC7"/>
    <w:rsid w:val="00BB299B"/>
    <w:rsid w:val="00BB2B00"/>
    <w:rsid w:val="00BB5270"/>
    <w:rsid w:val="00BB5360"/>
    <w:rsid w:val="00BB5C17"/>
    <w:rsid w:val="00BB6135"/>
    <w:rsid w:val="00BB742D"/>
    <w:rsid w:val="00BC2625"/>
    <w:rsid w:val="00BC6C98"/>
    <w:rsid w:val="00BD12A9"/>
    <w:rsid w:val="00BD1841"/>
    <w:rsid w:val="00BD2AE4"/>
    <w:rsid w:val="00BD35E3"/>
    <w:rsid w:val="00BD6820"/>
    <w:rsid w:val="00BD68DB"/>
    <w:rsid w:val="00BD72DF"/>
    <w:rsid w:val="00BD743D"/>
    <w:rsid w:val="00BD7D6B"/>
    <w:rsid w:val="00BE0960"/>
    <w:rsid w:val="00BE123A"/>
    <w:rsid w:val="00BE4F82"/>
    <w:rsid w:val="00BE6370"/>
    <w:rsid w:val="00BE6F1B"/>
    <w:rsid w:val="00BF13FF"/>
    <w:rsid w:val="00BF1D87"/>
    <w:rsid w:val="00BF3BDC"/>
    <w:rsid w:val="00BF6B49"/>
    <w:rsid w:val="00C0302F"/>
    <w:rsid w:val="00C04661"/>
    <w:rsid w:val="00C04A30"/>
    <w:rsid w:val="00C06AA9"/>
    <w:rsid w:val="00C074F0"/>
    <w:rsid w:val="00C10C20"/>
    <w:rsid w:val="00C1452C"/>
    <w:rsid w:val="00C1485A"/>
    <w:rsid w:val="00C16FB5"/>
    <w:rsid w:val="00C22D9C"/>
    <w:rsid w:val="00C25D63"/>
    <w:rsid w:val="00C27714"/>
    <w:rsid w:val="00C30D65"/>
    <w:rsid w:val="00C33639"/>
    <w:rsid w:val="00C37D06"/>
    <w:rsid w:val="00C43F23"/>
    <w:rsid w:val="00C4666B"/>
    <w:rsid w:val="00C469EB"/>
    <w:rsid w:val="00C473E6"/>
    <w:rsid w:val="00C5094B"/>
    <w:rsid w:val="00C51A97"/>
    <w:rsid w:val="00C5218C"/>
    <w:rsid w:val="00C60DA1"/>
    <w:rsid w:val="00C62030"/>
    <w:rsid w:val="00C628C0"/>
    <w:rsid w:val="00C72E09"/>
    <w:rsid w:val="00C74B67"/>
    <w:rsid w:val="00C81450"/>
    <w:rsid w:val="00C90F7D"/>
    <w:rsid w:val="00C913FD"/>
    <w:rsid w:val="00C91C18"/>
    <w:rsid w:val="00C9448F"/>
    <w:rsid w:val="00C94B44"/>
    <w:rsid w:val="00C9512B"/>
    <w:rsid w:val="00C96788"/>
    <w:rsid w:val="00CA004A"/>
    <w:rsid w:val="00CA044C"/>
    <w:rsid w:val="00CA13E7"/>
    <w:rsid w:val="00CA1951"/>
    <w:rsid w:val="00CA2BBB"/>
    <w:rsid w:val="00CA2EA9"/>
    <w:rsid w:val="00CA7B15"/>
    <w:rsid w:val="00CB0319"/>
    <w:rsid w:val="00CB0425"/>
    <w:rsid w:val="00CB0FBD"/>
    <w:rsid w:val="00CB18BE"/>
    <w:rsid w:val="00CB1B33"/>
    <w:rsid w:val="00CB2808"/>
    <w:rsid w:val="00CB4B19"/>
    <w:rsid w:val="00CB6D3B"/>
    <w:rsid w:val="00CB7506"/>
    <w:rsid w:val="00CC032D"/>
    <w:rsid w:val="00CC24D3"/>
    <w:rsid w:val="00CC27A0"/>
    <w:rsid w:val="00CC4176"/>
    <w:rsid w:val="00CC4430"/>
    <w:rsid w:val="00CC4525"/>
    <w:rsid w:val="00CC50AC"/>
    <w:rsid w:val="00CC594E"/>
    <w:rsid w:val="00CD0FBA"/>
    <w:rsid w:val="00CD1248"/>
    <w:rsid w:val="00CD1626"/>
    <w:rsid w:val="00CD3C33"/>
    <w:rsid w:val="00CD7DA4"/>
    <w:rsid w:val="00CE0273"/>
    <w:rsid w:val="00CE0F7B"/>
    <w:rsid w:val="00CE31D8"/>
    <w:rsid w:val="00CE6121"/>
    <w:rsid w:val="00CF10CD"/>
    <w:rsid w:val="00CF175E"/>
    <w:rsid w:val="00CF1C44"/>
    <w:rsid w:val="00CF4137"/>
    <w:rsid w:val="00CF66EB"/>
    <w:rsid w:val="00CF7A23"/>
    <w:rsid w:val="00D015E9"/>
    <w:rsid w:val="00D025E9"/>
    <w:rsid w:val="00D12837"/>
    <w:rsid w:val="00D13433"/>
    <w:rsid w:val="00D14333"/>
    <w:rsid w:val="00D145E4"/>
    <w:rsid w:val="00D15F99"/>
    <w:rsid w:val="00D163D4"/>
    <w:rsid w:val="00D23FFB"/>
    <w:rsid w:val="00D2455D"/>
    <w:rsid w:val="00D24E8C"/>
    <w:rsid w:val="00D25DE2"/>
    <w:rsid w:val="00D31FF4"/>
    <w:rsid w:val="00D339C8"/>
    <w:rsid w:val="00D3604E"/>
    <w:rsid w:val="00D370F7"/>
    <w:rsid w:val="00D41388"/>
    <w:rsid w:val="00D42DF1"/>
    <w:rsid w:val="00D4335C"/>
    <w:rsid w:val="00D4388C"/>
    <w:rsid w:val="00D43E5D"/>
    <w:rsid w:val="00D449D7"/>
    <w:rsid w:val="00D45356"/>
    <w:rsid w:val="00D46D40"/>
    <w:rsid w:val="00D51D09"/>
    <w:rsid w:val="00D562F1"/>
    <w:rsid w:val="00D56EEF"/>
    <w:rsid w:val="00D57467"/>
    <w:rsid w:val="00D6125C"/>
    <w:rsid w:val="00D62EA9"/>
    <w:rsid w:val="00D634E9"/>
    <w:rsid w:val="00D63954"/>
    <w:rsid w:val="00D64A03"/>
    <w:rsid w:val="00D70DDD"/>
    <w:rsid w:val="00D7217D"/>
    <w:rsid w:val="00D72339"/>
    <w:rsid w:val="00D73C3F"/>
    <w:rsid w:val="00D74069"/>
    <w:rsid w:val="00D76535"/>
    <w:rsid w:val="00D76A5C"/>
    <w:rsid w:val="00D77F36"/>
    <w:rsid w:val="00D81D81"/>
    <w:rsid w:val="00D82C02"/>
    <w:rsid w:val="00D85C8A"/>
    <w:rsid w:val="00D878BD"/>
    <w:rsid w:val="00D90156"/>
    <w:rsid w:val="00D91176"/>
    <w:rsid w:val="00D9256B"/>
    <w:rsid w:val="00D939A9"/>
    <w:rsid w:val="00D9427E"/>
    <w:rsid w:val="00D96B58"/>
    <w:rsid w:val="00D973F6"/>
    <w:rsid w:val="00DA008B"/>
    <w:rsid w:val="00DA2096"/>
    <w:rsid w:val="00DA2F26"/>
    <w:rsid w:val="00DA342F"/>
    <w:rsid w:val="00DA3790"/>
    <w:rsid w:val="00DA45E7"/>
    <w:rsid w:val="00DA76EA"/>
    <w:rsid w:val="00DA77B6"/>
    <w:rsid w:val="00DA7BB1"/>
    <w:rsid w:val="00DB1CAC"/>
    <w:rsid w:val="00DB2142"/>
    <w:rsid w:val="00DB24AF"/>
    <w:rsid w:val="00DB3A9C"/>
    <w:rsid w:val="00DB5215"/>
    <w:rsid w:val="00DB5C3C"/>
    <w:rsid w:val="00DB629B"/>
    <w:rsid w:val="00DC0868"/>
    <w:rsid w:val="00DC57A1"/>
    <w:rsid w:val="00DD0B61"/>
    <w:rsid w:val="00DD1950"/>
    <w:rsid w:val="00DD1D23"/>
    <w:rsid w:val="00DD3D73"/>
    <w:rsid w:val="00DD5691"/>
    <w:rsid w:val="00DD6490"/>
    <w:rsid w:val="00DD711D"/>
    <w:rsid w:val="00DE1C84"/>
    <w:rsid w:val="00DE36AA"/>
    <w:rsid w:val="00DF028E"/>
    <w:rsid w:val="00DF2079"/>
    <w:rsid w:val="00DF670A"/>
    <w:rsid w:val="00DF71EF"/>
    <w:rsid w:val="00E0022B"/>
    <w:rsid w:val="00E06053"/>
    <w:rsid w:val="00E07293"/>
    <w:rsid w:val="00E073D4"/>
    <w:rsid w:val="00E10CD7"/>
    <w:rsid w:val="00E12D0B"/>
    <w:rsid w:val="00E16D65"/>
    <w:rsid w:val="00E16E46"/>
    <w:rsid w:val="00E1709C"/>
    <w:rsid w:val="00E220ED"/>
    <w:rsid w:val="00E26C33"/>
    <w:rsid w:val="00E270E3"/>
    <w:rsid w:val="00E273D4"/>
    <w:rsid w:val="00E276F5"/>
    <w:rsid w:val="00E30C7E"/>
    <w:rsid w:val="00E33CE8"/>
    <w:rsid w:val="00E36288"/>
    <w:rsid w:val="00E362AC"/>
    <w:rsid w:val="00E37CB5"/>
    <w:rsid w:val="00E37EBC"/>
    <w:rsid w:val="00E413F9"/>
    <w:rsid w:val="00E4468F"/>
    <w:rsid w:val="00E46A5A"/>
    <w:rsid w:val="00E50169"/>
    <w:rsid w:val="00E5023E"/>
    <w:rsid w:val="00E512C8"/>
    <w:rsid w:val="00E52C06"/>
    <w:rsid w:val="00E53780"/>
    <w:rsid w:val="00E54CAB"/>
    <w:rsid w:val="00E559F5"/>
    <w:rsid w:val="00E570A1"/>
    <w:rsid w:val="00E63104"/>
    <w:rsid w:val="00E661EF"/>
    <w:rsid w:val="00E67DBB"/>
    <w:rsid w:val="00E67EE8"/>
    <w:rsid w:val="00E715B3"/>
    <w:rsid w:val="00E743A4"/>
    <w:rsid w:val="00E74FA7"/>
    <w:rsid w:val="00E7567E"/>
    <w:rsid w:val="00E815A1"/>
    <w:rsid w:val="00E82072"/>
    <w:rsid w:val="00E822DB"/>
    <w:rsid w:val="00E82493"/>
    <w:rsid w:val="00E833F6"/>
    <w:rsid w:val="00E83861"/>
    <w:rsid w:val="00E86171"/>
    <w:rsid w:val="00E864C7"/>
    <w:rsid w:val="00E87EA3"/>
    <w:rsid w:val="00E91163"/>
    <w:rsid w:val="00E9303D"/>
    <w:rsid w:val="00E977A0"/>
    <w:rsid w:val="00EA2CB1"/>
    <w:rsid w:val="00EA4F47"/>
    <w:rsid w:val="00EA5C5A"/>
    <w:rsid w:val="00EA766A"/>
    <w:rsid w:val="00EB2140"/>
    <w:rsid w:val="00EB2A7F"/>
    <w:rsid w:val="00EB4140"/>
    <w:rsid w:val="00EC1516"/>
    <w:rsid w:val="00EC2488"/>
    <w:rsid w:val="00EC6E4E"/>
    <w:rsid w:val="00EC7C21"/>
    <w:rsid w:val="00ED2EDF"/>
    <w:rsid w:val="00ED653D"/>
    <w:rsid w:val="00EE2304"/>
    <w:rsid w:val="00EE313B"/>
    <w:rsid w:val="00EE44EA"/>
    <w:rsid w:val="00EE6D57"/>
    <w:rsid w:val="00EE6FC8"/>
    <w:rsid w:val="00EF0CCD"/>
    <w:rsid w:val="00EF4356"/>
    <w:rsid w:val="00EF440B"/>
    <w:rsid w:val="00EF68F8"/>
    <w:rsid w:val="00F00ED9"/>
    <w:rsid w:val="00F03D17"/>
    <w:rsid w:val="00F05B57"/>
    <w:rsid w:val="00F0609F"/>
    <w:rsid w:val="00F06D50"/>
    <w:rsid w:val="00F10A7D"/>
    <w:rsid w:val="00F11F24"/>
    <w:rsid w:val="00F12E3F"/>
    <w:rsid w:val="00F17A98"/>
    <w:rsid w:val="00F266DD"/>
    <w:rsid w:val="00F315CE"/>
    <w:rsid w:val="00F32C11"/>
    <w:rsid w:val="00F3351E"/>
    <w:rsid w:val="00F3616B"/>
    <w:rsid w:val="00F37426"/>
    <w:rsid w:val="00F378E8"/>
    <w:rsid w:val="00F40242"/>
    <w:rsid w:val="00F41856"/>
    <w:rsid w:val="00F44F1E"/>
    <w:rsid w:val="00F4658B"/>
    <w:rsid w:val="00F46EF6"/>
    <w:rsid w:val="00F47310"/>
    <w:rsid w:val="00F53740"/>
    <w:rsid w:val="00F54859"/>
    <w:rsid w:val="00F579DF"/>
    <w:rsid w:val="00F644FC"/>
    <w:rsid w:val="00F66BE7"/>
    <w:rsid w:val="00F673E1"/>
    <w:rsid w:val="00F67803"/>
    <w:rsid w:val="00F73ABF"/>
    <w:rsid w:val="00F741A6"/>
    <w:rsid w:val="00F74742"/>
    <w:rsid w:val="00F7678F"/>
    <w:rsid w:val="00F85E40"/>
    <w:rsid w:val="00F87A2A"/>
    <w:rsid w:val="00F90B1F"/>
    <w:rsid w:val="00F92988"/>
    <w:rsid w:val="00F9400E"/>
    <w:rsid w:val="00F96CFA"/>
    <w:rsid w:val="00F97AE2"/>
    <w:rsid w:val="00FA0962"/>
    <w:rsid w:val="00FA1250"/>
    <w:rsid w:val="00FB3C87"/>
    <w:rsid w:val="00FB49D9"/>
    <w:rsid w:val="00FB79D1"/>
    <w:rsid w:val="00FC15F3"/>
    <w:rsid w:val="00FC2044"/>
    <w:rsid w:val="00FC21B1"/>
    <w:rsid w:val="00FC31AA"/>
    <w:rsid w:val="00FC3EA6"/>
    <w:rsid w:val="00FC44CB"/>
    <w:rsid w:val="00FC59C7"/>
    <w:rsid w:val="00FC5F0C"/>
    <w:rsid w:val="00FC62DD"/>
    <w:rsid w:val="00FC682D"/>
    <w:rsid w:val="00FD1B45"/>
    <w:rsid w:val="00FD3B11"/>
    <w:rsid w:val="00FD6B05"/>
    <w:rsid w:val="00FE49E2"/>
    <w:rsid w:val="00FE6FB8"/>
    <w:rsid w:val="00FF0757"/>
    <w:rsid w:val="00FF1326"/>
    <w:rsid w:val="00FF3070"/>
    <w:rsid w:val="00FF30E4"/>
    <w:rsid w:val="00FF3863"/>
    <w:rsid w:val="00FF5D83"/>
    <w:rsid w:val="00FF7C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A4A99"/>
  <w15:docId w15:val="{767D1C64-83B0-450A-9AB3-C8B32E8A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60A"/>
    <w:pPr>
      <w:spacing w:before="120" w:after="120" w:line="240" w:lineRule="auto"/>
      <w:jc w:val="both"/>
    </w:pPr>
    <w:rPr>
      <w:rFonts w:ascii="Times New Roman" w:eastAsia="Calibri" w:hAnsi="Times New Roman" w:cs="Times New Roman"/>
      <w:sz w:val="24"/>
      <w:szCs w:val="20"/>
      <w:lang w:eastAsia="en-GB"/>
    </w:rPr>
  </w:style>
  <w:style w:type="paragraph" w:styleId="Heading1">
    <w:name w:val="heading 1"/>
    <w:basedOn w:val="Normal"/>
    <w:next w:val="Normal"/>
    <w:link w:val="Heading1Char"/>
    <w:uiPriority w:val="9"/>
    <w:qFormat/>
    <w:pPr>
      <w:keepNext/>
      <w:numPr>
        <w:numId w:val="1"/>
      </w:numPr>
      <w:spacing w:before="240" w:after="240"/>
      <w:outlineLvl w:val="0"/>
    </w:pPr>
    <w:rPr>
      <w:rFonts w:eastAsia="Times New Roman"/>
      <w:b/>
      <w:smallCaps/>
      <w:lang w:eastAsia="en-US"/>
    </w:rPr>
  </w:style>
  <w:style w:type="paragraph" w:styleId="Heading2">
    <w:name w:val="heading 2"/>
    <w:basedOn w:val="Normal"/>
    <w:next w:val="Normal"/>
    <w:link w:val="Heading2Char"/>
    <w:uiPriority w:val="9"/>
    <w:qFormat/>
    <w:pPr>
      <w:keepNext/>
      <w:numPr>
        <w:ilvl w:val="1"/>
        <w:numId w:val="1"/>
      </w:numPr>
      <w:spacing w:before="0" w:after="240"/>
      <w:outlineLvl w:val="1"/>
    </w:pPr>
    <w:rPr>
      <w:rFonts w:eastAsia="Times New Roman"/>
      <w:b/>
      <w:lang w:eastAsia="en-US"/>
    </w:rPr>
  </w:style>
  <w:style w:type="paragraph" w:styleId="Heading3">
    <w:name w:val="heading 3"/>
    <w:basedOn w:val="Normal"/>
    <w:next w:val="Normal"/>
    <w:link w:val="Heading3Char"/>
    <w:uiPriority w:val="9"/>
    <w:qFormat/>
    <w:pPr>
      <w:keepNext/>
      <w:numPr>
        <w:ilvl w:val="2"/>
        <w:numId w:val="1"/>
      </w:numPr>
      <w:spacing w:before="0" w:after="240"/>
      <w:outlineLvl w:val="2"/>
    </w:pPr>
    <w:rPr>
      <w:rFonts w:eastAsia="Times New Roman"/>
      <w:i/>
      <w:lang w:eastAsia="en-US"/>
    </w:rPr>
  </w:style>
  <w:style w:type="paragraph" w:styleId="Heading4">
    <w:name w:val="heading 4"/>
    <w:basedOn w:val="Normal"/>
    <w:next w:val="Normal"/>
    <w:link w:val="Heading4Char"/>
    <w:uiPriority w:val="9"/>
    <w:qFormat/>
    <w:pPr>
      <w:keepNext/>
      <w:numPr>
        <w:ilvl w:val="3"/>
        <w:numId w:val="1"/>
      </w:numPr>
      <w:spacing w:before="0" w:after="240"/>
      <w:outlineLvl w:val="3"/>
    </w:pPr>
    <w:rPr>
      <w:rFonts w:eastAsia="Times New Roman"/>
      <w:lang w:eastAsia="en-US"/>
    </w:rPr>
  </w:style>
  <w:style w:type="paragraph" w:styleId="Heading5">
    <w:name w:val="heading 5"/>
    <w:basedOn w:val="Normal"/>
    <w:next w:val="Normal"/>
    <w:link w:val="Heading5Char"/>
    <w:qFormat/>
    <w:pPr>
      <w:spacing w:before="240" w:after="60"/>
      <w:ind w:left="1008" w:hanging="1008"/>
      <w:outlineLvl w:val="4"/>
    </w:pPr>
    <w:rPr>
      <w:rFonts w:ascii="Arial" w:eastAsia="Times New Roman" w:hAnsi="Arial"/>
      <w:sz w:val="22"/>
      <w:szCs w:val="22"/>
    </w:rPr>
  </w:style>
  <w:style w:type="paragraph" w:styleId="Heading6">
    <w:name w:val="heading 6"/>
    <w:basedOn w:val="Normal"/>
    <w:next w:val="Normal"/>
    <w:link w:val="Heading6Char"/>
    <w:qFormat/>
    <w:pPr>
      <w:spacing w:before="240" w:after="60"/>
      <w:ind w:left="1152" w:hanging="1152"/>
      <w:outlineLvl w:val="5"/>
    </w:pPr>
    <w:rPr>
      <w:rFonts w:ascii="Arial" w:eastAsia="Times New Roman" w:hAnsi="Arial"/>
      <w:i/>
      <w:sz w:val="22"/>
      <w:szCs w:val="22"/>
    </w:rPr>
  </w:style>
  <w:style w:type="paragraph" w:styleId="Heading7">
    <w:name w:val="heading 7"/>
    <w:basedOn w:val="Normal"/>
    <w:next w:val="Normal"/>
    <w:link w:val="Heading7Char"/>
    <w:qFormat/>
    <w:pPr>
      <w:spacing w:before="240" w:after="60"/>
      <w:ind w:left="1296" w:hanging="1296"/>
      <w:outlineLvl w:val="6"/>
    </w:pPr>
    <w:rPr>
      <w:rFonts w:ascii="Arial" w:eastAsia="Times New Roman" w:hAnsi="Arial"/>
      <w:sz w:val="20"/>
      <w:szCs w:val="22"/>
    </w:rPr>
  </w:style>
  <w:style w:type="paragraph" w:styleId="Heading8">
    <w:name w:val="heading 8"/>
    <w:basedOn w:val="Normal"/>
    <w:next w:val="Normal"/>
    <w:link w:val="Heading8Char"/>
    <w:qFormat/>
    <w:pPr>
      <w:spacing w:before="240" w:after="60"/>
      <w:ind w:left="1440" w:hanging="1440"/>
      <w:outlineLvl w:val="7"/>
    </w:pPr>
    <w:rPr>
      <w:rFonts w:ascii="Arial" w:eastAsia="Times New Roman" w:hAnsi="Arial"/>
      <w:i/>
      <w:sz w:val="20"/>
      <w:szCs w:val="22"/>
    </w:rPr>
  </w:style>
  <w:style w:type="paragraph" w:styleId="Heading9">
    <w:name w:val="heading 9"/>
    <w:basedOn w:val="Normal"/>
    <w:next w:val="Normal"/>
    <w:link w:val="Heading9Char"/>
    <w:qFormat/>
    <w:pPr>
      <w:spacing w:before="240" w:after="60"/>
      <w:ind w:left="1584" w:hanging="1584"/>
      <w:outlineLvl w:val="8"/>
    </w:pPr>
    <w:rPr>
      <w:rFonts w:ascii="Arial" w:eastAsia="Times New Roman" w:hAnsi="Arial"/>
      <w:i/>
      <w:sz w:val="18"/>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uiPriority w:val="9"/>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Pr>
      <w:rFonts w:ascii="Times New Roman" w:eastAsia="Times New Roman" w:hAnsi="Times New Roman" w:cs="Times New Roman"/>
      <w:i/>
      <w:sz w:val="24"/>
      <w:szCs w:val="20"/>
    </w:rPr>
  </w:style>
  <w:style w:type="character" w:customStyle="1" w:styleId="Heading4Char">
    <w:name w:val="Heading 4 Char"/>
    <w:basedOn w:val="DefaultParagraphFont"/>
    <w:link w:val="Heading4"/>
    <w:uiPriority w:val="9"/>
    <w:rPr>
      <w:rFonts w:ascii="Times New Roman" w:eastAsia="Times New Roman" w:hAnsi="Times New Roman" w:cs="Times New Roman"/>
      <w:sz w:val="24"/>
      <w:szCs w:val="20"/>
    </w:rPr>
  </w:style>
  <w:style w:type="character" w:customStyle="1" w:styleId="Heading5Char">
    <w:name w:val="Heading 5 Char"/>
    <w:basedOn w:val="DefaultParagraphFont"/>
    <w:link w:val="Heading5"/>
    <w:rPr>
      <w:rFonts w:ascii="Arial" w:eastAsia="Times New Roman" w:hAnsi="Arial" w:cs="Times New Roman"/>
      <w:lang w:eastAsia="en-GB"/>
    </w:rPr>
  </w:style>
  <w:style w:type="character" w:customStyle="1" w:styleId="Heading6Char">
    <w:name w:val="Heading 6 Char"/>
    <w:basedOn w:val="DefaultParagraphFont"/>
    <w:link w:val="Heading6"/>
    <w:rPr>
      <w:rFonts w:ascii="Arial" w:eastAsia="Times New Roman" w:hAnsi="Arial" w:cs="Times New Roman"/>
      <w:i/>
      <w:lang w:eastAsia="en-GB"/>
    </w:rPr>
  </w:style>
  <w:style w:type="character" w:customStyle="1" w:styleId="Heading7Char">
    <w:name w:val="Heading 7 Char"/>
    <w:basedOn w:val="DefaultParagraphFont"/>
    <w:link w:val="Heading7"/>
    <w:rPr>
      <w:rFonts w:ascii="Arial" w:eastAsia="Times New Roman" w:hAnsi="Arial" w:cs="Times New Roman"/>
      <w:sz w:val="20"/>
      <w:lang w:eastAsia="en-GB"/>
    </w:rPr>
  </w:style>
  <w:style w:type="character" w:customStyle="1" w:styleId="Heading8Char">
    <w:name w:val="Heading 8 Char"/>
    <w:basedOn w:val="DefaultParagraphFont"/>
    <w:link w:val="Heading8"/>
    <w:rPr>
      <w:rFonts w:ascii="Arial" w:eastAsia="Times New Roman" w:hAnsi="Arial" w:cs="Times New Roman"/>
      <w:i/>
      <w:sz w:val="20"/>
      <w:lang w:eastAsia="en-GB"/>
    </w:rPr>
  </w:style>
  <w:style w:type="character" w:customStyle="1" w:styleId="Heading9Char">
    <w:name w:val="Heading 9 Char"/>
    <w:basedOn w:val="DefaultParagraphFont"/>
    <w:link w:val="Heading9"/>
    <w:rPr>
      <w:rFonts w:ascii="Arial" w:eastAsia="Times New Roman" w:hAnsi="Arial" w:cs="Times New Roman"/>
      <w:i/>
      <w:sz w:val="18"/>
      <w:lang w:eastAsia="en-GB"/>
    </w:rPr>
  </w:style>
  <w:style w:type="paragraph" w:styleId="Header">
    <w:name w:val="header"/>
    <w:basedOn w:val="Normal"/>
    <w:link w:val="HeaderChar"/>
    <w:uiPriority w:val="99"/>
    <w:unhideWhenUsed/>
    <w:pPr>
      <w:tabs>
        <w:tab w:val="center" w:pos="4535"/>
        <w:tab w:val="right" w:pos="9071"/>
      </w:tabs>
      <w:spacing w:before="0"/>
    </w:pPr>
    <w:rPr>
      <w:szCs w:val="22"/>
      <w:lang w:eastAsia="en-US"/>
    </w:rPr>
  </w:style>
  <w:style w:type="character" w:customStyle="1" w:styleId="HeaderChar">
    <w:name w:val="Header Char"/>
    <w:basedOn w:val="DefaultParagraphFont"/>
    <w:link w:val="Header"/>
    <w:uiPriority w:val="99"/>
    <w:rPr>
      <w:rFonts w:ascii="Times New Roman" w:eastAsia="Calibri" w:hAnsi="Times New Roman" w:cs="Times New Roman"/>
      <w:sz w:val="24"/>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szCs w:val="22"/>
      <w:lang w:eastAsia="en-US"/>
    </w:rPr>
  </w:style>
  <w:style w:type="character" w:customStyle="1" w:styleId="FooterChar">
    <w:name w:val="Footer Char"/>
    <w:basedOn w:val="DefaultParagraphFont"/>
    <w:link w:val="Footer"/>
    <w:uiPriority w:val="99"/>
    <w:rPr>
      <w:rFonts w:ascii="Times New Roman" w:eastAsia="Calibri" w:hAnsi="Times New Roman" w:cs="Times New Roman"/>
      <w:sz w:val="24"/>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iPriority w:val="99"/>
    <w:unhideWhenUsed/>
    <w:qFormat/>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Pr>
      <w:rFonts w:ascii="Times New Roman" w:eastAsia="Calibri" w:hAnsi="Times New Roman" w:cs="Times New Roman"/>
      <w:sz w:val="20"/>
      <w:szCs w:val="20"/>
      <w:lang w:eastAsia="en-GB"/>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ReferneceCarcter"/>
    <w:uiPriority w:val="99"/>
    <w:unhideWhenUsed/>
    <w:qFormat/>
    <w:rPr>
      <w:shd w:val="clear" w:color="auto" w:fill="auto"/>
      <w:vertAlign w:val="superscript"/>
    </w:rPr>
  </w:style>
  <w:style w:type="paragraph" w:customStyle="1" w:styleId="NormalCentered">
    <w:name w:val="Normal Centered"/>
    <w:basedOn w:val="Normal"/>
    <w:pPr>
      <w:jc w:val="center"/>
    </w:pPr>
  </w:style>
  <w:style w:type="paragraph" w:customStyle="1" w:styleId="Annexetitre">
    <w:name w:val="Annexe titre"/>
    <w:basedOn w:val="Normal"/>
    <w:next w:val="Normal"/>
    <w:link w:val="AnnexetitreChar"/>
    <w:pPr>
      <w:jc w:val="center"/>
    </w:pPr>
    <w:rPr>
      <w:b/>
      <w:u w:val="single"/>
    </w:rPr>
  </w:style>
  <w:style w:type="paragraph" w:customStyle="1" w:styleId="Pagedecouverture">
    <w:name w:val="Page de couverture"/>
    <w:basedOn w:val="Normal"/>
    <w:next w:val="Normal"/>
    <w:pPr>
      <w:spacing w:before="0" w:after="0"/>
    </w:pPr>
  </w:style>
  <w:style w:type="character" w:customStyle="1" w:styleId="Marker">
    <w:name w:val="Marker"/>
    <w:basedOn w:val="DefaultParagraphFont"/>
    <w:rsid w:val="00866A98"/>
    <w:rPr>
      <w:color w:val="0000FF"/>
      <w:bdr w:val="none" w:sz="0" w:space="0" w:color="auto"/>
      <w:shd w:val="clear" w:color="auto" w:fill="auto"/>
    </w:rPr>
  </w:style>
  <w:style w:type="paragraph" w:customStyle="1" w:styleId="FooterCoverPage">
    <w:name w:val="Footer Cover Page"/>
    <w:basedOn w:val="Normal"/>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efaultParagraphFont"/>
    <w:link w:val="Annexetitre"/>
    <w:rPr>
      <w:rFonts w:ascii="Times New Roman" w:eastAsia="Calibri" w:hAnsi="Times New Roman" w:cs="Times New Roman"/>
      <w:b/>
      <w:sz w:val="24"/>
      <w:szCs w:val="20"/>
      <w:u w:val="single"/>
      <w:lang w:eastAsia="en-GB"/>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en-GB"/>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en-GB"/>
    </w:rPr>
  </w:style>
  <w:style w:type="paragraph" w:customStyle="1" w:styleId="HeaderCoverPage">
    <w:name w:val="Header Cover Page"/>
    <w:basedOn w:val="Normal"/>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en-GB"/>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en-GB"/>
    </w:rPr>
  </w:style>
  <w:style w:type="table" w:styleId="TableGrid">
    <w:name w:val="Table Grid"/>
    <w:basedOn w:val="TableNormal"/>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eastAsia="Calibri" w:hAnsi="Tahoma" w:cs="Tahoma"/>
      <w:sz w:val="16"/>
      <w:szCs w:val="16"/>
      <w:lang w:eastAsia="en-GB"/>
    </w:rPr>
  </w:style>
  <w:style w:type="paragraph" w:customStyle="1" w:styleId="HeaderLandscape">
    <w:name w:val="HeaderLandscape"/>
    <w:basedOn w:val="Normal"/>
    <w:pPr>
      <w:tabs>
        <w:tab w:val="center" w:pos="7285"/>
        <w:tab w:val="right" w:pos="14003"/>
      </w:tabs>
      <w:spacing w:before="0"/>
    </w:pPr>
    <w:rPr>
      <w:rFonts w:eastAsiaTheme="minorHAnsi"/>
      <w:szCs w:val="22"/>
      <w:lang w:eastAsia="en-US"/>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rFonts w:eastAsiaTheme="minorHAnsi"/>
      <w:szCs w:val="22"/>
      <w:lang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before="0" w:after="200"/>
      <w:jc w:val="left"/>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rPr>
      <w:sz w:val="20"/>
      <w:szCs w:val="20"/>
    </w:rPr>
  </w:style>
  <w:style w:type="paragraph" w:styleId="NoSpacing">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
    <w:link w:val="Text1Char"/>
    <w:pPr>
      <w:ind w:left="850"/>
    </w:pPr>
    <w:rPr>
      <w:rFonts w:eastAsiaTheme="minorHAnsi" w:cstheme="minorBidi"/>
      <w:szCs w:val="22"/>
      <w:lang w:eastAsia="en-US"/>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lang w:eastAsia="en-GB"/>
    </w:rPr>
  </w:style>
  <w:style w:type="paragraph" w:customStyle="1" w:styleId="CM4">
    <w:name w:val="CM4"/>
    <w:basedOn w:val="Normal"/>
    <w:next w:val="Normal"/>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
    <w:next w:val="Normal"/>
    <w:pPr>
      <w:ind w:left="850"/>
    </w:pPr>
    <w:rPr>
      <w:rFonts w:eastAsiaTheme="minorHAnsi"/>
      <w:szCs w:val="22"/>
    </w:rPr>
  </w:style>
  <w:style w:type="paragraph" w:customStyle="1" w:styleId="Point0number">
    <w:name w:val="Point 0 (number)"/>
    <w:basedOn w:val="Normal"/>
    <w:pPr>
      <w:numPr>
        <w:numId w:val="3"/>
      </w:numPr>
    </w:pPr>
    <w:rPr>
      <w:rFonts w:eastAsiaTheme="minorHAnsi"/>
      <w:szCs w:val="22"/>
      <w:lang w:eastAsia="en-US"/>
    </w:rPr>
  </w:style>
  <w:style w:type="paragraph" w:customStyle="1" w:styleId="Point1number">
    <w:name w:val="Point 1 (number)"/>
    <w:basedOn w:val="Normal"/>
    <w:pPr>
      <w:numPr>
        <w:ilvl w:val="2"/>
        <w:numId w:val="3"/>
      </w:numPr>
    </w:pPr>
    <w:rPr>
      <w:rFonts w:eastAsiaTheme="minorHAnsi"/>
      <w:szCs w:val="22"/>
      <w:lang w:eastAsia="en-US"/>
    </w:rPr>
  </w:style>
  <w:style w:type="paragraph" w:customStyle="1" w:styleId="Point2number">
    <w:name w:val="Point 2 (number)"/>
    <w:basedOn w:val="Normal"/>
    <w:pPr>
      <w:numPr>
        <w:ilvl w:val="4"/>
        <w:numId w:val="3"/>
      </w:numPr>
    </w:pPr>
    <w:rPr>
      <w:rFonts w:eastAsiaTheme="minorHAnsi"/>
      <w:szCs w:val="22"/>
      <w:lang w:eastAsia="en-US"/>
    </w:rPr>
  </w:style>
  <w:style w:type="paragraph" w:customStyle="1" w:styleId="Point3number">
    <w:name w:val="Point 3 (number)"/>
    <w:basedOn w:val="Normal"/>
    <w:pPr>
      <w:numPr>
        <w:ilvl w:val="6"/>
        <w:numId w:val="3"/>
      </w:numPr>
    </w:pPr>
    <w:rPr>
      <w:rFonts w:eastAsiaTheme="minorHAnsi"/>
      <w:szCs w:val="22"/>
      <w:lang w:eastAsia="en-US"/>
    </w:rPr>
  </w:style>
  <w:style w:type="paragraph" w:customStyle="1" w:styleId="Point0letter">
    <w:name w:val="Point 0 (letter)"/>
    <w:basedOn w:val="Normal"/>
    <w:pPr>
      <w:numPr>
        <w:ilvl w:val="1"/>
        <w:numId w:val="3"/>
      </w:numPr>
    </w:pPr>
    <w:rPr>
      <w:rFonts w:eastAsiaTheme="minorHAnsi"/>
      <w:szCs w:val="22"/>
      <w:lang w:eastAsia="en-US"/>
    </w:rPr>
  </w:style>
  <w:style w:type="paragraph" w:customStyle="1" w:styleId="Point1letter">
    <w:name w:val="Point 1 (letter)"/>
    <w:basedOn w:val="Normal"/>
    <w:pPr>
      <w:numPr>
        <w:ilvl w:val="3"/>
        <w:numId w:val="3"/>
      </w:numPr>
    </w:pPr>
    <w:rPr>
      <w:rFonts w:eastAsiaTheme="minorHAnsi"/>
      <w:szCs w:val="22"/>
      <w:lang w:eastAsia="en-US"/>
    </w:rPr>
  </w:style>
  <w:style w:type="paragraph" w:customStyle="1" w:styleId="Point3letter">
    <w:name w:val="Point 3 (letter)"/>
    <w:basedOn w:val="Normal"/>
    <w:pPr>
      <w:numPr>
        <w:ilvl w:val="7"/>
        <w:numId w:val="3"/>
      </w:numPr>
    </w:pPr>
    <w:rPr>
      <w:rFonts w:eastAsiaTheme="minorHAnsi"/>
      <w:szCs w:val="22"/>
      <w:lang w:eastAsia="en-US"/>
    </w:rPr>
  </w:style>
  <w:style w:type="paragraph" w:customStyle="1" w:styleId="Point4letter">
    <w:name w:val="Point 4 (letter)"/>
    <w:basedOn w:val="Normal"/>
    <w:pPr>
      <w:numPr>
        <w:ilvl w:val="8"/>
        <w:numId w:val="3"/>
      </w:numPr>
    </w:pPr>
    <w:rPr>
      <w:rFonts w:eastAsiaTheme="minorHAnsi"/>
      <w:szCs w:val="22"/>
      <w:lang w:eastAsia="en-US"/>
    </w:rPr>
  </w:style>
  <w:style w:type="character" w:styleId="PageNumber">
    <w:name w:val="page number"/>
  </w:style>
  <w:style w:type="paragraph" w:styleId="Title">
    <w:name w:val="Title"/>
    <w:basedOn w:val="Normal"/>
    <w:link w:val="TitleChar"/>
    <w:qFormat/>
    <w:pPr>
      <w:spacing w:before="240" w:after="60"/>
      <w:jc w:val="center"/>
      <w:outlineLvl w:val="0"/>
    </w:pPr>
    <w:rPr>
      <w:rFonts w:ascii="Arial" w:eastAsia="Times New Roman" w:hAnsi="Arial"/>
      <w:b/>
      <w:kern w:val="28"/>
      <w:sz w:val="32"/>
      <w:szCs w:val="22"/>
    </w:rPr>
  </w:style>
  <w:style w:type="character" w:customStyle="1" w:styleId="TitleChar">
    <w:name w:val="Title Char"/>
    <w:basedOn w:val="DefaultParagraphFont"/>
    <w:link w:val="Title"/>
    <w:rPr>
      <w:rFonts w:ascii="Arial" w:eastAsia="Times New Roman" w:hAnsi="Arial" w:cs="Times New Roman"/>
      <w:b/>
      <w:kern w:val="28"/>
      <w:sz w:val="32"/>
      <w:lang w:eastAsia="en-GB"/>
    </w:rPr>
  </w:style>
  <w:style w:type="character" w:styleId="Hyperlink">
    <w:name w:val="Hyperlink"/>
    <w:uiPriority w:val="99"/>
    <w:unhideWhenUsed/>
    <w:rPr>
      <w:color w:val="0000FF"/>
      <w:u w:val="single"/>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ListBullet">
    <w:name w:val="List Bullet"/>
    <w:basedOn w:val="Normal"/>
    <w:unhideWhenUsed/>
    <w:pPr>
      <w:numPr>
        <w:numId w:val="4"/>
      </w:numPr>
      <w:contextualSpacing/>
    </w:pPr>
    <w:rPr>
      <w:szCs w:val="22"/>
    </w:rPr>
  </w:style>
  <w:style w:type="paragraph" w:styleId="ListBullet2">
    <w:name w:val="List Bullet 2"/>
    <w:basedOn w:val="Normal"/>
    <w:unhideWhenUsed/>
    <w:pPr>
      <w:numPr>
        <w:numId w:val="5"/>
      </w:numPr>
      <w:contextualSpacing/>
    </w:pPr>
    <w:rPr>
      <w:szCs w:val="22"/>
    </w:rPr>
  </w:style>
  <w:style w:type="paragraph" w:styleId="ListBullet3">
    <w:name w:val="List Bullet 3"/>
    <w:basedOn w:val="Normal"/>
    <w:unhideWhenUsed/>
    <w:pPr>
      <w:numPr>
        <w:numId w:val="6"/>
      </w:numPr>
      <w:contextualSpacing/>
    </w:pPr>
    <w:rPr>
      <w:szCs w:val="22"/>
    </w:rPr>
  </w:style>
  <w:style w:type="paragraph" w:styleId="ListBullet4">
    <w:name w:val="List Bullet 4"/>
    <w:basedOn w:val="Normal"/>
    <w:unhideWhenUsed/>
    <w:pPr>
      <w:numPr>
        <w:numId w:val="7"/>
      </w:numPr>
      <w:contextualSpacing/>
    </w:pPr>
    <w:rPr>
      <w:szCs w:val="22"/>
    </w:rPr>
  </w:style>
  <w:style w:type="paragraph" w:customStyle="1" w:styleId="AddressTL">
    <w:name w:val="AddressTL"/>
    <w:basedOn w:val="Normal"/>
    <w:next w:val="Normal"/>
    <w:pPr>
      <w:spacing w:before="0" w:after="720"/>
      <w:jc w:val="left"/>
    </w:pPr>
    <w:rPr>
      <w:rFonts w:eastAsia="Times New Roman"/>
      <w:szCs w:val="22"/>
    </w:rPr>
  </w:style>
  <w:style w:type="paragraph" w:customStyle="1" w:styleId="AddressTR">
    <w:name w:val="AddressTR"/>
    <w:basedOn w:val="Normal"/>
    <w:next w:val="Normal"/>
    <w:pPr>
      <w:spacing w:before="0" w:after="720"/>
      <w:ind w:left="5103"/>
      <w:jc w:val="left"/>
    </w:pPr>
    <w:rPr>
      <w:rFonts w:eastAsia="Times New Roman"/>
      <w:szCs w:val="22"/>
    </w:rPr>
  </w:style>
  <w:style w:type="paragraph" w:styleId="BlockText">
    <w:name w:val="Block Text"/>
    <w:basedOn w:val="Normal"/>
    <w:pPr>
      <w:spacing w:before="0"/>
      <w:ind w:left="1440" w:right="1440"/>
    </w:pPr>
    <w:rPr>
      <w:rFonts w:eastAsia="Times New Roman"/>
      <w:szCs w:val="22"/>
    </w:rPr>
  </w:style>
  <w:style w:type="paragraph" w:styleId="BodyText">
    <w:name w:val="Body Text"/>
    <w:basedOn w:val="Normal"/>
    <w:link w:val="BodyTextChar"/>
    <w:pPr>
      <w:spacing w:before="0"/>
    </w:pPr>
    <w:rPr>
      <w:rFonts w:eastAsia="Times New Roman"/>
      <w:szCs w:val="22"/>
    </w:rPr>
  </w:style>
  <w:style w:type="character" w:customStyle="1" w:styleId="BodyTextChar">
    <w:name w:val="Body Text Char"/>
    <w:basedOn w:val="DefaultParagraphFont"/>
    <w:link w:val="BodyText"/>
    <w:rPr>
      <w:rFonts w:ascii="Times New Roman" w:eastAsia="Times New Roman" w:hAnsi="Times New Roman" w:cs="Times New Roman"/>
      <w:sz w:val="24"/>
      <w:lang w:eastAsia="en-GB"/>
    </w:rPr>
  </w:style>
  <w:style w:type="paragraph" w:styleId="BodyText2">
    <w:name w:val="Body Text 2"/>
    <w:basedOn w:val="Normal"/>
    <w:link w:val="BodyText2Char"/>
    <w:pPr>
      <w:spacing w:before="0" w:line="480" w:lineRule="auto"/>
    </w:pPr>
    <w:rPr>
      <w:rFonts w:eastAsia="Times New Roman"/>
      <w:szCs w:val="22"/>
    </w:rPr>
  </w:style>
  <w:style w:type="character" w:customStyle="1" w:styleId="BodyText2Char">
    <w:name w:val="Body Text 2 Char"/>
    <w:basedOn w:val="DefaultParagraphFont"/>
    <w:link w:val="BodyText2"/>
    <w:rPr>
      <w:rFonts w:ascii="Times New Roman" w:eastAsia="Times New Roman" w:hAnsi="Times New Roman" w:cs="Times New Roman"/>
      <w:sz w:val="24"/>
      <w:lang w:eastAsia="en-GB"/>
    </w:rPr>
  </w:style>
  <w:style w:type="paragraph" w:styleId="BodyText3">
    <w:name w:val="Body Text 3"/>
    <w:basedOn w:val="Normal"/>
    <w:link w:val="BodyText3Char"/>
    <w:pPr>
      <w:spacing w:before="0"/>
    </w:pPr>
    <w:rPr>
      <w:rFonts w:eastAsia="Times New Roman"/>
      <w:sz w:val="16"/>
      <w:szCs w:val="22"/>
    </w:rPr>
  </w:style>
  <w:style w:type="character" w:customStyle="1" w:styleId="BodyText3Char">
    <w:name w:val="Body Text 3 Char"/>
    <w:basedOn w:val="DefaultParagraphFont"/>
    <w:link w:val="BodyText3"/>
    <w:rPr>
      <w:rFonts w:ascii="Times New Roman" w:eastAsia="Times New Roman" w:hAnsi="Times New Roman" w:cs="Times New Roman"/>
      <w:sz w:val="16"/>
      <w:lang w:eastAsia="en-GB"/>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lang w:eastAsia="en-GB"/>
    </w:rPr>
  </w:style>
  <w:style w:type="paragraph" w:styleId="BodyTextIndent">
    <w:name w:val="Body Text Indent"/>
    <w:basedOn w:val="Normal"/>
    <w:link w:val="BodyTextIndentChar"/>
    <w:pPr>
      <w:spacing w:before="0"/>
      <w:ind w:left="283"/>
    </w:pPr>
    <w:rPr>
      <w:rFonts w:eastAsia="Times New Roman"/>
      <w:szCs w:val="22"/>
    </w:rPr>
  </w:style>
  <w:style w:type="character" w:customStyle="1" w:styleId="BodyTextIndentChar">
    <w:name w:val="Body Text Indent Char"/>
    <w:basedOn w:val="DefaultParagraphFont"/>
    <w:link w:val="BodyTextIndent"/>
    <w:rPr>
      <w:rFonts w:ascii="Times New Roman" w:eastAsia="Times New Roman" w:hAnsi="Times New Roman" w:cs="Times New Roman"/>
      <w:sz w:val="24"/>
      <w:lang w:eastAsia="en-GB"/>
    </w:rPr>
  </w:style>
  <w:style w:type="paragraph" w:styleId="BodyTextFirstIndent2">
    <w:name w:val="Body Text First Indent 2"/>
    <w:basedOn w:val="BodyTextIndent"/>
    <w:link w:val="BodyTextFirstIndent2Char"/>
    <w:pPr>
      <w:ind w:firstLine="210"/>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lang w:eastAsia="en-GB"/>
    </w:rPr>
  </w:style>
  <w:style w:type="paragraph" w:styleId="BodyTextIndent2">
    <w:name w:val="Body Text Indent 2"/>
    <w:basedOn w:val="Normal"/>
    <w:link w:val="BodyTextIndent2Char"/>
    <w:pPr>
      <w:spacing w:before="0" w:line="480" w:lineRule="auto"/>
      <w:ind w:left="283"/>
    </w:pPr>
    <w:rPr>
      <w:rFonts w:eastAsia="Times New Roman"/>
      <w:szCs w:val="22"/>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lang w:eastAsia="en-GB"/>
    </w:rPr>
  </w:style>
  <w:style w:type="paragraph" w:styleId="BodyTextIndent3">
    <w:name w:val="Body Text Indent 3"/>
    <w:basedOn w:val="Normal"/>
    <w:link w:val="BodyTextIndent3Char"/>
    <w:pPr>
      <w:spacing w:before="0"/>
      <w:ind w:left="283"/>
    </w:pPr>
    <w:rPr>
      <w:rFonts w:eastAsia="Times New Roman"/>
      <w:sz w:val="16"/>
      <w:szCs w:val="22"/>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lang w:eastAsia="en-GB"/>
    </w:rPr>
  </w:style>
  <w:style w:type="paragraph" w:styleId="Caption">
    <w:name w:val="caption"/>
    <w:basedOn w:val="Normal"/>
    <w:next w:val="Normal"/>
    <w:qFormat/>
    <w:rPr>
      <w:rFonts w:eastAsia="Times New Roman"/>
      <w:b/>
      <w:szCs w:val="22"/>
    </w:rPr>
  </w:style>
  <w:style w:type="paragraph" w:styleId="Closing">
    <w:name w:val="Closing"/>
    <w:basedOn w:val="Normal"/>
    <w:next w:val="Signature"/>
    <w:link w:val="ClosingChar"/>
    <w:pPr>
      <w:tabs>
        <w:tab w:val="left" w:pos="5103"/>
      </w:tabs>
      <w:spacing w:before="240" w:after="240"/>
      <w:ind w:left="5103"/>
      <w:jc w:val="left"/>
    </w:pPr>
    <w:rPr>
      <w:rFonts w:eastAsia="Times New Roman"/>
      <w:szCs w:val="22"/>
    </w:rPr>
  </w:style>
  <w:style w:type="character" w:customStyle="1" w:styleId="ClosingChar">
    <w:name w:val="Closing Char"/>
    <w:basedOn w:val="DefaultParagraphFont"/>
    <w:link w:val="Closing"/>
    <w:rPr>
      <w:rFonts w:ascii="Times New Roman" w:eastAsia="Times New Roman" w:hAnsi="Times New Roman" w:cs="Times New Roman"/>
      <w:sz w:val="24"/>
      <w:lang w:eastAsia="en-GB"/>
    </w:rPr>
  </w:style>
  <w:style w:type="paragraph" w:styleId="Signature">
    <w:name w:val="Signature"/>
    <w:basedOn w:val="Normal"/>
    <w:next w:val="Contact"/>
    <w:link w:val="SignatureChar"/>
    <w:uiPriority w:val="99"/>
    <w:pPr>
      <w:tabs>
        <w:tab w:val="left" w:pos="5103"/>
      </w:tabs>
      <w:spacing w:before="1200" w:after="0"/>
      <w:ind w:left="5103"/>
      <w:jc w:val="center"/>
    </w:pPr>
    <w:rPr>
      <w:rFonts w:eastAsia="Times New Roman"/>
      <w:szCs w:val="22"/>
    </w:rPr>
  </w:style>
  <w:style w:type="character" w:customStyle="1" w:styleId="SignatureChar">
    <w:name w:val="Signature Char"/>
    <w:basedOn w:val="DefaultParagraphFont"/>
    <w:link w:val="Signature"/>
    <w:uiPriority w:val="99"/>
    <w:rPr>
      <w:rFonts w:ascii="Times New Roman" w:eastAsia="Times New Roman" w:hAnsi="Times New Roman" w:cs="Times New Roman"/>
      <w:sz w:val="24"/>
      <w:lang w:eastAsia="en-GB"/>
    </w:rPr>
  </w:style>
  <w:style w:type="paragraph" w:customStyle="1" w:styleId="Enclosures">
    <w:name w:val="Enclosures"/>
    <w:basedOn w:val="Normal"/>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e">
    <w:name w:val="Date"/>
    <w:basedOn w:val="Normal"/>
    <w:next w:val="References"/>
    <w:link w:val="DateChar"/>
    <w:pPr>
      <w:spacing w:before="0" w:after="0"/>
      <w:ind w:left="5103" w:right="-567"/>
      <w:jc w:val="left"/>
    </w:pPr>
    <w:rPr>
      <w:rFonts w:eastAsia="Times New Roman"/>
      <w:szCs w:val="22"/>
    </w:rPr>
  </w:style>
  <w:style w:type="character" w:customStyle="1" w:styleId="DateChar">
    <w:name w:val="Date Char"/>
    <w:basedOn w:val="DefaultParagraphFont"/>
    <w:link w:val="Date"/>
    <w:rPr>
      <w:rFonts w:ascii="Times New Roman" w:eastAsia="Times New Roman" w:hAnsi="Times New Roman" w:cs="Times New Roman"/>
      <w:sz w:val="24"/>
      <w:lang w:eastAsia="en-GB"/>
    </w:rPr>
  </w:style>
  <w:style w:type="paragraph" w:customStyle="1" w:styleId="References">
    <w:name w:val="References"/>
    <w:basedOn w:val="Normal"/>
    <w:next w:val="AddressTR"/>
    <w:pPr>
      <w:spacing w:before="0" w:after="240"/>
      <w:ind w:left="5103"/>
      <w:jc w:val="left"/>
    </w:pPr>
    <w:rPr>
      <w:rFonts w:eastAsia="Times New Roman"/>
      <w:sz w:val="20"/>
      <w:szCs w:val="22"/>
    </w:rPr>
  </w:style>
  <w:style w:type="paragraph" w:styleId="DocumentMap">
    <w:name w:val="Document Map"/>
    <w:basedOn w:val="Normal"/>
    <w:link w:val="DocumentMapChar"/>
    <w:semiHidden/>
    <w:pPr>
      <w:shd w:val="clear" w:color="auto" w:fill="000080"/>
      <w:spacing w:before="0" w:after="240"/>
    </w:pPr>
    <w:rPr>
      <w:rFonts w:ascii="Tahoma" w:eastAsia="Times New Roman" w:hAnsi="Tahoma"/>
      <w:szCs w:val="22"/>
    </w:rPr>
  </w:style>
  <w:style w:type="character" w:customStyle="1" w:styleId="DocumentMapChar">
    <w:name w:val="Document Map Char"/>
    <w:basedOn w:val="DefaultParagraphFont"/>
    <w:link w:val="DocumentMap"/>
    <w:semiHidden/>
    <w:rPr>
      <w:rFonts w:ascii="Tahoma" w:eastAsia="Times New Roman" w:hAnsi="Tahoma" w:cs="Times New Roman"/>
      <w:sz w:val="24"/>
      <w:shd w:val="clear" w:color="auto" w:fill="000080"/>
      <w:lang w:eastAsia="en-GB"/>
    </w:rPr>
  </w:style>
  <w:style w:type="paragraph" w:customStyle="1" w:styleId="DoubSign">
    <w:name w:val="DoubSign"/>
    <w:basedOn w:val="Normal"/>
    <w:next w:val="Contact"/>
    <w:pPr>
      <w:tabs>
        <w:tab w:val="left" w:pos="5103"/>
      </w:tabs>
      <w:spacing w:before="1200" w:after="0"/>
      <w:jc w:val="left"/>
    </w:pPr>
    <w:rPr>
      <w:rFonts w:eastAsia="Times New Roman"/>
      <w:szCs w:val="22"/>
    </w:rPr>
  </w:style>
  <w:style w:type="paragraph" w:styleId="EndnoteText">
    <w:name w:val="endnote text"/>
    <w:basedOn w:val="Normal"/>
    <w:link w:val="EndnoteTextChar"/>
    <w:semiHidden/>
    <w:pPr>
      <w:spacing w:before="0" w:after="240"/>
    </w:pPr>
    <w:rPr>
      <w:rFonts w:eastAsia="Times New Roman"/>
      <w:sz w:val="20"/>
      <w:szCs w:val="22"/>
    </w:rPr>
  </w:style>
  <w:style w:type="character" w:customStyle="1" w:styleId="EndnoteTextChar">
    <w:name w:val="Endnote Text Char"/>
    <w:basedOn w:val="DefaultParagraphFont"/>
    <w:link w:val="EndnoteText"/>
    <w:semiHidden/>
    <w:rPr>
      <w:rFonts w:ascii="Times New Roman" w:eastAsia="Times New Roman" w:hAnsi="Times New Roman" w:cs="Times New Roman"/>
      <w:sz w:val="20"/>
      <w:lang w:eastAsia="en-GB"/>
    </w:rPr>
  </w:style>
  <w:style w:type="paragraph" w:styleId="EnvelopeAddress">
    <w:name w:val="envelope address"/>
    <w:basedOn w:val="Normal"/>
    <w:pPr>
      <w:framePr w:w="7920" w:h="1980" w:hRule="exact" w:hSpace="180" w:wrap="auto" w:hAnchor="page" w:xAlign="center" w:yAlign="bottom"/>
      <w:spacing w:before="0" w:after="0"/>
    </w:pPr>
    <w:rPr>
      <w:rFonts w:eastAsia="Times New Roman"/>
      <w:szCs w:val="22"/>
    </w:rPr>
  </w:style>
  <w:style w:type="paragraph" w:styleId="EnvelopeReturn">
    <w:name w:val="envelope return"/>
    <w:basedOn w:val="Normal"/>
    <w:pPr>
      <w:spacing w:before="0" w:after="0"/>
    </w:pPr>
    <w:rPr>
      <w:rFonts w:eastAsia="Times New Roman"/>
      <w:sz w:val="20"/>
      <w:szCs w:val="22"/>
    </w:rPr>
  </w:style>
  <w:style w:type="paragraph" w:styleId="Index1">
    <w:name w:val="index 1"/>
    <w:basedOn w:val="Normal"/>
    <w:next w:val="Normal"/>
    <w:autoRedefine/>
    <w:semiHidden/>
    <w:pPr>
      <w:spacing w:before="0" w:after="240"/>
      <w:ind w:left="240" w:hanging="240"/>
    </w:pPr>
    <w:rPr>
      <w:rFonts w:eastAsia="Times New Roman"/>
      <w:szCs w:val="22"/>
    </w:rPr>
  </w:style>
  <w:style w:type="paragraph" w:styleId="Index2">
    <w:name w:val="index 2"/>
    <w:basedOn w:val="Normal"/>
    <w:next w:val="Normal"/>
    <w:autoRedefine/>
    <w:semiHidden/>
    <w:pPr>
      <w:spacing w:before="0" w:after="240"/>
      <w:ind w:left="480" w:hanging="240"/>
    </w:pPr>
    <w:rPr>
      <w:rFonts w:eastAsia="Times New Roman"/>
      <w:szCs w:val="22"/>
    </w:rPr>
  </w:style>
  <w:style w:type="paragraph" w:styleId="Index3">
    <w:name w:val="index 3"/>
    <w:basedOn w:val="Normal"/>
    <w:next w:val="Normal"/>
    <w:autoRedefine/>
    <w:semiHidden/>
    <w:pPr>
      <w:spacing w:before="0" w:after="240"/>
      <w:ind w:left="720" w:hanging="240"/>
    </w:pPr>
    <w:rPr>
      <w:rFonts w:eastAsia="Times New Roman"/>
      <w:szCs w:val="22"/>
    </w:rPr>
  </w:style>
  <w:style w:type="paragraph" w:styleId="Index4">
    <w:name w:val="index 4"/>
    <w:basedOn w:val="Normal"/>
    <w:next w:val="Normal"/>
    <w:autoRedefine/>
    <w:semiHidden/>
    <w:pPr>
      <w:spacing w:before="0" w:after="240"/>
      <w:ind w:left="960" w:hanging="240"/>
    </w:pPr>
    <w:rPr>
      <w:rFonts w:eastAsia="Times New Roman"/>
      <w:szCs w:val="22"/>
    </w:rPr>
  </w:style>
  <w:style w:type="paragraph" w:styleId="Index5">
    <w:name w:val="index 5"/>
    <w:basedOn w:val="Normal"/>
    <w:next w:val="Normal"/>
    <w:autoRedefine/>
    <w:semiHidden/>
    <w:pPr>
      <w:spacing w:before="0" w:after="240"/>
      <w:ind w:left="1200" w:hanging="240"/>
    </w:pPr>
    <w:rPr>
      <w:rFonts w:eastAsia="Times New Roman"/>
      <w:szCs w:val="22"/>
    </w:rPr>
  </w:style>
  <w:style w:type="paragraph" w:styleId="Index6">
    <w:name w:val="index 6"/>
    <w:basedOn w:val="Normal"/>
    <w:next w:val="Normal"/>
    <w:autoRedefine/>
    <w:semiHidden/>
    <w:pPr>
      <w:spacing w:before="0" w:after="240"/>
      <w:ind w:left="1440" w:hanging="240"/>
    </w:pPr>
    <w:rPr>
      <w:rFonts w:eastAsia="Times New Roman"/>
      <w:szCs w:val="22"/>
    </w:rPr>
  </w:style>
  <w:style w:type="paragraph" w:styleId="Index7">
    <w:name w:val="index 7"/>
    <w:basedOn w:val="Normal"/>
    <w:next w:val="Normal"/>
    <w:autoRedefine/>
    <w:semiHidden/>
    <w:pPr>
      <w:spacing w:before="0" w:after="240"/>
      <w:ind w:left="1680" w:hanging="240"/>
    </w:pPr>
    <w:rPr>
      <w:rFonts w:eastAsia="Times New Roman"/>
      <w:szCs w:val="22"/>
    </w:rPr>
  </w:style>
  <w:style w:type="paragraph" w:styleId="Index8">
    <w:name w:val="index 8"/>
    <w:basedOn w:val="Normal"/>
    <w:next w:val="Normal"/>
    <w:autoRedefine/>
    <w:semiHidden/>
    <w:pPr>
      <w:spacing w:before="0" w:after="240"/>
      <w:ind w:left="1920" w:hanging="240"/>
    </w:pPr>
    <w:rPr>
      <w:rFonts w:eastAsia="Times New Roman"/>
      <w:szCs w:val="22"/>
    </w:rPr>
  </w:style>
  <w:style w:type="paragraph" w:styleId="Index9">
    <w:name w:val="index 9"/>
    <w:basedOn w:val="Normal"/>
    <w:next w:val="Normal"/>
    <w:autoRedefine/>
    <w:semiHidden/>
    <w:pPr>
      <w:spacing w:before="0" w:after="240"/>
      <w:ind w:left="2160" w:hanging="240"/>
    </w:pPr>
    <w:rPr>
      <w:rFonts w:eastAsia="Times New Roman"/>
      <w:szCs w:val="22"/>
    </w:rPr>
  </w:style>
  <w:style w:type="paragraph" w:styleId="IndexHeading">
    <w:name w:val="index heading"/>
    <w:basedOn w:val="Normal"/>
    <w:next w:val="Index1"/>
    <w:semiHidden/>
    <w:pPr>
      <w:spacing w:before="0" w:after="240"/>
    </w:pPr>
    <w:rPr>
      <w:rFonts w:ascii="Arial" w:eastAsia="Times New Roman" w:hAnsi="Arial"/>
      <w:b/>
      <w:szCs w:val="22"/>
    </w:rPr>
  </w:style>
  <w:style w:type="paragraph" w:styleId="List">
    <w:name w:val="List"/>
    <w:basedOn w:val="Normal"/>
    <w:pPr>
      <w:spacing w:before="0" w:after="240"/>
      <w:ind w:left="283" w:hanging="283"/>
    </w:pPr>
    <w:rPr>
      <w:rFonts w:eastAsia="Times New Roman"/>
      <w:szCs w:val="22"/>
    </w:rPr>
  </w:style>
  <w:style w:type="paragraph" w:styleId="List2">
    <w:name w:val="List 2"/>
    <w:basedOn w:val="Normal"/>
    <w:pPr>
      <w:spacing w:before="0" w:after="240"/>
      <w:ind w:left="566" w:hanging="283"/>
    </w:pPr>
    <w:rPr>
      <w:rFonts w:eastAsia="Times New Roman"/>
      <w:szCs w:val="22"/>
    </w:rPr>
  </w:style>
  <w:style w:type="paragraph" w:styleId="List3">
    <w:name w:val="List 3"/>
    <w:basedOn w:val="Normal"/>
    <w:pPr>
      <w:spacing w:before="0" w:after="240"/>
      <w:ind w:left="849" w:hanging="283"/>
    </w:pPr>
    <w:rPr>
      <w:rFonts w:eastAsia="Times New Roman"/>
      <w:szCs w:val="22"/>
    </w:rPr>
  </w:style>
  <w:style w:type="paragraph" w:styleId="List4">
    <w:name w:val="List 4"/>
    <w:basedOn w:val="Normal"/>
    <w:pPr>
      <w:spacing w:before="0" w:after="240"/>
      <w:ind w:left="1132" w:hanging="283"/>
    </w:pPr>
    <w:rPr>
      <w:rFonts w:eastAsia="Times New Roman"/>
      <w:szCs w:val="22"/>
    </w:rPr>
  </w:style>
  <w:style w:type="paragraph" w:styleId="List5">
    <w:name w:val="List 5"/>
    <w:basedOn w:val="Normal"/>
    <w:pPr>
      <w:spacing w:before="0" w:after="240"/>
      <w:ind w:left="1415" w:hanging="283"/>
    </w:pPr>
    <w:rPr>
      <w:rFonts w:eastAsia="Times New Roman"/>
      <w:szCs w:val="22"/>
    </w:rPr>
  </w:style>
  <w:style w:type="paragraph" w:styleId="ListBullet5">
    <w:name w:val="List Bullet 5"/>
    <w:basedOn w:val="Normal"/>
    <w:autoRedefine/>
    <w:pPr>
      <w:numPr>
        <w:numId w:val="8"/>
      </w:numPr>
      <w:spacing w:before="0" w:after="240"/>
    </w:pPr>
    <w:rPr>
      <w:rFonts w:eastAsia="Times New Roman"/>
      <w:szCs w:val="22"/>
    </w:rPr>
  </w:style>
  <w:style w:type="paragraph" w:styleId="ListContinue">
    <w:name w:val="List Continue"/>
    <w:basedOn w:val="Normal"/>
    <w:pPr>
      <w:spacing w:before="0"/>
      <w:ind w:left="283"/>
    </w:pPr>
    <w:rPr>
      <w:rFonts w:eastAsia="Times New Roman"/>
      <w:szCs w:val="22"/>
    </w:rPr>
  </w:style>
  <w:style w:type="paragraph" w:styleId="ListContinue2">
    <w:name w:val="List Continue 2"/>
    <w:basedOn w:val="Normal"/>
    <w:pPr>
      <w:spacing w:before="0"/>
      <w:ind w:left="566"/>
    </w:pPr>
    <w:rPr>
      <w:rFonts w:eastAsia="Times New Roman"/>
      <w:szCs w:val="22"/>
    </w:rPr>
  </w:style>
  <w:style w:type="paragraph" w:styleId="ListContinue3">
    <w:name w:val="List Continue 3"/>
    <w:basedOn w:val="Normal"/>
    <w:pPr>
      <w:spacing w:before="0"/>
      <w:ind w:left="849"/>
    </w:pPr>
    <w:rPr>
      <w:rFonts w:eastAsia="Times New Roman"/>
      <w:szCs w:val="22"/>
    </w:rPr>
  </w:style>
  <w:style w:type="paragraph" w:styleId="ListContinue4">
    <w:name w:val="List Continue 4"/>
    <w:basedOn w:val="Normal"/>
    <w:pPr>
      <w:spacing w:before="0"/>
      <w:ind w:left="1132"/>
    </w:pPr>
    <w:rPr>
      <w:rFonts w:eastAsia="Times New Roman"/>
      <w:szCs w:val="22"/>
    </w:rPr>
  </w:style>
  <w:style w:type="paragraph" w:styleId="ListContinue5">
    <w:name w:val="List Continue 5"/>
    <w:basedOn w:val="Normal"/>
    <w:pPr>
      <w:spacing w:before="0"/>
      <w:ind w:left="1415"/>
    </w:pPr>
    <w:rPr>
      <w:rFonts w:eastAsia="Times New Roman"/>
      <w:szCs w:val="22"/>
    </w:rPr>
  </w:style>
  <w:style w:type="paragraph" w:styleId="ListNumber">
    <w:name w:val="List Number"/>
    <w:basedOn w:val="Normal"/>
    <w:pPr>
      <w:numPr>
        <w:numId w:val="15"/>
      </w:numPr>
      <w:spacing w:before="0" w:after="240"/>
    </w:pPr>
    <w:rPr>
      <w:rFonts w:eastAsia="Times New Roman"/>
      <w:szCs w:val="22"/>
    </w:rPr>
  </w:style>
  <w:style w:type="paragraph" w:styleId="ListNumber2">
    <w:name w:val="List Number 2"/>
    <w:basedOn w:val="Text2"/>
    <w:pPr>
      <w:numPr>
        <w:numId w:val="17"/>
      </w:numPr>
      <w:spacing w:before="0" w:after="240"/>
    </w:pPr>
    <w:rPr>
      <w:rFonts w:eastAsia="Times New Roman"/>
    </w:rPr>
  </w:style>
  <w:style w:type="paragraph" w:styleId="ListNumber3">
    <w:name w:val="List Number 3"/>
    <w:basedOn w:val="Text3"/>
    <w:pPr>
      <w:numPr>
        <w:numId w:val="18"/>
      </w:numPr>
      <w:spacing w:before="0" w:after="240"/>
    </w:pPr>
    <w:rPr>
      <w:rFonts w:eastAsia="Times New Roman"/>
    </w:rPr>
  </w:style>
  <w:style w:type="paragraph" w:styleId="ListNumber4">
    <w:name w:val="List Number 4"/>
    <w:basedOn w:val="Text4"/>
    <w:pPr>
      <w:numPr>
        <w:numId w:val="19"/>
      </w:numPr>
      <w:spacing w:before="0" w:after="240"/>
    </w:pPr>
    <w:rPr>
      <w:rFonts w:eastAsia="Times New Roman"/>
    </w:rPr>
  </w:style>
  <w:style w:type="paragraph" w:styleId="ListNumber5">
    <w:name w:val="List Number 5"/>
    <w:basedOn w:val="Normal"/>
    <w:pPr>
      <w:numPr>
        <w:numId w:val="9"/>
      </w:numPr>
      <w:spacing w:before="0" w:after="240"/>
    </w:pPr>
    <w:rPr>
      <w:rFonts w:eastAsia="Times New Roman"/>
      <w:szCs w:val="22"/>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MacroTextChar">
    <w:name w:val="Macro Text Char"/>
    <w:basedOn w:val="DefaultParagraphFont"/>
    <w:link w:val="MacroText"/>
    <w:semiHidden/>
    <w:rPr>
      <w:rFonts w:ascii="Courier New" w:eastAsia="Times New Roman" w:hAnsi="Courier New" w:cs="Times New Roman"/>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MessageHeaderChar">
    <w:name w:val="Message Header Char"/>
    <w:basedOn w:val="DefaultParagraphFont"/>
    <w:link w:val="MessageHeader"/>
    <w:rPr>
      <w:rFonts w:ascii="Arial" w:eastAsia="Times New Roman" w:hAnsi="Arial" w:cs="Times New Roman"/>
      <w:sz w:val="24"/>
      <w:shd w:val="pct20" w:color="auto" w:fill="auto"/>
      <w:lang w:eastAsia="en-GB"/>
    </w:rPr>
  </w:style>
  <w:style w:type="paragraph" w:styleId="NormalIndent">
    <w:name w:val="Normal Indent"/>
    <w:basedOn w:val="Normal"/>
    <w:pPr>
      <w:spacing w:before="0" w:after="240"/>
      <w:ind w:left="720"/>
    </w:pPr>
    <w:rPr>
      <w:rFonts w:eastAsia="Times New Roman"/>
      <w:szCs w:val="22"/>
    </w:rPr>
  </w:style>
  <w:style w:type="paragraph" w:styleId="NoteHeading">
    <w:name w:val="Note Heading"/>
    <w:basedOn w:val="Normal"/>
    <w:next w:val="Normal"/>
    <w:link w:val="NoteHeadingChar"/>
    <w:pPr>
      <w:spacing w:before="0" w:after="240"/>
    </w:pPr>
    <w:rPr>
      <w:rFonts w:eastAsia="Times New Roman"/>
      <w:szCs w:val="22"/>
    </w:rPr>
  </w:style>
  <w:style w:type="character" w:customStyle="1" w:styleId="NoteHeadingChar">
    <w:name w:val="Note Heading Char"/>
    <w:basedOn w:val="DefaultParagraphFont"/>
    <w:link w:val="NoteHeading"/>
    <w:rPr>
      <w:rFonts w:ascii="Times New Roman" w:eastAsia="Times New Roman" w:hAnsi="Times New Roman" w:cs="Times New Roman"/>
      <w:sz w:val="24"/>
      <w:lang w:eastAsia="en-GB"/>
    </w:rPr>
  </w:style>
  <w:style w:type="paragraph" w:customStyle="1" w:styleId="NoteHead">
    <w:name w:val="NoteHead"/>
    <w:basedOn w:val="Normal"/>
    <w:next w:val="Subject"/>
    <w:pPr>
      <w:spacing w:before="720" w:after="720"/>
      <w:jc w:val="center"/>
    </w:pPr>
    <w:rPr>
      <w:rFonts w:eastAsia="Times New Roman"/>
      <w:b/>
      <w:smallCaps/>
      <w:szCs w:val="22"/>
    </w:rPr>
  </w:style>
  <w:style w:type="paragraph" w:customStyle="1" w:styleId="Subject">
    <w:name w:val="Subject"/>
    <w:basedOn w:val="Normal"/>
    <w:next w:val="Normal"/>
    <w:pPr>
      <w:spacing w:before="0" w:after="480"/>
      <w:ind w:left="1531" w:hanging="1531"/>
      <w:jc w:val="left"/>
    </w:pPr>
    <w:rPr>
      <w:rFonts w:eastAsia="Times New Roman"/>
      <w:b/>
      <w:szCs w:val="22"/>
    </w:rPr>
  </w:style>
  <w:style w:type="paragraph" w:customStyle="1" w:styleId="NoteList">
    <w:name w:val="NoteList"/>
    <w:basedOn w:val="Normal"/>
    <w:next w:val="Subject"/>
    <w:pPr>
      <w:tabs>
        <w:tab w:val="left" w:pos="5823"/>
      </w:tabs>
      <w:spacing w:before="720" w:after="720"/>
      <w:ind w:left="5104" w:hanging="3119"/>
      <w:jc w:val="left"/>
    </w:pPr>
    <w:rPr>
      <w:rFonts w:eastAsia="Times New Roman"/>
      <w:b/>
      <w:smallCaps/>
      <w:szCs w:val="22"/>
    </w:rPr>
  </w:style>
  <w:style w:type="paragraph" w:styleId="PlainText">
    <w:name w:val="Plain Text"/>
    <w:basedOn w:val="Normal"/>
    <w:link w:val="PlainTextChar"/>
    <w:pPr>
      <w:spacing w:before="0" w:after="240"/>
    </w:pPr>
    <w:rPr>
      <w:rFonts w:ascii="Courier New" w:eastAsia="Times New Roman" w:hAnsi="Courier New"/>
      <w:sz w:val="20"/>
      <w:szCs w:val="22"/>
    </w:rPr>
  </w:style>
  <w:style w:type="character" w:customStyle="1" w:styleId="PlainTextChar">
    <w:name w:val="Plain Text Char"/>
    <w:basedOn w:val="DefaultParagraphFont"/>
    <w:link w:val="PlainText"/>
    <w:rPr>
      <w:rFonts w:ascii="Courier New" w:eastAsia="Times New Roman" w:hAnsi="Courier New" w:cs="Times New Roman"/>
      <w:sz w:val="20"/>
      <w:lang w:eastAsia="en-GB"/>
    </w:rPr>
  </w:style>
  <w:style w:type="paragraph" w:styleId="Salutation">
    <w:name w:val="Salutation"/>
    <w:basedOn w:val="Normal"/>
    <w:next w:val="Normal"/>
    <w:link w:val="SalutationChar"/>
    <w:pPr>
      <w:spacing w:before="0" w:after="240"/>
    </w:pPr>
    <w:rPr>
      <w:rFonts w:eastAsia="Times New Roman"/>
      <w:szCs w:val="22"/>
    </w:rPr>
  </w:style>
  <w:style w:type="character" w:customStyle="1" w:styleId="SalutationChar">
    <w:name w:val="Salutation Char"/>
    <w:basedOn w:val="DefaultParagraphFont"/>
    <w:link w:val="Salutation"/>
    <w:rPr>
      <w:rFonts w:ascii="Times New Roman" w:eastAsia="Times New Roman" w:hAnsi="Times New Roman" w:cs="Times New Roman"/>
      <w:sz w:val="24"/>
      <w:lang w:eastAsia="en-GB"/>
    </w:rPr>
  </w:style>
  <w:style w:type="paragraph" w:styleId="Subtitle">
    <w:name w:val="Subtitle"/>
    <w:basedOn w:val="Normal"/>
    <w:link w:val="SubtitleChar"/>
    <w:qFormat/>
    <w:pPr>
      <w:spacing w:before="0" w:after="60"/>
      <w:jc w:val="center"/>
      <w:outlineLvl w:val="1"/>
    </w:pPr>
    <w:rPr>
      <w:rFonts w:ascii="Arial" w:eastAsia="Times New Roman" w:hAnsi="Arial"/>
      <w:szCs w:val="22"/>
    </w:rPr>
  </w:style>
  <w:style w:type="character" w:customStyle="1" w:styleId="SubtitleChar">
    <w:name w:val="Subtitle Char"/>
    <w:basedOn w:val="DefaultParagraphFont"/>
    <w:link w:val="Subtitle"/>
    <w:rPr>
      <w:rFonts w:ascii="Arial" w:eastAsia="Times New Roman" w:hAnsi="Arial" w:cs="Times New Roman"/>
      <w:sz w:val="24"/>
      <w:lang w:eastAsia="en-GB"/>
    </w:rPr>
  </w:style>
  <w:style w:type="paragraph" w:styleId="TableofAuthorities">
    <w:name w:val="table of authorities"/>
    <w:basedOn w:val="Normal"/>
    <w:next w:val="Normal"/>
    <w:semiHidden/>
    <w:pPr>
      <w:spacing w:before="0" w:after="240"/>
      <w:ind w:left="240" w:hanging="240"/>
    </w:pPr>
    <w:rPr>
      <w:rFonts w:eastAsia="Times New Roman"/>
      <w:szCs w:val="22"/>
    </w:rPr>
  </w:style>
  <w:style w:type="paragraph" w:styleId="TableofFigures">
    <w:name w:val="table of figures"/>
    <w:basedOn w:val="Normal"/>
    <w:next w:val="Normal"/>
    <w:semiHidden/>
    <w:pPr>
      <w:spacing w:before="0" w:after="240"/>
      <w:ind w:left="480" w:hanging="480"/>
    </w:pPr>
    <w:rPr>
      <w:rFonts w:eastAsia="Times New Roman"/>
      <w:szCs w:val="22"/>
    </w:rPr>
  </w:style>
  <w:style w:type="paragraph" w:styleId="TOAHeading">
    <w:name w:val="toa heading"/>
    <w:basedOn w:val="Normal"/>
    <w:next w:val="Normal"/>
    <w:semiHidden/>
    <w:pPr>
      <w:spacing w:after="240"/>
    </w:pPr>
    <w:rPr>
      <w:rFonts w:ascii="Arial" w:eastAsia="Times New Roman" w:hAnsi="Arial"/>
      <w:b/>
      <w:szCs w:val="22"/>
    </w:rPr>
  </w:style>
  <w:style w:type="paragraph" w:customStyle="1" w:styleId="YReferences">
    <w:name w:val="YReferences"/>
    <w:basedOn w:val="Normal"/>
    <w:next w:val="Normal"/>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lang w:eastAsia="en-GB"/>
    </w:rPr>
  </w:style>
  <w:style w:type="paragraph" w:customStyle="1" w:styleId="ListDash">
    <w:name w:val="List Dash"/>
    <w:basedOn w:val="Normal"/>
    <w:pPr>
      <w:numPr>
        <w:numId w:val="10"/>
      </w:numPr>
      <w:spacing w:before="0" w:after="240"/>
    </w:pPr>
    <w:rPr>
      <w:rFonts w:eastAsia="Times New Roman"/>
      <w:szCs w:val="22"/>
    </w:rPr>
  </w:style>
  <w:style w:type="paragraph" w:customStyle="1" w:styleId="ListDash1">
    <w:name w:val="List Dash 1"/>
    <w:basedOn w:val="Text1"/>
    <w:pPr>
      <w:numPr>
        <w:numId w:val="11"/>
      </w:numPr>
      <w:spacing w:before="0" w:after="240"/>
    </w:pPr>
    <w:rPr>
      <w:rFonts w:eastAsia="Times New Roman" w:cs="Times New Roman"/>
      <w:lang w:eastAsia="en-GB"/>
    </w:rPr>
  </w:style>
  <w:style w:type="paragraph" w:customStyle="1" w:styleId="ListDash2">
    <w:name w:val="List Dash 2"/>
    <w:basedOn w:val="Text2"/>
    <w:pPr>
      <w:numPr>
        <w:numId w:val="12"/>
      </w:numPr>
      <w:spacing w:before="0" w:after="240"/>
    </w:pPr>
    <w:rPr>
      <w:rFonts w:eastAsia="Times New Roman"/>
    </w:rPr>
  </w:style>
  <w:style w:type="paragraph" w:customStyle="1" w:styleId="ListDash3">
    <w:name w:val="List Dash 3"/>
    <w:basedOn w:val="Text3"/>
    <w:pPr>
      <w:numPr>
        <w:numId w:val="13"/>
      </w:numPr>
      <w:spacing w:before="0" w:after="240"/>
    </w:pPr>
    <w:rPr>
      <w:rFonts w:eastAsia="Times New Roman"/>
    </w:rPr>
  </w:style>
  <w:style w:type="paragraph" w:customStyle="1" w:styleId="ListDash4">
    <w:name w:val="List Dash 4"/>
    <w:basedOn w:val="Text4"/>
    <w:pPr>
      <w:numPr>
        <w:numId w:val="14"/>
      </w:numPr>
      <w:spacing w:before="0" w:after="240"/>
    </w:pPr>
    <w:rPr>
      <w:rFonts w:eastAsia="Times New Roman"/>
    </w:rPr>
  </w:style>
  <w:style w:type="paragraph" w:customStyle="1" w:styleId="ListNumberLevel2">
    <w:name w:val="List Number (Level 2)"/>
    <w:basedOn w:val="Normal"/>
    <w:pPr>
      <w:numPr>
        <w:ilvl w:val="1"/>
        <w:numId w:val="15"/>
      </w:numPr>
      <w:spacing w:before="0" w:after="240"/>
    </w:pPr>
    <w:rPr>
      <w:rFonts w:eastAsia="Times New Roman"/>
      <w:szCs w:val="22"/>
    </w:rPr>
  </w:style>
  <w:style w:type="paragraph" w:customStyle="1" w:styleId="ListNumberLevel3">
    <w:name w:val="List Number (Level 3)"/>
    <w:basedOn w:val="Normal"/>
    <w:pPr>
      <w:numPr>
        <w:ilvl w:val="2"/>
        <w:numId w:val="15"/>
      </w:numPr>
      <w:spacing w:before="0" w:after="240"/>
    </w:pPr>
    <w:rPr>
      <w:rFonts w:eastAsia="Times New Roman"/>
      <w:szCs w:val="22"/>
    </w:rPr>
  </w:style>
  <w:style w:type="paragraph" w:customStyle="1" w:styleId="ListNumberLevel4">
    <w:name w:val="List Number (Level 4)"/>
    <w:basedOn w:val="Normal"/>
    <w:pPr>
      <w:numPr>
        <w:ilvl w:val="3"/>
        <w:numId w:val="15"/>
      </w:numPr>
      <w:spacing w:before="0" w:after="240"/>
    </w:pPr>
    <w:rPr>
      <w:rFonts w:eastAsia="Times New Roman"/>
      <w:szCs w:val="22"/>
    </w:rPr>
  </w:style>
  <w:style w:type="paragraph" w:customStyle="1" w:styleId="ListNumber1">
    <w:name w:val="List Number 1"/>
    <w:basedOn w:val="Text1"/>
    <w:pPr>
      <w:numPr>
        <w:numId w:val="16"/>
      </w:numPr>
      <w:spacing w:before="0" w:after="240"/>
    </w:pPr>
    <w:rPr>
      <w:rFonts w:eastAsia="Times New Roman" w:cs="Times New Roman"/>
      <w:lang w:eastAsia="en-GB"/>
    </w:rPr>
  </w:style>
  <w:style w:type="paragraph" w:customStyle="1" w:styleId="ListNumber1Level2">
    <w:name w:val="List Number 1 (Level 2)"/>
    <w:basedOn w:val="Text1"/>
    <w:pPr>
      <w:numPr>
        <w:ilvl w:val="1"/>
        <w:numId w:val="16"/>
      </w:numPr>
      <w:spacing w:before="0" w:after="240"/>
    </w:pPr>
    <w:rPr>
      <w:rFonts w:eastAsia="Times New Roman" w:cs="Times New Roman"/>
      <w:lang w:eastAsia="en-GB"/>
    </w:rPr>
  </w:style>
  <w:style w:type="paragraph" w:customStyle="1" w:styleId="ListNumber1Level3">
    <w:name w:val="List Number 1 (Level 3)"/>
    <w:basedOn w:val="Text1"/>
    <w:pPr>
      <w:numPr>
        <w:ilvl w:val="2"/>
        <w:numId w:val="16"/>
      </w:numPr>
      <w:spacing w:before="0" w:after="240"/>
    </w:pPr>
    <w:rPr>
      <w:rFonts w:eastAsia="Times New Roman" w:cs="Times New Roman"/>
      <w:lang w:eastAsia="en-GB"/>
    </w:rPr>
  </w:style>
  <w:style w:type="paragraph" w:customStyle="1" w:styleId="ListNumber1Level4">
    <w:name w:val="List Number 1 (Level 4)"/>
    <w:basedOn w:val="Text1"/>
    <w:pPr>
      <w:numPr>
        <w:ilvl w:val="3"/>
        <w:numId w:val="16"/>
      </w:numPr>
      <w:spacing w:before="0" w:after="240"/>
    </w:pPr>
    <w:rPr>
      <w:rFonts w:eastAsia="Times New Roman" w:cs="Times New Roman"/>
      <w:lang w:eastAsia="en-GB"/>
    </w:rPr>
  </w:style>
  <w:style w:type="paragraph" w:customStyle="1" w:styleId="ListNumber2Level2">
    <w:name w:val="List Number 2 (Level 2)"/>
    <w:basedOn w:val="Text2"/>
    <w:pPr>
      <w:numPr>
        <w:ilvl w:val="1"/>
        <w:numId w:val="17"/>
      </w:numPr>
      <w:spacing w:before="0" w:after="240"/>
    </w:pPr>
    <w:rPr>
      <w:rFonts w:eastAsia="Times New Roman"/>
    </w:rPr>
  </w:style>
  <w:style w:type="paragraph" w:customStyle="1" w:styleId="ListNumber2Level3">
    <w:name w:val="List Number 2 (Level 3)"/>
    <w:basedOn w:val="Text2"/>
    <w:pPr>
      <w:numPr>
        <w:ilvl w:val="2"/>
        <w:numId w:val="17"/>
      </w:numPr>
      <w:spacing w:before="0" w:after="240"/>
    </w:pPr>
    <w:rPr>
      <w:rFonts w:eastAsia="Times New Roman"/>
    </w:rPr>
  </w:style>
  <w:style w:type="paragraph" w:customStyle="1" w:styleId="ListNumber2Level4">
    <w:name w:val="List Number 2 (Level 4)"/>
    <w:basedOn w:val="Text2"/>
    <w:pPr>
      <w:numPr>
        <w:ilvl w:val="3"/>
        <w:numId w:val="17"/>
      </w:numPr>
      <w:spacing w:before="0" w:after="240"/>
      <w:ind w:left="3901" w:hanging="703"/>
    </w:pPr>
    <w:rPr>
      <w:rFonts w:eastAsia="Times New Roman"/>
    </w:rPr>
  </w:style>
  <w:style w:type="paragraph" w:customStyle="1" w:styleId="ListNumber3Level2">
    <w:name w:val="List Number 3 (Level 2)"/>
    <w:basedOn w:val="Text3"/>
    <w:pPr>
      <w:numPr>
        <w:ilvl w:val="1"/>
        <w:numId w:val="18"/>
      </w:numPr>
      <w:spacing w:before="0" w:after="240"/>
    </w:pPr>
    <w:rPr>
      <w:rFonts w:eastAsia="Times New Roman"/>
    </w:rPr>
  </w:style>
  <w:style w:type="paragraph" w:customStyle="1" w:styleId="ListNumber3Level3">
    <w:name w:val="List Number 3 (Level 3)"/>
    <w:basedOn w:val="Text3"/>
    <w:pPr>
      <w:numPr>
        <w:ilvl w:val="2"/>
        <w:numId w:val="18"/>
      </w:numPr>
      <w:spacing w:before="0" w:after="240"/>
    </w:pPr>
    <w:rPr>
      <w:rFonts w:eastAsia="Times New Roman"/>
    </w:rPr>
  </w:style>
  <w:style w:type="paragraph" w:customStyle="1" w:styleId="ListNumber3Level4">
    <w:name w:val="List Number 3 (Level 4)"/>
    <w:basedOn w:val="Text3"/>
    <w:pPr>
      <w:numPr>
        <w:ilvl w:val="3"/>
        <w:numId w:val="18"/>
      </w:numPr>
      <w:spacing w:before="0" w:after="240"/>
    </w:pPr>
    <w:rPr>
      <w:rFonts w:eastAsia="Times New Roman"/>
    </w:rPr>
  </w:style>
  <w:style w:type="paragraph" w:customStyle="1" w:styleId="ListNumber4Level2">
    <w:name w:val="List Number 4 (Level 2)"/>
    <w:basedOn w:val="Text4"/>
    <w:pPr>
      <w:numPr>
        <w:ilvl w:val="1"/>
        <w:numId w:val="19"/>
      </w:numPr>
      <w:spacing w:before="0" w:after="240"/>
    </w:pPr>
    <w:rPr>
      <w:rFonts w:eastAsia="Times New Roman"/>
    </w:rPr>
  </w:style>
  <w:style w:type="paragraph" w:customStyle="1" w:styleId="ListNumber4Level3">
    <w:name w:val="List Number 4 (Level 3)"/>
    <w:basedOn w:val="Text4"/>
    <w:pPr>
      <w:numPr>
        <w:ilvl w:val="2"/>
        <w:numId w:val="19"/>
      </w:numPr>
      <w:spacing w:before="0" w:after="240"/>
    </w:pPr>
    <w:rPr>
      <w:rFonts w:eastAsia="Times New Roman"/>
    </w:rPr>
  </w:style>
  <w:style w:type="paragraph" w:customStyle="1" w:styleId="ListNumber4Level4">
    <w:name w:val="List Number 4 (Level 4)"/>
    <w:basedOn w:val="Text4"/>
    <w:pPr>
      <w:numPr>
        <w:ilvl w:val="3"/>
        <w:numId w:val="19"/>
      </w:numPr>
      <w:spacing w:before="0" w:after="240"/>
    </w:pPr>
    <w:rPr>
      <w:rFonts w:eastAsia="Times New Roman"/>
    </w:rPr>
  </w:style>
  <w:style w:type="paragraph" w:customStyle="1" w:styleId="Contact">
    <w:name w:val="Contact"/>
    <w:basedOn w:val="Normal"/>
    <w:next w:val="Enclosures"/>
    <w:pPr>
      <w:spacing w:before="480" w:after="0"/>
      <w:ind w:left="567" w:hanging="567"/>
      <w:jc w:val="left"/>
    </w:pPr>
    <w:rPr>
      <w:rFonts w:eastAsia="Times New Roman"/>
      <w:szCs w:val="22"/>
    </w:rPr>
  </w:style>
  <w:style w:type="paragraph" w:customStyle="1" w:styleId="DisclaimerNotice">
    <w:name w:val="Disclaimer Notice"/>
    <w:basedOn w:val="Normal"/>
    <w:next w:val="AddressTR"/>
    <w:pPr>
      <w:spacing w:before="0" w:after="240"/>
      <w:ind w:left="5103"/>
      <w:jc w:val="left"/>
    </w:pPr>
    <w:rPr>
      <w:rFonts w:eastAsia="Times New Roman"/>
      <w:i/>
      <w:sz w:val="20"/>
      <w:szCs w:val="22"/>
    </w:rPr>
  </w:style>
  <w:style w:type="paragraph" w:customStyle="1" w:styleId="Disclaimer">
    <w:name w:val="Disclaimer"/>
    <w:basedOn w:val="Normal"/>
    <w:pPr>
      <w:keepLines/>
      <w:pBdr>
        <w:top w:val="single" w:sz="4" w:space="1" w:color="auto"/>
      </w:pBdr>
      <w:spacing w:before="480" w:after="0"/>
    </w:pPr>
    <w:rPr>
      <w:rFonts w:eastAsia="Times New Roman"/>
      <w:i/>
      <w:szCs w:val="22"/>
    </w:rPr>
  </w:style>
  <w:style w:type="character" w:styleId="FollowedHyperlink">
    <w:name w:val="FollowedHyperlink"/>
    <w:rPr>
      <w:color w:val="800080"/>
      <w:u w:val="single"/>
    </w:rPr>
  </w:style>
  <w:style w:type="paragraph" w:customStyle="1" w:styleId="DisclaimerSJ">
    <w:name w:val="Disclaimer_SJ"/>
    <w:basedOn w:val="Normal"/>
    <w:next w:val="Normal"/>
    <w:pPr>
      <w:spacing w:before="0" w:after="0"/>
    </w:pPr>
    <w:rPr>
      <w:rFonts w:ascii="Arial" w:eastAsia="Times New Roman" w:hAnsi="Arial"/>
      <w:b/>
      <w:sz w:val="16"/>
      <w:szCs w:val="22"/>
    </w:rPr>
  </w:style>
  <w:style w:type="paragraph" w:styleId="NormalWeb">
    <w:name w:val="Normal (Web)"/>
    <w:basedOn w:val="Normal"/>
    <w:pPr>
      <w:suppressAutoHyphens/>
      <w:spacing w:before="100" w:after="100"/>
      <w:jc w:val="left"/>
    </w:pPr>
    <w:rPr>
      <w:rFonts w:eastAsia="Times New Roman"/>
      <w:szCs w:val="24"/>
      <w:lang w:eastAsia="ar-SA"/>
    </w:rPr>
  </w:style>
  <w:style w:type="character" w:customStyle="1" w:styleId="ManualNumPar1Char">
    <w:name w:val="Manual NumPar 1 Char"/>
    <w:rPr>
      <w:rFonts w:ascii="Times New Roman" w:hAnsi="Times New Roman"/>
      <w:sz w:val="24"/>
      <w:szCs w:val="22"/>
      <w:lang w:eastAsia="en-US"/>
    </w:rPr>
  </w:style>
  <w:style w:type="paragraph" w:customStyle="1" w:styleId="StyleHeading3BoldNotItalic">
    <w:name w:val="Style Heading 3 + Bold Not Italic"/>
    <w:basedOn w:val="Heading3"/>
    <w:autoRedefine/>
    <w:pPr>
      <w:numPr>
        <w:numId w:val="2"/>
      </w:numPr>
      <w:tabs>
        <w:tab w:val="num" w:pos="850"/>
      </w:tabs>
      <w:ind w:left="720" w:hanging="720"/>
    </w:pPr>
    <w:rPr>
      <w:rFonts w:ascii="Times New Roman Bold" w:hAnsi="Times New Roman Bold"/>
      <w:bCs/>
      <w:szCs w:val="22"/>
      <w:lang w:eastAsia="en-GB"/>
    </w:rPr>
  </w:style>
  <w:style w:type="paragraph" w:customStyle="1" w:styleId="Annextitle">
    <w:name w:val="Annex title"/>
    <w:basedOn w:val="Normal"/>
    <w:autoRedefine/>
    <w:pPr>
      <w:spacing w:after="240"/>
      <w:jc w:val="center"/>
    </w:pPr>
    <w:rPr>
      <w:rFonts w:ascii="Times New Roman Bold" w:eastAsia="Times New Roman" w:hAnsi="Times New Roman Bold"/>
      <w:b/>
      <w:iCs/>
      <w:smallCaps/>
      <w:szCs w:val="24"/>
    </w:rPr>
  </w:style>
  <w:style w:type="paragraph" w:styleId="Revision">
    <w:name w:val="Revision"/>
    <w:hidden/>
    <w:uiPriority w:val="99"/>
    <w:semiHidden/>
    <w:rPr>
      <w:rFonts w:ascii="Times New Roman" w:eastAsia="Times New Roman" w:hAnsi="Times New Roman" w:cs="Times New Roman"/>
      <w:sz w:val="24"/>
    </w:rPr>
  </w:style>
  <w:style w:type="character" w:styleId="EndnoteReference">
    <w:name w:val="endnote reference"/>
    <w:rPr>
      <w:vertAlign w:val="superscript"/>
    </w:rPr>
  </w:style>
  <w:style w:type="paragraph" w:customStyle="1" w:styleId="StyleHeading1Hanging085cm">
    <w:name w:val="Style Heading 1 + Hanging:  0.85 cm"/>
    <w:basedOn w:val="Heading1"/>
    <w:autoRedefine/>
    <w:pPr>
      <w:numPr>
        <w:numId w:val="0"/>
      </w:numPr>
      <w:tabs>
        <w:tab w:val="left" w:pos="1134"/>
        <w:tab w:val="left" w:pos="1560"/>
      </w:tabs>
      <w:spacing w:before="360"/>
    </w:pPr>
    <w:rPr>
      <w:i/>
      <w:szCs w:val="24"/>
      <w:lang w:eastAsia="en-GB"/>
    </w:rPr>
  </w:style>
  <w:style w:type="paragraph" w:customStyle="1" w:styleId="StyleHeading1Left0cm">
    <w:name w:val="Style Heading 1 + Left:  0 cm"/>
    <w:basedOn w:val="Heading1"/>
    <w:autoRedefine/>
    <w:pPr>
      <w:numPr>
        <w:numId w:val="20"/>
      </w:numPr>
      <w:tabs>
        <w:tab w:val="left" w:pos="1134"/>
        <w:tab w:val="left" w:pos="1560"/>
      </w:tabs>
      <w:spacing w:before="360"/>
    </w:pPr>
    <w:rPr>
      <w:rFonts w:ascii="Times New Roman Bold" w:hAnsi="Times New Roman Bold"/>
      <w:i/>
      <w:szCs w:val="24"/>
      <w:lang w:eastAsia="en-GB"/>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
    <w:rPr>
      <w:szCs w:val="22"/>
    </w:rPr>
  </w:style>
  <w:style w:type="paragraph" w:styleId="TOCHeading">
    <w:name w:val="TOC Heading"/>
    <w:basedOn w:val="Normal"/>
    <w:next w:val="Normal"/>
    <w:uiPriority w:val="39"/>
    <w:semiHidden/>
    <w:unhideWhenUsed/>
    <w:qFormat/>
    <w:pPr>
      <w:spacing w:after="240"/>
      <w:jc w:val="center"/>
    </w:pPr>
    <w:rPr>
      <w:b/>
      <w:sz w:val="28"/>
      <w:szCs w:val="22"/>
    </w:rPr>
  </w:style>
  <w:style w:type="paragraph" w:styleId="TOC1">
    <w:name w:val="toc 1"/>
    <w:basedOn w:val="Normal"/>
    <w:next w:val="Normal"/>
    <w:uiPriority w:val="39"/>
    <w:semiHidden/>
    <w:unhideWhenUsed/>
    <w:pPr>
      <w:tabs>
        <w:tab w:val="right" w:leader="dot" w:pos="9071"/>
      </w:tabs>
      <w:spacing w:before="60"/>
      <w:ind w:left="850" w:hanging="850"/>
      <w:jc w:val="left"/>
    </w:pPr>
    <w:rPr>
      <w:szCs w:val="22"/>
    </w:rPr>
  </w:style>
  <w:style w:type="paragraph" w:styleId="TOC2">
    <w:name w:val="toc 2"/>
    <w:basedOn w:val="Normal"/>
    <w:next w:val="Normal"/>
    <w:uiPriority w:val="39"/>
    <w:semiHidden/>
    <w:unhideWhenUsed/>
    <w:pPr>
      <w:tabs>
        <w:tab w:val="right" w:leader="dot" w:pos="9071"/>
      </w:tabs>
      <w:spacing w:before="60"/>
      <w:ind w:left="850" w:hanging="850"/>
      <w:jc w:val="left"/>
    </w:pPr>
    <w:rPr>
      <w:szCs w:val="22"/>
    </w:rPr>
  </w:style>
  <w:style w:type="paragraph" w:styleId="TOC3">
    <w:name w:val="toc 3"/>
    <w:basedOn w:val="Normal"/>
    <w:next w:val="Normal"/>
    <w:uiPriority w:val="39"/>
    <w:semiHidden/>
    <w:unhideWhenUsed/>
    <w:pPr>
      <w:tabs>
        <w:tab w:val="right" w:leader="dot" w:pos="9071"/>
      </w:tabs>
      <w:spacing w:before="60"/>
      <w:ind w:left="850" w:hanging="850"/>
      <w:jc w:val="left"/>
    </w:pPr>
    <w:rPr>
      <w:szCs w:val="22"/>
    </w:rPr>
  </w:style>
  <w:style w:type="paragraph" w:styleId="TOC4">
    <w:name w:val="toc 4"/>
    <w:basedOn w:val="Normal"/>
    <w:next w:val="Normal"/>
    <w:uiPriority w:val="39"/>
    <w:semiHidden/>
    <w:unhideWhenUsed/>
    <w:pPr>
      <w:tabs>
        <w:tab w:val="right" w:leader="dot" w:pos="9071"/>
      </w:tabs>
      <w:spacing w:before="60"/>
      <w:ind w:left="850" w:hanging="850"/>
      <w:jc w:val="left"/>
    </w:pPr>
    <w:rPr>
      <w:szCs w:val="22"/>
    </w:rPr>
  </w:style>
  <w:style w:type="paragraph" w:styleId="TOC5">
    <w:name w:val="toc 5"/>
    <w:basedOn w:val="Normal"/>
    <w:next w:val="Normal"/>
    <w:uiPriority w:val="39"/>
    <w:semiHidden/>
    <w:unhideWhenUsed/>
    <w:pPr>
      <w:tabs>
        <w:tab w:val="right" w:leader="dot" w:pos="9071"/>
      </w:tabs>
      <w:spacing w:before="300"/>
      <w:jc w:val="left"/>
    </w:pPr>
    <w:rPr>
      <w:szCs w:val="22"/>
    </w:rPr>
  </w:style>
  <w:style w:type="paragraph" w:styleId="TOC6">
    <w:name w:val="toc 6"/>
    <w:basedOn w:val="Normal"/>
    <w:next w:val="Normal"/>
    <w:uiPriority w:val="39"/>
    <w:semiHidden/>
    <w:unhideWhenUsed/>
    <w:pPr>
      <w:tabs>
        <w:tab w:val="right" w:leader="dot" w:pos="9071"/>
      </w:tabs>
      <w:spacing w:before="240"/>
      <w:jc w:val="left"/>
    </w:pPr>
    <w:rPr>
      <w:szCs w:val="22"/>
    </w:rPr>
  </w:style>
  <w:style w:type="paragraph" w:styleId="TOC7">
    <w:name w:val="toc 7"/>
    <w:basedOn w:val="Normal"/>
    <w:next w:val="Normal"/>
    <w:uiPriority w:val="39"/>
    <w:semiHidden/>
    <w:unhideWhenUsed/>
    <w:pPr>
      <w:tabs>
        <w:tab w:val="right" w:leader="dot" w:pos="9071"/>
      </w:tabs>
      <w:spacing w:before="180"/>
      <w:jc w:val="left"/>
    </w:pPr>
    <w:rPr>
      <w:szCs w:val="22"/>
    </w:rPr>
  </w:style>
  <w:style w:type="paragraph" w:styleId="TOC8">
    <w:name w:val="toc 8"/>
    <w:basedOn w:val="Normal"/>
    <w:next w:val="Normal"/>
    <w:uiPriority w:val="39"/>
    <w:semiHidden/>
    <w:unhideWhenUsed/>
    <w:pPr>
      <w:tabs>
        <w:tab w:val="right" w:leader="dot" w:pos="9071"/>
      </w:tabs>
      <w:jc w:val="left"/>
    </w:pPr>
    <w:rPr>
      <w:szCs w:val="22"/>
    </w:rPr>
  </w:style>
  <w:style w:type="paragraph" w:styleId="TOC9">
    <w:name w:val="toc 9"/>
    <w:basedOn w:val="Normal"/>
    <w:next w:val="Normal"/>
    <w:uiPriority w:val="39"/>
    <w:semiHidden/>
    <w:unhideWhenUsed/>
    <w:pPr>
      <w:tabs>
        <w:tab w:val="right" w:leader="dot" w:pos="9071"/>
      </w:tabs>
    </w:pPr>
    <w:rPr>
      <w:szCs w:val="22"/>
    </w:rPr>
  </w:style>
  <w:style w:type="paragraph" w:customStyle="1" w:styleId="Text2">
    <w:name w:val="Text 2"/>
    <w:basedOn w:val="Normal"/>
    <w:pPr>
      <w:ind w:left="1417"/>
    </w:pPr>
    <w:rPr>
      <w:szCs w:val="22"/>
    </w:rPr>
  </w:style>
  <w:style w:type="paragraph" w:customStyle="1" w:styleId="Text3">
    <w:name w:val="Text 3"/>
    <w:basedOn w:val="Normal"/>
    <w:pPr>
      <w:ind w:left="1984"/>
    </w:pPr>
    <w:rPr>
      <w:szCs w:val="22"/>
    </w:rPr>
  </w:style>
  <w:style w:type="paragraph" w:customStyle="1" w:styleId="Text4">
    <w:name w:val="Text 4"/>
    <w:basedOn w:val="Normal"/>
    <w:pPr>
      <w:ind w:left="2551"/>
    </w:pPr>
    <w:rPr>
      <w:szCs w:val="22"/>
    </w:rPr>
  </w:style>
  <w:style w:type="paragraph" w:customStyle="1" w:styleId="NormalLeft">
    <w:name w:val="Normal Left"/>
    <w:basedOn w:val="Normal"/>
    <w:pPr>
      <w:jc w:val="left"/>
    </w:pPr>
    <w:rPr>
      <w:szCs w:val="22"/>
    </w:rPr>
  </w:style>
  <w:style w:type="paragraph" w:customStyle="1" w:styleId="NormalRight">
    <w:name w:val="Normal Right"/>
    <w:basedOn w:val="Normal"/>
    <w:pPr>
      <w:jc w:val="right"/>
    </w:pPr>
    <w:rPr>
      <w:szCs w:val="22"/>
    </w:rPr>
  </w:style>
  <w:style w:type="paragraph" w:customStyle="1" w:styleId="QuotedText">
    <w:name w:val="Quoted Text"/>
    <w:basedOn w:val="Normal"/>
    <w:pPr>
      <w:ind w:left="1417"/>
    </w:pPr>
    <w:rPr>
      <w:szCs w:val="22"/>
    </w:rPr>
  </w:style>
  <w:style w:type="paragraph" w:customStyle="1" w:styleId="Point0">
    <w:name w:val="Point 0"/>
    <w:basedOn w:val="Normal"/>
    <w:pPr>
      <w:ind w:left="850" w:hanging="850"/>
    </w:pPr>
    <w:rPr>
      <w:szCs w:val="22"/>
    </w:rPr>
  </w:style>
  <w:style w:type="paragraph" w:customStyle="1" w:styleId="Point1">
    <w:name w:val="Point 1"/>
    <w:basedOn w:val="Normal"/>
    <w:pPr>
      <w:ind w:left="1417" w:hanging="567"/>
    </w:pPr>
    <w:rPr>
      <w:szCs w:val="22"/>
    </w:rPr>
  </w:style>
  <w:style w:type="paragraph" w:customStyle="1" w:styleId="Point2">
    <w:name w:val="Point 2"/>
    <w:basedOn w:val="Normal"/>
    <w:pPr>
      <w:ind w:left="1984" w:hanging="567"/>
    </w:pPr>
    <w:rPr>
      <w:szCs w:val="22"/>
    </w:rPr>
  </w:style>
  <w:style w:type="paragraph" w:customStyle="1" w:styleId="Point3">
    <w:name w:val="Point 3"/>
    <w:basedOn w:val="Normal"/>
    <w:pPr>
      <w:ind w:left="2551" w:hanging="567"/>
    </w:pPr>
    <w:rPr>
      <w:szCs w:val="22"/>
    </w:rPr>
  </w:style>
  <w:style w:type="paragraph" w:customStyle="1" w:styleId="Point4">
    <w:name w:val="Point 4"/>
    <w:basedOn w:val="Normal"/>
    <w:pPr>
      <w:ind w:left="3118" w:hanging="567"/>
    </w:pPr>
    <w:rPr>
      <w:szCs w:val="22"/>
    </w:r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PointDouble0">
    <w:name w:val="PointDouble 0"/>
    <w:basedOn w:val="Normal"/>
    <w:pPr>
      <w:tabs>
        <w:tab w:val="left" w:pos="850"/>
      </w:tabs>
      <w:ind w:left="1417" w:hanging="1417"/>
    </w:pPr>
    <w:rPr>
      <w:szCs w:val="22"/>
    </w:rPr>
  </w:style>
  <w:style w:type="paragraph" w:customStyle="1" w:styleId="PointDouble1">
    <w:name w:val="PointDouble 1"/>
    <w:basedOn w:val="Normal"/>
    <w:pPr>
      <w:tabs>
        <w:tab w:val="left" w:pos="1417"/>
      </w:tabs>
      <w:ind w:left="1984" w:hanging="1134"/>
    </w:pPr>
    <w:rPr>
      <w:szCs w:val="22"/>
    </w:rPr>
  </w:style>
  <w:style w:type="paragraph" w:customStyle="1" w:styleId="PointDouble2">
    <w:name w:val="PointDouble 2"/>
    <w:basedOn w:val="Normal"/>
    <w:pPr>
      <w:tabs>
        <w:tab w:val="left" w:pos="1984"/>
      </w:tabs>
      <w:ind w:left="2551" w:hanging="1134"/>
    </w:pPr>
    <w:rPr>
      <w:szCs w:val="22"/>
    </w:rPr>
  </w:style>
  <w:style w:type="paragraph" w:customStyle="1" w:styleId="PointDouble3">
    <w:name w:val="PointDouble 3"/>
    <w:basedOn w:val="Normal"/>
    <w:pPr>
      <w:tabs>
        <w:tab w:val="left" w:pos="2551"/>
      </w:tabs>
      <w:ind w:left="3118" w:hanging="1134"/>
    </w:pPr>
    <w:rPr>
      <w:szCs w:val="22"/>
    </w:rPr>
  </w:style>
  <w:style w:type="paragraph" w:customStyle="1" w:styleId="PointDouble4">
    <w:name w:val="PointDouble 4"/>
    <w:basedOn w:val="Normal"/>
    <w:pPr>
      <w:tabs>
        <w:tab w:val="left" w:pos="3118"/>
      </w:tabs>
      <w:ind w:left="3685" w:hanging="1134"/>
    </w:pPr>
    <w:rPr>
      <w:szCs w:val="22"/>
    </w:rPr>
  </w:style>
  <w:style w:type="paragraph" w:customStyle="1" w:styleId="PointTriple0">
    <w:name w:val="PointTriple 0"/>
    <w:basedOn w:val="Normal"/>
    <w:pPr>
      <w:tabs>
        <w:tab w:val="left" w:pos="850"/>
        <w:tab w:val="left" w:pos="1417"/>
      </w:tabs>
      <w:ind w:left="1984" w:hanging="1984"/>
    </w:pPr>
    <w:rPr>
      <w:szCs w:val="22"/>
    </w:rPr>
  </w:style>
  <w:style w:type="paragraph" w:customStyle="1" w:styleId="PointTriple1">
    <w:name w:val="PointTriple 1"/>
    <w:basedOn w:val="Normal"/>
    <w:pPr>
      <w:tabs>
        <w:tab w:val="left" w:pos="1417"/>
        <w:tab w:val="left" w:pos="1984"/>
      </w:tabs>
      <w:ind w:left="2551" w:hanging="1701"/>
    </w:pPr>
    <w:rPr>
      <w:szCs w:val="22"/>
    </w:rPr>
  </w:style>
  <w:style w:type="paragraph" w:customStyle="1" w:styleId="PointTriple2">
    <w:name w:val="PointTriple 2"/>
    <w:basedOn w:val="Normal"/>
    <w:pPr>
      <w:tabs>
        <w:tab w:val="left" w:pos="1984"/>
        <w:tab w:val="left" w:pos="2551"/>
      </w:tabs>
      <w:ind w:left="3118" w:hanging="1701"/>
    </w:pPr>
    <w:rPr>
      <w:szCs w:val="22"/>
    </w:rPr>
  </w:style>
  <w:style w:type="paragraph" w:customStyle="1" w:styleId="PointTriple3">
    <w:name w:val="PointTriple 3"/>
    <w:basedOn w:val="Normal"/>
    <w:pPr>
      <w:tabs>
        <w:tab w:val="left" w:pos="2551"/>
        <w:tab w:val="left" w:pos="3118"/>
      </w:tabs>
      <w:ind w:left="3685" w:hanging="1701"/>
    </w:pPr>
    <w:rPr>
      <w:szCs w:val="22"/>
    </w:rPr>
  </w:style>
  <w:style w:type="paragraph" w:customStyle="1" w:styleId="PointTriple4">
    <w:name w:val="PointTriple 4"/>
    <w:basedOn w:val="Normal"/>
    <w:pPr>
      <w:tabs>
        <w:tab w:val="left" w:pos="3118"/>
        <w:tab w:val="left" w:pos="3685"/>
      </w:tabs>
      <w:ind w:left="4252" w:hanging="1701"/>
    </w:pPr>
    <w:rPr>
      <w:szCs w:val="22"/>
    </w:rPr>
  </w:style>
  <w:style w:type="paragraph" w:customStyle="1" w:styleId="NumPar2">
    <w:name w:val="NumPar 2"/>
    <w:basedOn w:val="Normal"/>
    <w:next w:val="Text1"/>
    <w:pPr>
      <w:tabs>
        <w:tab w:val="num" w:pos="850"/>
      </w:tabs>
      <w:ind w:left="850" w:hanging="850"/>
    </w:pPr>
    <w:rPr>
      <w:szCs w:val="22"/>
    </w:rPr>
  </w:style>
  <w:style w:type="paragraph" w:customStyle="1" w:styleId="NumPar3">
    <w:name w:val="NumPar 3"/>
    <w:basedOn w:val="Normal"/>
    <w:next w:val="Text1"/>
    <w:pPr>
      <w:tabs>
        <w:tab w:val="num" w:pos="850"/>
      </w:tabs>
      <w:ind w:left="850" w:hanging="850"/>
    </w:pPr>
    <w:rPr>
      <w:szCs w:val="22"/>
    </w:rPr>
  </w:style>
  <w:style w:type="paragraph" w:customStyle="1" w:styleId="NumPar4">
    <w:name w:val="NumPar 4"/>
    <w:basedOn w:val="Normal"/>
    <w:next w:val="Text1"/>
    <w:pPr>
      <w:tabs>
        <w:tab w:val="num" w:pos="850"/>
      </w:tabs>
      <w:ind w:left="850" w:hanging="850"/>
    </w:pPr>
    <w:rPr>
      <w:szCs w:val="22"/>
    </w:rPr>
  </w:style>
  <w:style w:type="paragraph" w:customStyle="1" w:styleId="ManualNumPar1">
    <w:name w:val="Manual NumPar 1"/>
    <w:basedOn w:val="Normal"/>
    <w:next w:val="Text1"/>
    <w:pPr>
      <w:ind w:left="850" w:hanging="850"/>
    </w:pPr>
    <w:rPr>
      <w:szCs w:val="22"/>
    </w:rPr>
  </w:style>
  <w:style w:type="paragraph" w:customStyle="1" w:styleId="ManualNumPar2">
    <w:name w:val="Manual NumPar 2"/>
    <w:basedOn w:val="Normal"/>
    <w:next w:val="Text1"/>
    <w:pPr>
      <w:ind w:left="850" w:hanging="850"/>
    </w:pPr>
    <w:rPr>
      <w:szCs w:val="22"/>
    </w:rPr>
  </w:style>
  <w:style w:type="paragraph" w:customStyle="1" w:styleId="ManualNumPar3">
    <w:name w:val="Manual NumPar 3"/>
    <w:basedOn w:val="Normal"/>
    <w:next w:val="Text1"/>
    <w:pPr>
      <w:ind w:left="850" w:hanging="850"/>
    </w:pPr>
    <w:rPr>
      <w:szCs w:val="22"/>
    </w:rPr>
  </w:style>
  <w:style w:type="paragraph" w:customStyle="1" w:styleId="ManualNumPar4">
    <w:name w:val="Manual NumPar 4"/>
    <w:basedOn w:val="Normal"/>
    <w:next w:val="Text1"/>
    <w:pPr>
      <w:ind w:left="850" w:hanging="850"/>
    </w:pPr>
    <w:rPr>
      <w:szCs w:val="22"/>
    </w:rPr>
  </w:style>
  <w:style w:type="paragraph" w:customStyle="1" w:styleId="QuotedNumPar">
    <w:name w:val="Quoted NumPar"/>
    <w:basedOn w:val="Normal"/>
    <w:pPr>
      <w:ind w:left="1417" w:hanging="567"/>
    </w:pPr>
    <w:rPr>
      <w:szCs w:val="22"/>
    </w:rPr>
  </w:style>
  <w:style w:type="paragraph" w:customStyle="1" w:styleId="ManualHeading1">
    <w:name w:val="Manual Heading 1"/>
    <w:basedOn w:val="Normal"/>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
    <w:next w:val="Text1"/>
    <w:pPr>
      <w:keepNext/>
      <w:tabs>
        <w:tab w:val="left" w:pos="850"/>
      </w:tabs>
      <w:ind w:left="850" w:hanging="850"/>
      <w:outlineLvl w:val="1"/>
    </w:pPr>
    <w:rPr>
      <w:b/>
      <w:szCs w:val="22"/>
    </w:rPr>
  </w:style>
  <w:style w:type="paragraph" w:customStyle="1" w:styleId="ManualHeading3">
    <w:name w:val="Manual Heading 3"/>
    <w:basedOn w:val="Normal"/>
    <w:next w:val="Text1"/>
    <w:pPr>
      <w:keepNext/>
      <w:tabs>
        <w:tab w:val="left" w:pos="850"/>
      </w:tabs>
      <w:ind w:left="850" w:hanging="850"/>
      <w:outlineLvl w:val="2"/>
    </w:pPr>
    <w:rPr>
      <w:i/>
      <w:szCs w:val="22"/>
    </w:rPr>
  </w:style>
  <w:style w:type="paragraph" w:customStyle="1" w:styleId="ManualHeading4">
    <w:name w:val="Manual Heading 4"/>
    <w:basedOn w:val="Normal"/>
    <w:next w:val="Text1"/>
    <w:pPr>
      <w:keepNext/>
      <w:tabs>
        <w:tab w:val="left" w:pos="850"/>
      </w:tabs>
      <w:ind w:left="850" w:hanging="850"/>
      <w:outlineLvl w:val="3"/>
    </w:pPr>
    <w:rPr>
      <w:szCs w:val="22"/>
    </w:rPr>
  </w:style>
  <w:style w:type="paragraph" w:customStyle="1" w:styleId="ChapterTitle">
    <w:name w:val="ChapterTitle"/>
    <w:basedOn w:val="Normal"/>
    <w:next w:val="Normal"/>
    <w:pPr>
      <w:keepNext/>
      <w:spacing w:after="360"/>
      <w:jc w:val="center"/>
    </w:pPr>
    <w:rPr>
      <w:b/>
      <w:sz w:val="32"/>
      <w:szCs w:val="22"/>
    </w:rPr>
  </w:style>
  <w:style w:type="paragraph" w:customStyle="1" w:styleId="PartTitle">
    <w:name w:val="PartTitle"/>
    <w:basedOn w:val="Normal"/>
    <w:next w:val="ChapterTitle"/>
    <w:pPr>
      <w:keepNext/>
      <w:pageBreakBefore/>
      <w:spacing w:after="360"/>
      <w:jc w:val="center"/>
    </w:pPr>
    <w:rPr>
      <w:b/>
      <w:sz w:val="36"/>
      <w:szCs w:val="22"/>
    </w:rPr>
  </w:style>
  <w:style w:type="paragraph" w:customStyle="1" w:styleId="SectionTitle">
    <w:name w:val="SectionTitle"/>
    <w:basedOn w:val="Normal"/>
    <w:next w:val="Heading1"/>
    <w:pPr>
      <w:keepNext/>
      <w:spacing w:after="360"/>
      <w:jc w:val="center"/>
    </w:pPr>
    <w:rPr>
      <w:b/>
      <w:smallCaps/>
      <w:sz w:val="28"/>
      <w:szCs w:val="22"/>
    </w:rPr>
  </w:style>
  <w:style w:type="paragraph" w:customStyle="1" w:styleId="TableTitle">
    <w:name w:val="Table Title"/>
    <w:basedOn w:val="Normal"/>
    <w:next w:val="Normal"/>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
    <w:pPr>
      <w:tabs>
        <w:tab w:val="num" w:pos="1984"/>
      </w:tabs>
      <w:ind w:left="1984" w:hanging="567"/>
    </w:pPr>
    <w:rPr>
      <w:szCs w:val="22"/>
    </w:rPr>
  </w:style>
  <w:style w:type="paragraph" w:customStyle="1" w:styleId="Bullet0">
    <w:name w:val="Bullet 0"/>
    <w:basedOn w:val="Normal"/>
    <w:pPr>
      <w:numPr>
        <w:numId w:val="21"/>
      </w:numPr>
    </w:pPr>
    <w:rPr>
      <w:szCs w:val="22"/>
    </w:rPr>
  </w:style>
  <w:style w:type="paragraph" w:customStyle="1" w:styleId="Bullet1">
    <w:name w:val="Bullet 1"/>
    <w:basedOn w:val="Normal"/>
    <w:pPr>
      <w:numPr>
        <w:numId w:val="27"/>
      </w:numPr>
    </w:pPr>
    <w:rPr>
      <w:szCs w:val="22"/>
    </w:rPr>
  </w:style>
  <w:style w:type="paragraph" w:customStyle="1" w:styleId="Bullet2">
    <w:name w:val="Bullet 2"/>
    <w:basedOn w:val="Normal"/>
    <w:pPr>
      <w:numPr>
        <w:numId w:val="28"/>
      </w:numPr>
    </w:pPr>
    <w:rPr>
      <w:szCs w:val="22"/>
    </w:rPr>
  </w:style>
  <w:style w:type="paragraph" w:customStyle="1" w:styleId="Bullet3">
    <w:name w:val="Bullet 3"/>
    <w:basedOn w:val="Normal"/>
    <w:pPr>
      <w:numPr>
        <w:numId w:val="29"/>
      </w:numPr>
    </w:pPr>
    <w:rPr>
      <w:szCs w:val="22"/>
    </w:rPr>
  </w:style>
  <w:style w:type="paragraph" w:customStyle="1" w:styleId="Bullet4">
    <w:name w:val="Bullet 4"/>
    <w:basedOn w:val="Normal"/>
    <w:pPr>
      <w:numPr>
        <w:numId w:val="30"/>
      </w:numPr>
    </w:pPr>
    <w:rPr>
      <w:szCs w:val="22"/>
    </w:rPr>
  </w:style>
  <w:style w:type="paragraph" w:customStyle="1" w:styleId="Annexetitreexpos">
    <w:name w:val="Annexe titre (exposé)"/>
    <w:basedOn w:val="Normal"/>
    <w:next w:val="Normal"/>
    <w:pPr>
      <w:jc w:val="center"/>
    </w:pPr>
    <w:rPr>
      <w:b/>
      <w:szCs w:val="22"/>
      <w:u w:val="single"/>
    </w:rPr>
  </w:style>
  <w:style w:type="paragraph" w:customStyle="1" w:styleId="Annexetitrefichefinancire">
    <w:name w:val="Annexe titre (fiche financière)"/>
    <w:basedOn w:val="Normal"/>
    <w:next w:val="Normal"/>
    <w:pPr>
      <w:jc w:val="center"/>
    </w:pPr>
    <w:rPr>
      <w:b/>
      <w:szCs w:val="22"/>
      <w:u w:val="single"/>
    </w:rPr>
  </w:style>
  <w:style w:type="paragraph" w:customStyle="1" w:styleId="Applicationdirecte">
    <w:name w:val="Application directe"/>
    <w:basedOn w:val="Normal"/>
    <w:next w:val="Fait"/>
    <w:pPr>
      <w:spacing w:before="480"/>
    </w:pPr>
    <w:rPr>
      <w:szCs w:val="22"/>
    </w:rPr>
  </w:style>
  <w:style w:type="paragraph" w:customStyle="1" w:styleId="Avertissementtitre">
    <w:name w:val="Avertissement titre"/>
    <w:basedOn w:val="Normal"/>
    <w:next w:val="Normal"/>
    <w:pPr>
      <w:keepNext/>
      <w:spacing w:before="480"/>
    </w:pPr>
    <w:rPr>
      <w:szCs w:val="22"/>
      <w:u w:val="single"/>
    </w:rPr>
  </w:style>
  <w:style w:type="paragraph" w:customStyle="1" w:styleId="Confidence">
    <w:name w:val="Confidence"/>
    <w:basedOn w:val="Normal"/>
    <w:next w:val="Normal"/>
    <w:pPr>
      <w:spacing w:before="360"/>
      <w:jc w:val="center"/>
    </w:pPr>
    <w:rPr>
      <w:szCs w:val="22"/>
    </w:rPr>
  </w:style>
  <w:style w:type="paragraph" w:customStyle="1" w:styleId="Confidentialit">
    <w:name w:val="Confidentialité"/>
    <w:basedOn w:val="Normal"/>
    <w:next w:val="TypedudocumentPagedecouverture"/>
    <w:pPr>
      <w:spacing w:before="240" w:after="240"/>
      <w:ind w:left="5103"/>
      <w:jc w:val="left"/>
    </w:pPr>
    <w:rPr>
      <w:i/>
      <w:sz w:val="32"/>
      <w:szCs w:val="22"/>
    </w:rPr>
  </w:style>
  <w:style w:type="paragraph" w:customStyle="1" w:styleId="Considrant">
    <w:name w:val="Considérant"/>
    <w:basedOn w:val="Normal"/>
    <w:pPr>
      <w:numPr>
        <w:numId w:val="31"/>
      </w:numPr>
    </w:pPr>
    <w:rPr>
      <w:szCs w:val="22"/>
    </w:rPr>
  </w:style>
  <w:style w:type="paragraph" w:customStyle="1" w:styleId="Corrigendum">
    <w:name w:val="Corrigendum"/>
    <w:basedOn w:val="Normal"/>
    <w:next w:val="Normal"/>
    <w:pPr>
      <w:spacing w:before="0" w:after="240"/>
      <w:jc w:val="left"/>
    </w:pPr>
    <w:rPr>
      <w:szCs w:val="22"/>
    </w:rPr>
  </w:style>
  <w:style w:type="paragraph" w:customStyle="1" w:styleId="Datedadoption">
    <w:name w:val="Date d'adoption"/>
    <w:basedOn w:val="Normal"/>
    <w:next w:val="Titreobjet"/>
    <w:pPr>
      <w:spacing w:before="360" w:after="0"/>
      <w:jc w:val="center"/>
    </w:pPr>
    <w:rPr>
      <w:b/>
      <w:szCs w:val="22"/>
    </w:rPr>
  </w:style>
  <w:style w:type="paragraph" w:customStyle="1" w:styleId="Emission">
    <w:name w:val="Emission"/>
    <w:basedOn w:val="Normal"/>
    <w:next w:val="Rfrenceinstitutionnelle"/>
    <w:pPr>
      <w:spacing w:before="0" w:after="0"/>
      <w:ind w:left="5103"/>
      <w:jc w:val="left"/>
    </w:pPr>
    <w:rPr>
      <w:szCs w:val="22"/>
    </w:rPr>
  </w:style>
  <w:style w:type="paragraph" w:customStyle="1" w:styleId="Exposdesmotifstitre">
    <w:name w:val="Exposé des motifs titre"/>
    <w:basedOn w:val="Normal"/>
    <w:next w:val="Normal"/>
    <w:pPr>
      <w:jc w:val="center"/>
    </w:pPr>
    <w:rPr>
      <w:b/>
      <w:szCs w:val="22"/>
      <w:u w:val="single"/>
    </w:rPr>
  </w:style>
  <w:style w:type="paragraph" w:customStyle="1" w:styleId="Fait">
    <w:name w:val="Fait à"/>
    <w:basedOn w:val="Normal"/>
    <w:next w:val="Institutionquisigne"/>
    <w:pPr>
      <w:keepNext/>
      <w:spacing w:after="0"/>
    </w:pPr>
    <w:rPr>
      <w:szCs w:val="22"/>
    </w:rPr>
  </w:style>
  <w:style w:type="paragraph" w:customStyle="1" w:styleId="Formuledadoption">
    <w:name w:val="Formule d'adoption"/>
    <w:basedOn w:val="Normal"/>
    <w:next w:val="Titrearticle"/>
    <w:pPr>
      <w:keepNext/>
    </w:pPr>
    <w:rPr>
      <w:szCs w:val="22"/>
    </w:rPr>
  </w:style>
  <w:style w:type="paragraph" w:customStyle="1" w:styleId="Institutionquiagit">
    <w:name w:val="Institution qui agit"/>
    <w:basedOn w:val="Normal"/>
    <w:next w:val="Normal"/>
    <w:pPr>
      <w:keepNext/>
      <w:spacing w:before="600"/>
    </w:pPr>
    <w:rPr>
      <w:szCs w:val="22"/>
    </w:rPr>
  </w:style>
  <w:style w:type="paragraph" w:customStyle="1" w:styleId="Institutionquisigne">
    <w:name w:val="Institution qui signe"/>
    <w:basedOn w:val="Normal"/>
    <w:next w:val="Personnequisigne"/>
    <w:pPr>
      <w:keepNext/>
      <w:tabs>
        <w:tab w:val="left" w:pos="4252"/>
      </w:tabs>
      <w:spacing w:before="720" w:after="0"/>
    </w:pPr>
    <w:rPr>
      <w:i/>
      <w:szCs w:val="22"/>
    </w:rPr>
  </w:style>
  <w:style w:type="paragraph" w:customStyle="1" w:styleId="Langue">
    <w:name w:val="Langue"/>
    <w:basedOn w:val="Normal"/>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
    <w:pPr>
      <w:ind w:left="709" w:hanging="709"/>
    </w:pPr>
    <w:rPr>
      <w:szCs w:val="22"/>
    </w:rPr>
  </w:style>
  <w:style w:type="paragraph" w:customStyle="1" w:styleId="Nomdelinstitution">
    <w:name w:val="Nom de l'institution"/>
    <w:basedOn w:val="Normal"/>
    <w:next w:val="Emission"/>
    <w:pPr>
      <w:spacing w:before="0" w:after="0"/>
      <w:jc w:val="left"/>
    </w:pPr>
    <w:rPr>
      <w:rFonts w:ascii="Arial" w:hAnsi="Arial" w:cs="Arial"/>
      <w:szCs w:val="22"/>
    </w:rPr>
  </w:style>
  <w:style w:type="paragraph" w:customStyle="1" w:styleId="Personnequisigne">
    <w:name w:val="Personne qui signe"/>
    <w:basedOn w:val="Normal"/>
    <w:next w:val="Institutionquisigne"/>
    <w:pPr>
      <w:tabs>
        <w:tab w:val="left" w:pos="4252"/>
      </w:tabs>
      <w:spacing w:before="0" w:after="0"/>
      <w:jc w:val="left"/>
    </w:pPr>
    <w:rPr>
      <w:i/>
      <w:szCs w:val="22"/>
    </w:rPr>
  </w:style>
  <w:style w:type="paragraph" w:customStyle="1" w:styleId="Rfrenceinstitutionnelle">
    <w:name w:val="Référence institutionnelle"/>
    <w:basedOn w:val="Normal"/>
    <w:next w:val="Confidentialit"/>
    <w:pPr>
      <w:spacing w:before="0" w:after="240"/>
      <w:ind w:left="5103"/>
      <w:jc w:val="left"/>
    </w:pPr>
    <w:rPr>
      <w:szCs w:val="22"/>
    </w:rPr>
  </w:style>
  <w:style w:type="paragraph" w:customStyle="1" w:styleId="Rfrenceinterinstitutionnelle">
    <w:name w:val="Référence interinstitutionnelle"/>
    <w:basedOn w:val="Normal"/>
    <w:next w:val="Statut"/>
    <w:pPr>
      <w:spacing w:before="0" w:after="0"/>
      <w:ind w:left="5103"/>
      <w:jc w:val="left"/>
    </w:pPr>
    <w:rPr>
      <w:szCs w:val="22"/>
    </w:rPr>
  </w:style>
  <w:style w:type="paragraph" w:customStyle="1" w:styleId="Rfrenceinterne">
    <w:name w:val="Référence interne"/>
    <w:basedOn w:val="Normal"/>
    <w:next w:val="Rfrenceinterinstitutionnelle"/>
    <w:pPr>
      <w:spacing w:before="0" w:after="0"/>
      <w:ind w:left="5103"/>
      <w:jc w:val="left"/>
    </w:pPr>
    <w:rPr>
      <w:szCs w:val="22"/>
    </w:rPr>
  </w:style>
  <w:style w:type="paragraph" w:customStyle="1" w:styleId="Sous-titreobjet">
    <w:name w:val="Sous-titre objet"/>
    <w:basedOn w:val="Normal"/>
    <w:pPr>
      <w:spacing w:before="0" w:after="0"/>
      <w:jc w:val="center"/>
    </w:pPr>
    <w:rPr>
      <w:b/>
      <w:szCs w:val="22"/>
    </w:rPr>
  </w:style>
  <w:style w:type="paragraph" w:customStyle="1" w:styleId="Statut">
    <w:name w:val="Statut"/>
    <w:basedOn w:val="Normal"/>
    <w:next w:val="Typedudocument"/>
    <w:pPr>
      <w:spacing w:before="360" w:after="0"/>
      <w:jc w:val="center"/>
    </w:pPr>
    <w:rPr>
      <w:szCs w:val="22"/>
    </w:rPr>
  </w:style>
  <w:style w:type="paragraph" w:customStyle="1" w:styleId="Titrearticle">
    <w:name w:val="Titre article"/>
    <w:basedOn w:val="Normal"/>
    <w:next w:val="Normal"/>
    <w:pPr>
      <w:keepNext/>
      <w:spacing w:before="360"/>
      <w:jc w:val="center"/>
    </w:pPr>
    <w:rPr>
      <w:i/>
      <w:szCs w:val="22"/>
    </w:rPr>
  </w:style>
  <w:style w:type="paragraph" w:customStyle="1" w:styleId="Titreobjet">
    <w:name w:val="Titre objet"/>
    <w:basedOn w:val="Normal"/>
    <w:next w:val="Sous-titreobjet"/>
    <w:pPr>
      <w:spacing w:before="180" w:after="180"/>
      <w:jc w:val="center"/>
    </w:pPr>
    <w:rPr>
      <w:b/>
      <w:szCs w:val="22"/>
    </w:rPr>
  </w:style>
  <w:style w:type="paragraph" w:customStyle="1" w:styleId="Typedudocument">
    <w:name w:val="Type du document"/>
    <w:basedOn w:val="Normal"/>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
    <w:next w:val="Normal"/>
    <w:pPr>
      <w:keepLines/>
      <w:spacing w:line="360" w:lineRule="auto"/>
      <w:ind w:left="3402"/>
      <w:jc w:val="left"/>
    </w:pPr>
    <w:rPr>
      <w:szCs w:val="22"/>
    </w:rPr>
  </w:style>
  <w:style w:type="paragraph" w:customStyle="1" w:styleId="Objetexterne">
    <w:name w:val="Objet externe"/>
    <w:basedOn w:val="Normal"/>
    <w:next w:val="Normal"/>
    <w:rPr>
      <w:i/>
      <w:caps/>
      <w:szCs w:val="22"/>
    </w:rPr>
  </w:style>
  <w:style w:type="paragraph" w:customStyle="1" w:styleId="Supertitre">
    <w:name w:val="Supertitre"/>
    <w:basedOn w:val="Normal"/>
    <w:next w:val="Normal"/>
    <w:pPr>
      <w:spacing w:before="0" w:after="600"/>
      <w:jc w:val="center"/>
    </w:pPr>
    <w:rPr>
      <w:b/>
      <w:szCs w:val="22"/>
    </w:rPr>
  </w:style>
  <w:style w:type="paragraph" w:customStyle="1" w:styleId="Languesfaisantfoi">
    <w:name w:val="Langues faisant foi"/>
    <w:basedOn w:val="Normal"/>
    <w:next w:val="Normal"/>
    <w:pPr>
      <w:spacing w:before="360" w:after="0"/>
      <w:jc w:val="center"/>
    </w:pPr>
    <w:rPr>
      <w:szCs w:val="22"/>
    </w:rPr>
  </w:style>
  <w:style w:type="paragraph" w:customStyle="1" w:styleId="Rfrencecroise">
    <w:name w:val="Référence croisée"/>
    <w:basedOn w:val="Normal"/>
    <w:pPr>
      <w:spacing w:before="0" w:after="0"/>
      <w:jc w:val="center"/>
    </w:pPr>
    <w:rPr>
      <w:szCs w:val="22"/>
    </w:rPr>
  </w:style>
  <w:style w:type="paragraph" w:customStyle="1" w:styleId="Fichefinanciretitre">
    <w:name w:val="Fiche financière titre"/>
    <w:basedOn w:val="Normal"/>
    <w:next w:val="Normal"/>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rPr>
      <w:szCs w:val="22"/>
    </w:r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szCs w:val="22"/>
    </w:rPr>
  </w:style>
  <w:style w:type="paragraph" w:customStyle="1" w:styleId="Typeacteprincipal">
    <w:name w:val="Type acte principal"/>
    <w:basedOn w:val="Normal"/>
    <w:next w:val="Objetacteprincipal"/>
    <w:pPr>
      <w:spacing w:before="0" w:after="240"/>
      <w:jc w:val="center"/>
    </w:pPr>
    <w:rPr>
      <w:b/>
      <w:szCs w:val="22"/>
    </w:rPr>
  </w:style>
  <w:style w:type="paragraph" w:customStyle="1" w:styleId="Objetacteprincipal">
    <w:name w:val="Objet acte principal"/>
    <w:basedOn w:val="Normal"/>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rPr>
      <w:szCs w:val="22"/>
    </w:rPr>
  </w:style>
  <w:style w:type="paragraph" w:styleId="Quote">
    <w:name w:val="Quote"/>
    <w:basedOn w:val="Normal"/>
    <w:next w:val="Normal"/>
    <w:link w:val="QuoteChar"/>
    <w:uiPriority w:val="29"/>
    <w:qFormat/>
    <w:pPr>
      <w:spacing w:before="0" w:after="240"/>
    </w:pPr>
    <w:rPr>
      <w:rFonts w:eastAsia="Times New Roman"/>
      <w:i/>
      <w:iCs/>
      <w:color w:val="000000"/>
    </w:rPr>
  </w:style>
  <w:style w:type="character" w:customStyle="1" w:styleId="QuoteChar">
    <w:name w:val="Quote Char"/>
    <w:basedOn w:val="DefaultParagraphFont"/>
    <w:link w:val="Quote"/>
    <w:uiPriority w:val="29"/>
    <w:rPr>
      <w:rFonts w:ascii="Times New Roman" w:eastAsia="Times New Roman" w:hAnsi="Times New Roman" w:cs="Times New Roman"/>
      <w:i/>
      <w:iCs/>
      <w:color w:val="000000"/>
      <w:sz w:val="24"/>
      <w:szCs w:val="20"/>
      <w:lang w:eastAsia="en-GB"/>
    </w:rPr>
  </w:style>
  <w:style w:type="paragraph" w:customStyle="1" w:styleId="Declassification">
    <w:name w:val="Declassification"/>
    <w:basedOn w:val="Normal"/>
    <w:next w:val="Normal"/>
    <w:pPr>
      <w:spacing w:before="0" w:after="0"/>
    </w:pPr>
    <w:rPr>
      <w:rFonts w:eastAsiaTheme="minorHAnsi"/>
      <w:szCs w:val="22"/>
      <w:lang w:eastAsia="en-US"/>
    </w:rPr>
  </w:style>
  <w:style w:type="paragraph" w:customStyle="1" w:styleId="ZCom">
    <w:name w:val="Z_Com"/>
    <w:basedOn w:val="Normal"/>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Block">
    <w:name w:val="Technical Block"/>
    <w:basedOn w:val="Normal"/>
    <w:link w:val="TechnicalBlockChar"/>
    <w:rsid w:val="00866A98"/>
    <w:pPr>
      <w:spacing w:before="0" w:after="240"/>
      <w:jc w:val="center"/>
    </w:pPr>
  </w:style>
  <w:style w:type="character" w:customStyle="1" w:styleId="TechnicalBlockChar">
    <w:name w:val="Technical Block Char"/>
    <w:basedOn w:val="DefaultParagraphFont"/>
    <w:link w:val="TechnicalBlock"/>
    <w:rsid w:val="00866A98"/>
    <w:rPr>
      <w:rFonts w:ascii="Times New Roman" w:eastAsia="Calibri" w:hAnsi="Times New Roman" w:cs="Times New Roman"/>
      <w:sz w:val="24"/>
      <w:szCs w:val="20"/>
      <w:lang w:eastAsia="en-GB"/>
    </w:rPr>
  </w:style>
  <w:style w:type="paragraph" w:customStyle="1" w:styleId="EntText">
    <w:name w:val="EntText"/>
    <w:basedOn w:val="Normal"/>
    <w:rsid w:val="00866A98"/>
    <w:pPr>
      <w:spacing w:line="360" w:lineRule="auto"/>
      <w:jc w:val="left"/>
    </w:pPr>
    <w:rPr>
      <w:rFonts w:eastAsiaTheme="minorHAnsi"/>
      <w:szCs w:val="22"/>
      <w:lang w:eastAsia="en-US"/>
    </w:rPr>
  </w:style>
  <w:style w:type="paragraph" w:customStyle="1" w:styleId="Lignefinal">
    <w:name w:val="Ligne final"/>
    <w:basedOn w:val="Normal"/>
    <w:next w:val="Normal"/>
    <w:rsid w:val="00866A98"/>
    <w:pPr>
      <w:pBdr>
        <w:bottom w:val="single" w:sz="4" w:space="0" w:color="000000"/>
      </w:pBdr>
      <w:spacing w:before="360" w:line="360" w:lineRule="auto"/>
      <w:ind w:left="3400" w:right="3400"/>
      <w:jc w:val="center"/>
    </w:pPr>
    <w:rPr>
      <w:rFonts w:eastAsiaTheme="minorHAnsi"/>
      <w:b/>
      <w:szCs w:val="22"/>
      <w:lang w:eastAsia="en-US"/>
    </w:rPr>
  </w:style>
  <w:style w:type="paragraph" w:customStyle="1" w:styleId="pj">
    <w:name w:val="p.j."/>
    <w:basedOn w:val="Normal"/>
    <w:link w:val="pjChar"/>
    <w:rsid w:val="00866A98"/>
    <w:pPr>
      <w:spacing w:before="1200"/>
      <w:ind w:left="1440" w:hanging="1440"/>
      <w:jc w:val="left"/>
    </w:pPr>
  </w:style>
  <w:style w:type="character" w:customStyle="1" w:styleId="pjChar">
    <w:name w:val="p.j. Char"/>
    <w:basedOn w:val="TechnicalBlockChar"/>
    <w:link w:val="pj"/>
    <w:rsid w:val="00866A98"/>
    <w:rPr>
      <w:rFonts w:ascii="Times New Roman" w:eastAsia="Calibri" w:hAnsi="Times New Roman" w:cs="Times New Roman"/>
      <w:sz w:val="24"/>
      <w:szCs w:val="20"/>
      <w:lang w:eastAsia="en-GB"/>
    </w:rPr>
  </w:style>
  <w:style w:type="paragraph" w:customStyle="1" w:styleId="nbbordered">
    <w:name w:val="nb bordered"/>
    <w:basedOn w:val="Normal"/>
    <w:link w:val="nbborderedChar"/>
    <w:rsid w:val="00866A98"/>
    <w:pPr>
      <w:pBdr>
        <w:top w:val="single" w:sz="4" w:space="1" w:color="auto"/>
        <w:left w:val="single" w:sz="4" w:space="4" w:color="auto"/>
        <w:bottom w:val="single" w:sz="4" w:space="1" w:color="auto"/>
        <w:right w:val="single" w:sz="4" w:space="4" w:color="auto"/>
        <w:between w:val="single" w:sz="4" w:space="0" w:color="auto"/>
      </w:pBdr>
      <w:spacing w:after="160"/>
      <w:ind w:left="480" w:hanging="480"/>
    </w:pPr>
    <w:rPr>
      <w:b/>
    </w:rPr>
  </w:style>
  <w:style w:type="character" w:customStyle="1" w:styleId="nbborderedChar">
    <w:name w:val="nb bordered Char"/>
    <w:basedOn w:val="TechnicalBlockChar"/>
    <w:link w:val="nbbordered"/>
    <w:rsid w:val="00866A98"/>
    <w:rPr>
      <w:rFonts w:ascii="Times New Roman" w:eastAsia="Calibri" w:hAnsi="Times New Roman" w:cs="Times New Roman"/>
      <w:b/>
      <w:sz w:val="24"/>
      <w:szCs w:val="20"/>
      <w:lang w:eastAsia="en-GB"/>
    </w:rPr>
  </w:style>
  <w:style w:type="paragraph" w:customStyle="1" w:styleId="HeaderCouncil">
    <w:name w:val="Header Council"/>
    <w:basedOn w:val="Normal"/>
    <w:link w:val="HeaderCouncilChar"/>
    <w:rsid w:val="00866A98"/>
    <w:pPr>
      <w:spacing w:before="0" w:after="0"/>
    </w:pPr>
    <w:rPr>
      <w:noProof/>
      <w:sz w:val="2"/>
    </w:rPr>
  </w:style>
  <w:style w:type="character" w:customStyle="1" w:styleId="HeaderCouncilChar">
    <w:name w:val="Header Council Char"/>
    <w:basedOn w:val="DefaultParagraphFont"/>
    <w:link w:val="HeaderCouncil"/>
    <w:rsid w:val="00866A98"/>
    <w:rPr>
      <w:rFonts w:ascii="Times New Roman" w:eastAsia="Calibri" w:hAnsi="Times New Roman" w:cs="Times New Roman"/>
      <w:noProof/>
      <w:sz w:val="2"/>
      <w:szCs w:val="20"/>
      <w:lang w:eastAsia="en-GB"/>
    </w:rPr>
  </w:style>
  <w:style w:type="paragraph" w:customStyle="1" w:styleId="HeaderCouncilLarge">
    <w:name w:val="Header Council Large"/>
    <w:basedOn w:val="Normal"/>
    <w:link w:val="HeaderCouncilLargeChar"/>
    <w:rsid w:val="00866A98"/>
    <w:pPr>
      <w:spacing w:before="0" w:after="440"/>
    </w:pPr>
    <w:rPr>
      <w:noProof/>
      <w:sz w:val="2"/>
    </w:rPr>
  </w:style>
  <w:style w:type="character" w:customStyle="1" w:styleId="HeaderCouncilLargeChar">
    <w:name w:val="Header Council Large Char"/>
    <w:basedOn w:val="DefaultParagraphFont"/>
    <w:link w:val="HeaderCouncilLarge"/>
    <w:rsid w:val="00866A98"/>
    <w:rPr>
      <w:rFonts w:ascii="Times New Roman" w:eastAsia="Calibri" w:hAnsi="Times New Roman" w:cs="Times New Roman"/>
      <w:noProof/>
      <w:sz w:val="2"/>
      <w:szCs w:val="20"/>
      <w:lang w:eastAsia="en-GB"/>
    </w:rPr>
  </w:style>
  <w:style w:type="paragraph" w:customStyle="1" w:styleId="FooterCouncil">
    <w:name w:val="Footer Council"/>
    <w:basedOn w:val="Normal"/>
    <w:link w:val="FooterCouncilChar"/>
    <w:rsid w:val="00866A98"/>
    <w:pPr>
      <w:spacing w:before="0" w:after="0"/>
    </w:pPr>
    <w:rPr>
      <w:noProof/>
      <w:sz w:val="2"/>
    </w:rPr>
  </w:style>
  <w:style w:type="character" w:customStyle="1" w:styleId="FooterCouncilChar">
    <w:name w:val="Footer Council Char"/>
    <w:basedOn w:val="DefaultParagraphFont"/>
    <w:link w:val="FooterCouncil"/>
    <w:rsid w:val="00866A98"/>
    <w:rPr>
      <w:rFonts w:ascii="Times New Roman" w:eastAsia="Calibri" w:hAnsi="Times New Roman" w:cs="Times New Roman"/>
      <w:noProof/>
      <w:sz w:val="2"/>
      <w:szCs w:val="20"/>
      <w:lang w:eastAsia="en-GB"/>
    </w:rPr>
  </w:style>
  <w:style w:type="paragraph" w:customStyle="1" w:styleId="FooterText">
    <w:name w:val="Footer Text"/>
    <w:basedOn w:val="Normal"/>
    <w:rsid w:val="00866A98"/>
    <w:pPr>
      <w:spacing w:before="0" w:after="0"/>
      <w:jc w:val="left"/>
    </w:pPr>
    <w:rPr>
      <w:rFonts w:eastAsia="Times New Roman"/>
      <w:szCs w:val="24"/>
      <w:lang w:eastAsia="en-US"/>
    </w:rPr>
  </w:style>
  <w:style w:type="character" w:styleId="PlaceholderText">
    <w:name w:val="Placeholder Text"/>
    <w:basedOn w:val="DefaultParagraphFont"/>
    <w:uiPriority w:val="99"/>
    <w:semiHidden/>
    <w:rsid w:val="00866A98"/>
    <w:rPr>
      <w:color w:val="808080"/>
    </w:rPr>
  </w:style>
  <w:style w:type="paragraph" w:customStyle="1" w:styleId="Par-number1">
    <w:name w:val="Par-number 1)"/>
    <w:basedOn w:val="Normal"/>
    <w:next w:val="Normal"/>
    <w:rsid w:val="00533F45"/>
    <w:pPr>
      <w:numPr>
        <w:numId w:val="33"/>
      </w:numPr>
      <w:spacing w:before="0" w:after="0" w:line="360" w:lineRule="auto"/>
      <w:jc w:val="left"/>
    </w:pPr>
    <w:rPr>
      <w:rFonts w:cs="Arial"/>
      <w:szCs w:val="22"/>
      <w:lang w:val="en-US" w:eastAsia="en-US"/>
    </w:rPr>
  </w:style>
  <w:style w:type="table" w:customStyle="1" w:styleId="TableGrid3">
    <w:name w:val="Table Grid3"/>
    <w:basedOn w:val="TableNormal"/>
    <w:next w:val="TableGrid"/>
    <w:uiPriority w:val="59"/>
    <w:unhideWhenUsed/>
    <w:rsid w:val="00533F4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5D60A6"/>
  </w:style>
  <w:style w:type="paragraph" w:styleId="HTMLPreformatted">
    <w:name w:val="HTML Preformatted"/>
    <w:basedOn w:val="Normal"/>
    <w:link w:val="HTMLPreformattedChar"/>
    <w:uiPriority w:val="99"/>
    <w:unhideWhenUsed/>
    <w:rsid w:val="00587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587BED"/>
    <w:rPr>
      <w:rFonts w:ascii="Courier New" w:eastAsia="Times New Roman" w:hAnsi="Courier New" w:cs="Courier New"/>
      <w:sz w:val="20"/>
      <w:szCs w:val="20"/>
      <w:lang w:eastAsia="en-GB"/>
    </w:rPr>
  </w:style>
  <w:style w:type="paragraph" w:customStyle="1" w:styleId="FootnoteReferneceCarcter">
    <w:name w:val="Footnote Refernece Carácter"/>
    <w:aliases w:val="ftref Carácter,4_G Carácter"/>
    <w:basedOn w:val="Normal"/>
    <w:link w:val="FootnoteReference"/>
    <w:uiPriority w:val="99"/>
    <w:rsid w:val="00D57467"/>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jlqj4b">
    <w:name w:val="jlqj4b"/>
    <w:basedOn w:val="DefaultParagraphFont"/>
    <w:rsid w:val="00F47310"/>
  </w:style>
  <w:style w:type="character" w:styleId="UnresolvedMention">
    <w:name w:val="Unresolved Mention"/>
    <w:basedOn w:val="DefaultParagraphFont"/>
    <w:uiPriority w:val="99"/>
    <w:semiHidden/>
    <w:unhideWhenUsed/>
    <w:rsid w:val="00914FF9"/>
    <w:rPr>
      <w:color w:val="605E5C"/>
      <w:shd w:val="clear" w:color="auto" w:fill="E1DFDD"/>
    </w:rPr>
  </w:style>
  <w:style w:type="table" w:customStyle="1" w:styleId="TableGrid2">
    <w:name w:val="Table Grid2"/>
    <w:basedOn w:val="TableNormal"/>
    <w:next w:val="TableGrid"/>
    <w:uiPriority w:val="59"/>
    <w:rsid w:val="0075636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BD184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9703">
      <w:bodyDiv w:val="1"/>
      <w:marLeft w:val="0"/>
      <w:marRight w:val="0"/>
      <w:marTop w:val="0"/>
      <w:marBottom w:val="0"/>
      <w:divBdr>
        <w:top w:val="none" w:sz="0" w:space="0" w:color="auto"/>
        <w:left w:val="none" w:sz="0" w:space="0" w:color="auto"/>
        <w:bottom w:val="none" w:sz="0" w:space="0" w:color="auto"/>
        <w:right w:val="none" w:sz="0" w:space="0" w:color="auto"/>
      </w:divBdr>
    </w:div>
    <w:div w:id="136381408">
      <w:bodyDiv w:val="1"/>
      <w:marLeft w:val="0"/>
      <w:marRight w:val="0"/>
      <w:marTop w:val="0"/>
      <w:marBottom w:val="0"/>
      <w:divBdr>
        <w:top w:val="none" w:sz="0" w:space="0" w:color="auto"/>
        <w:left w:val="none" w:sz="0" w:space="0" w:color="auto"/>
        <w:bottom w:val="none" w:sz="0" w:space="0" w:color="auto"/>
        <w:right w:val="none" w:sz="0" w:space="0" w:color="auto"/>
      </w:divBdr>
    </w:div>
    <w:div w:id="274101452">
      <w:bodyDiv w:val="1"/>
      <w:marLeft w:val="0"/>
      <w:marRight w:val="0"/>
      <w:marTop w:val="0"/>
      <w:marBottom w:val="0"/>
      <w:divBdr>
        <w:top w:val="none" w:sz="0" w:space="0" w:color="auto"/>
        <w:left w:val="none" w:sz="0" w:space="0" w:color="auto"/>
        <w:bottom w:val="none" w:sz="0" w:space="0" w:color="auto"/>
        <w:right w:val="none" w:sz="0" w:space="0" w:color="auto"/>
      </w:divBdr>
    </w:div>
    <w:div w:id="306669516">
      <w:bodyDiv w:val="1"/>
      <w:marLeft w:val="0"/>
      <w:marRight w:val="0"/>
      <w:marTop w:val="0"/>
      <w:marBottom w:val="0"/>
      <w:divBdr>
        <w:top w:val="none" w:sz="0" w:space="0" w:color="auto"/>
        <w:left w:val="none" w:sz="0" w:space="0" w:color="auto"/>
        <w:bottom w:val="none" w:sz="0" w:space="0" w:color="auto"/>
        <w:right w:val="none" w:sz="0" w:space="0" w:color="auto"/>
      </w:divBdr>
      <w:divsChild>
        <w:div w:id="1566065479">
          <w:marLeft w:val="0"/>
          <w:marRight w:val="0"/>
          <w:marTop w:val="0"/>
          <w:marBottom w:val="0"/>
          <w:divBdr>
            <w:top w:val="none" w:sz="0" w:space="0" w:color="auto"/>
            <w:left w:val="none" w:sz="0" w:space="0" w:color="auto"/>
            <w:bottom w:val="none" w:sz="0" w:space="0" w:color="auto"/>
            <w:right w:val="none" w:sz="0" w:space="0" w:color="auto"/>
          </w:divBdr>
          <w:divsChild>
            <w:div w:id="1296376353">
              <w:marLeft w:val="0"/>
              <w:marRight w:val="0"/>
              <w:marTop w:val="0"/>
              <w:marBottom w:val="0"/>
              <w:divBdr>
                <w:top w:val="none" w:sz="0" w:space="0" w:color="auto"/>
                <w:left w:val="none" w:sz="0" w:space="0" w:color="auto"/>
                <w:bottom w:val="none" w:sz="0" w:space="0" w:color="auto"/>
                <w:right w:val="none" w:sz="0" w:space="0" w:color="auto"/>
              </w:divBdr>
              <w:divsChild>
                <w:div w:id="132632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194428">
      <w:bodyDiv w:val="1"/>
      <w:marLeft w:val="0"/>
      <w:marRight w:val="0"/>
      <w:marTop w:val="0"/>
      <w:marBottom w:val="0"/>
      <w:divBdr>
        <w:top w:val="none" w:sz="0" w:space="0" w:color="auto"/>
        <w:left w:val="none" w:sz="0" w:space="0" w:color="auto"/>
        <w:bottom w:val="none" w:sz="0" w:space="0" w:color="auto"/>
        <w:right w:val="none" w:sz="0" w:space="0" w:color="auto"/>
      </w:divBdr>
    </w:div>
    <w:div w:id="471288256">
      <w:bodyDiv w:val="1"/>
      <w:marLeft w:val="0"/>
      <w:marRight w:val="0"/>
      <w:marTop w:val="0"/>
      <w:marBottom w:val="0"/>
      <w:divBdr>
        <w:top w:val="none" w:sz="0" w:space="0" w:color="auto"/>
        <w:left w:val="none" w:sz="0" w:space="0" w:color="auto"/>
        <w:bottom w:val="none" w:sz="0" w:space="0" w:color="auto"/>
        <w:right w:val="none" w:sz="0" w:space="0" w:color="auto"/>
      </w:divBdr>
    </w:div>
    <w:div w:id="685407710">
      <w:bodyDiv w:val="1"/>
      <w:marLeft w:val="0"/>
      <w:marRight w:val="0"/>
      <w:marTop w:val="0"/>
      <w:marBottom w:val="0"/>
      <w:divBdr>
        <w:top w:val="none" w:sz="0" w:space="0" w:color="auto"/>
        <w:left w:val="none" w:sz="0" w:space="0" w:color="auto"/>
        <w:bottom w:val="none" w:sz="0" w:space="0" w:color="auto"/>
        <w:right w:val="none" w:sz="0" w:space="0" w:color="auto"/>
      </w:divBdr>
    </w:div>
    <w:div w:id="749355884">
      <w:bodyDiv w:val="1"/>
      <w:marLeft w:val="0"/>
      <w:marRight w:val="0"/>
      <w:marTop w:val="0"/>
      <w:marBottom w:val="0"/>
      <w:divBdr>
        <w:top w:val="none" w:sz="0" w:space="0" w:color="auto"/>
        <w:left w:val="none" w:sz="0" w:space="0" w:color="auto"/>
        <w:bottom w:val="none" w:sz="0" w:space="0" w:color="auto"/>
        <w:right w:val="none" w:sz="0" w:space="0" w:color="auto"/>
      </w:divBdr>
    </w:div>
    <w:div w:id="756824675">
      <w:bodyDiv w:val="1"/>
      <w:marLeft w:val="0"/>
      <w:marRight w:val="0"/>
      <w:marTop w:val="0"/>
      <w:marBottom w:val="0"/>
      <w:divBdr>
        <w:top w:val="none" w:sz="0" w:space="0" w:color="auto"/>
        <w:left w:val="none" w:sz="0" w:space="0" w:color="auto"/>
        <w:bottom w:val="none" w:sz="0" w:space="0" w:color="auto"/>
        <w:right w:val="none" w:sz="0" w:space="0" w:color="auto"/>
      </w:divBdr>
    </w:div>
    <w:div w:id="769742442">
      <w:bodyDiv w:val="1"/>
      <w:marLeft w:val="0"/>
      <w:marRight w:val="0"/>
      <w:marTop w:val="0"/>
      <w:marBottom w:val="0"/>
      <w:divBdr>
        <w:top w:val="none" w:sz="0" w:space="0" w:color="auto"/>
        <w:left w:val="none" w:sz="0" w:space="0" w:color="auto"/>
        <w:bottom w:val="none" w:sz="0" w:space="0" w:color="auto"/>
        <w:right w:val="none" w:sz="0" w:space="0" w:color="auto"/>
      </w:divBdr>
    </w:div>
    <w:div w:id="1227568113">
      <w:bodyDiv w:val="1"/>
      <w:marLeft w:val="0"/>
      <w:marRight w:val="0"/>
      <w:marTop w:val="0"/>
      <w:marBottom w:val="0"/>
      <w:divBdr>
        <w:top w:val="none" w:sz="0" w:space="0" w:color="auto"/>
        <w:left w:val="none" w:sz="0" w:space="0" w:color="auto"/>
        <w:bottom w:val="none" w:sz="0" w:space="0" w:color="auto"/>
        <w:right w:val="none" w:sz="0" w:space="0" w:color="auto"/>
      </w:divBdr>
    </w:div>
    <w:div w:id="1248271731">
      <w:bodyDiv w:val="1"/>
      <w:marLeft w:val="0"/>
      <w:marRight w:val="0"/>
      <w:marTop w:val="0"/>
      <w:marBottom w:val="0"/>
      <w:divBdr>
        <w:top w:val="none" w:sz="0" w:space="0" w:color="auto"/>
        <w:left w:val="none" w:sz="0" w:space="0" w:color="auto"/>
        <w:bottom w:val="none" w:sz="0" w:space="0" w:color="auto"/>
        <w:right w:val="none" w:sz="0" w:space="0" w:color="auto"/>
      </w:divBdr>
    </w:div>
    <w:div w:id="1516994154">
      <w:bodyDiv w:val="1"/>
      <w:marLeft w:val="0"/>
      <w:marRight w:val="0"/>
      <w:marTop w:val="0"/>
      <w:marBottom w:val="0"/>
      <w:divBdr>
        <w:top w:val="none" w:sz="0" w:space="0" w:color="auto"/>
        <w:left w:val="none" w:sz="0" w:space="0" w:color="auto"/>
        <w:bottom w:val="none" w:sz="0" w:space="0" w:color="auto"/>
        <w:right w:val="none" w:sz="0" w:space="0" w:color="auto"/>
      </w:divBdr>
    </w:div>
    <w:div w:id="1767457831">
      <w:bodyDiv w:val="1"/>
      <w:marLeft w:val="0"/>
      <w:marRight w:val="0"/>
      <w:marTop w:val="0"/>
      <w:marBottom w:val="0"/>
      <w:divBdr>
        <w:top w:val="none" w:sz="0" w:space="0" w:color="auto"/>
        <w:left w:val="none" w:sz="0" w:space="0" w:color="auto"/>
        <w:bottom w:val="none" w:sz="0" w:space="0" w:color="auto"/>
        <w:right w:val="none" w:sz="0" w:space="0" w:color="auto"/>
      </w:divBdr>
      <w:divsChild>
        <w:div w:id="1898662179">
          <w:marLeft w:val="0"/>
          <w:marRight w:val="0"/>
          <w:marTop w:val="0"/>
          <w:marBottom w:val="0"/>
          <w:divBdr>
            <w:top w:val="none" w:sz="0" w:space="0" w:color="auto"/>
            <w:left w:val="none" w:sz="0" w:space="0" w:color="auto"/>
            <w:bottom w:val="none" w:sz="0" w:space="0" w:color="auto"/>
            <w:right w:val="none" w:sz="0" w:space="0" w:color="auto"/>
          </w:divBdr>
        </w:div>
      </w:divsChild>
    </w:div>
    <w:div w:id="1793092049">
      <w:bodyDiv w:val="1"/>
      <w:marLeft w:val="0"/>
      <w:marRight w:val="0"/>
      <w:marTop w:val="0"/>
      <w:marBottom w:val="0"/>
      <w:divBdr>
        <w:top w:val="none" w:sz="0" w:space="0" w:color="auto"/>
        <w:left w:val="none" w:sz="0" w:space="0" w:color="auto"/>
        <w:bottom w:val="none" w:sz="0" w:space="0" w:color="auto"/>
        <w:right w:val="none" w:sz="0" w:space="0" w:color="auto"/>
      </w:divBdr>
    </w:div>
    <w:div w:id="1844589437">
      <w:bodyDiv w:val="1"/>
      <w:marLeft w:val="0"/>
      <w:marRight w:val="0"/>
      <w:marTop w:val="0"/>
      <w:marBottom w:val="0"/>
      <w:divBdr>
        <w:top w:val="none" w:sz="0" w:space="0" w:color="auto"/>
        <w:left w:val="none" w:sz="0" w:space="0" w:color="auto"/>
        <w:bottom w:val="none" w:sz="0" w:space="0" w:color="auto"/>
        <w:right w:val="none" w:sz="0" w:space="0" w:color="auto"/>
      </w:divBdr>
    </w:div>
    <w:div w:id="2047869278">
      <w:bodyDiv w:val="1"/>
      <w:marLeft w:val="0"/>
      <w:marRight w:val="0"/>
      <w:marTop w:val="0"/>
      <w:marBottom w:val="0"/>
      <w:divBdr>
        <w:top w:val="none" w:sz="0" w:space="0" w:color="auto"/>
        <w:left w:val="none" w:sz="0" w:space="0" w:color="auto"/>
        <w:bottom w:val="none" w:sz="0" w:space="0" w:color="auto"/>
        <w:right w:val="none" w:sz="0" w:space="0" w:color="auto"/>
      </w:divBdr>
    </w:div>
    <w:div w:id="206321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binternet.ohchr.org/_layouts/15/treatybodyexternal/Download.aspx?symbolno=HRI/CORE/EST/2015&amp;Lang=en" TargetMode="External"/><Relationship Id="rId18" Type="http://schemas.openxmlformats.org/officeDocument/2006/relationships/hyperlink" Target="https://www.riigiteataja.ee/akt/109072020017?leiaKehtiv" TargetMode="External"/><Relationship Id="rId26" Type="http://schemas.openxmlformats.org/officeDocument/2006/relationships/hyperlink" Target="https://siseministeerium.ee/ministeerium-ja-kontaktid/kaasamine-osalemine/siseturvalisuse-arengukava-2020-2030" TargetMode="External"/><Relationship Id="rId3" Type="http://schemas.openxmlformats.org/officeDocument/2006/relationships/styles" Target="styles.xml"/><Relationship Id="rId21" Type="http://schemas.openxmlformats.org/officeDocument/2006/relationships/hyperlink" Target="https://www.oiguskantsler.ee/et/puuetega-inimeste-n%C3%B5ukoda"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riigihanked.riik.ee" TargetMode="External"/><Relationship Id="rId17" Type="http://schemas.openxmlformats.org/officeDocument/2006/relationships/hyperlink" Target="https://www.riigiteataja.ee/akt/131052018055" TargetMode="External"/><Relationship Id="rId25" Type="http://schemas.openxmlformats.org/officeDocument/2006/relationships/hyperlink" Target="https://valitsus.ee/strateegia-eesti-2035-arengukavad-ja-planeering/strateegi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kompetentsikeskus.sm.ee/" TargetMode="External"/><Relationship Id="rId20" Type="http://schemas.openxmlformats.org/officeDocument/2006/relationships/hyperlink" Target="https://www.oiguskantsler.e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igihanked.riik.ee" TargetMode="External"/><Relationship Id="rId24" Type="http://schemas.openxmlformats.org/officeDocument/2006/relationships/hyperlink" Target="https://volinik.ee/"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riigikantselei.ee/ligipaasetavus" TargetMode="External"/><Relationship Id="rId23" Type="http://schemas.openxmlformats.org/officeDocument/2006/relationships/hyperlink" Target="https://www.oiguskantsler.ee/" TargetMode="Externa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hyperlink" Target="https://www.ttja.ee/ariklient/ehitised-ehitamine/ligipaasetavus"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oiguskantsler.ee/et" TargetMode="External"/><Relationship Id="rId22" Type="http://schemas.openxmlformats.org/officeDocument/2006/relationships/hyperlink" Target="https://epikoda.ee/" TargetMode="External"/><Relationship Id="rId27" Type="http://schemas.openxmlformats.org/officeDocument/2006/relationships/header" Target="header2.xm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5D822A9-B0AE-4AAA-9168-D0BF0528A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43</Pages>
  <Words>13905</Words>
  <Characters>80649</Characters>
  <Application>Microsoft Office Word</Application>
  <DocSecurity>0</DocSecurity>
  <Lines>672</Lines>
  <Paragraphs>188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European Commission</Company>
  <LinksUpToDate>false</LinksUpToDate>
  <CharactersWithSpaces>94366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MEIJER Martine (ECFIN)</dc:creator>
  <cp:lastModifiedBy>Aivi Kuivonen</cp:lastModifiedBy>
  <cp:revision>3</cp:revision>
  <cp:lastPrinted>2024-08-06T10:20:00Z</cp:lastPrinted>
  <dcterms:created xsi:type="dcterms:W3CDTF">2025-08-05T07:46:00Z</dcterms:created>
  <dcterms:modified xsi:type="dcterms:W3CDTF">2025-08-07T10:47:00Z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y fmtid="{D5CDD505-2E9C-101B-9397-08002B2CF9AE}" pid="9" name="Created using">
    <vt:lpwstr>DocuWrite 4.1.21, Build 20180523</vt:lpwstr>
  </property>
  <property fmtid="{D5CDD505-2E9C-101B-9397-08002B2CF9AE}" pid="10" name="Last edited using">
    <vt:lpwstr>DocuWrite 4.1.21, Build 20180523</vt:lpwstr>
  </property>
</Properties>
</file>